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702D0A" w14:textId="1C348F05" w:rsidR="003929E1" w:rsidRPr="00572458" w:rsidRDefault="003929E1" w:rsidP="00F3017B">
      <w:pPr>
        <w:pStyle w:val="Headingnonumber"/>
        <w:rPr>
          <w:lang w:val="en-GB"/>
        </w:rPr>
      </w:pPr>
      <w:bookmarkStart w:id="0" w:name="_Toc529885398"/>
      <w:bookmarkStart w:id="1" w:name="_Ref476069360"/>
      <w:r w:rsidRPr="00572458">
        <w:rPr>
          <w:lang w:val="en-GB"/>
        </w:rPr>
        <w:t xml:space="preserve">Standardized Crediting Framework </w:t>
      </w:r>
      <w:r w:rsidR="002111BD">
        <w:rPr>
          <w:lang w:val="en-GB"/>
        </w:rPr>
        <w:t>Madagascar</w:t>
      </w:r>
      <w:r w:rsidRPr="00572458">
        <w:rPr>
          <w:lang w:val="en-GB"/>
        </w:rPr>
        <w:t xml:space="preserve">: </w:t>
      </w:r>
      <w:r w:rsidRPr="00572458">
        <w:rPr>
          <w:lang w:val="en-GB"/>
        </w:rPr>
        <w:br/>
      </w:r>
      <w:r w:rsidR="00C31873" w:rsidRPr="00572458">
        <w:rPr>
          <w:lang w:val="en-GB"/>
        </w:rPr>
        <w:t xml:space="preserve">Methodology for </w:t>
      </w:r>
      <w:bookmarkEnd w:id="0"/>
      <w:r w:rsidR="00E56D87">
        <w:rPr>
          <w:lang w:val="en-GB"/>
        </w:rPr>
        <w:t xml:space="preserve">renewable </w:t>
      </w:r>
      <w:r w:rsidR="006F1C93">
        <w:rPr>
          <w:lang w:val="en-GB"/>
        </w:rPr>
        <w:t xml:space="preserve">ethanol </w:t>
      </w:r>
      <w:r w:rsidR="00B438AE">
        <w:rPr>
          <w:lang w:val="en-GB"/>
        </w:rPr>
        <w:t>cookstoves</w:t>
      </w:r>
      <w:r w:rsidR="002111BD">
        <w:rPr>
          <w:lang w:val="en-GB"/>
        </w:rPr>
        <w:t xml:space="preserve"> in Madagascar</w:t>
      </w:r>
    </w:p>
    <w:p w14:paraId="1D7CC1D6" w14:textId="77777777" w:rsidR="003929E1" w:rsidRPr="00572458" w:rsidRDefault="003929E1" w:rsidP="006B76B5">
      <w:pPr>
        <w:pStyle w:val="Templateheading1"/>
        <w:numPr>
          <w:ilvl w:val="0"/>
          <w:numId w:val="9"/>
        </w:numPr>
        <w:spacing w:before="120"/>
        <w:rPr>
          <w:lang w:val="en-GB"/>
        </w:rPr>
      </w:pPr>
      <w:r w:rsidRPr="00572458">
        <w:rPr>
          <w:lang w:val="en-GB"/>
        </w:rPr>
        <w:t xml:space="preserve">Methodology title, version and date </w:t>
      </w:r>
    </w:p>
    <w:tbl>
      <w:tblPr>
        <w:tblStyle w:val="TableGrid"/>
        <w:tblW w:w="0" w:type="auto"/>
        <w:tblLook w:val="04A0" w:firstRow="1" w:lastRow="0" w:firstColumn="1" w:lastColumn="0" w:noHBand="0" w:noVBand="1"/>
      </w:tblPr>
      <w:tblGrid>
        <w:gridCol w:w="1818"/>
        <w:gridCol w:w="6030"/>
      </w:tblGrid>
      <w:tr w:rsidR="003929E1" w:rsidRPr="00572458" w14:paraId="3EE27988" w14:textId="77777777" w:rsidTr="00C40FE0">
        <w:tc>
          <w:tcPr>
            <w:tcW w:w="1818" w:type="dxa"/>
          </w:tcPr>
          <w:p w14:paraId="5624E31E" w14:textId="77777777" w:rsidR="003929E1" w:rsidRPr="00572458" w:rsidRDefault="003929E1" w:rsidP="00F3017B">
            <w:pPr>
              <w:spacing w:before="20" w:after="20" w:line="276" w:lineRule="auto"/>
              <w:rPr>
                <w:sz w:val="20"/>
                <w:szCs w:val="20"/>
              </w:rPr>
            </w:pPr>
            <w:r w:rsidRPr="00572458">
              <w:rPr>
                <w:sz w:val="20"/>
                <w:szCs w:val="20"/>
              </w:rPr>
              <w:t>Methodology title</w:t>
            </w:r>
          </w:p>
        </w:tc>
        <w:tc>
          <w:tcPr>
            <w:tcW w:w="6030" w:type="dxa"/>
          </w:tcPr>
          <w:p w14:paraId="6029CE76" w14:textId="11854130" w:rsidR="003929E1" w:rsidRPr="00572458" w:rsidRDefault="00C30F49" w:rsidP="00F3017B">
            <w:pPr>
              <w:spacing w:before="20" w:after="20" w:line="276" w:lineRule="auto"/>
              <w:rPr>
                <w:sz w:val="20"/>
                <w:szCs w:val="20"/>
              </w:rPr>
            </w:pPr>
            <w:r>
              <w:rPr>
                <w:sz w:val="20"/>
                <w:szCs w:val="20"/>
              </w:rPr>
              <w:t xml:space="preserve">Renewable </w:t>
            </w:r>
            <w:r w:rsidR="006F1C93">
              <w:rPr>
                <w:sz w:val="20"/>
                <w:szCs w:val="20"/>
              </w:rPr>
              <w:t>ethanol</w:t>
            </w:r>
            <w:r w:rsidR="006F1C93" w:rsidRPr="00B438AE">
              <w:rPr>
                <w:sz w:val="20"/>
                <w:szCs w:val="20"/>
              </w:rPr>
              <w:t xml:space="preserve"> </w:t>
            </w:r>
            <w:r w:rsidR="00B438AE" w:rsidRPr="00B438AE">
              <w:rPr>
                <w:sz w:val="20"/>
                <w:szCs w:val="20"/>
              </w:rPr>
              <w:t xml:space="preserve">cookstoves </w:t>
            </w:r>
            <w:r w:rsidR="003929E1" w:rsidRPr="00572458">
              <w:rPr>
                <w:sz w:val="20"/>
                <w:szCs w:val="20"/>
              </w:rPr>
              <w:t xml:space="preserve">in </w:t>
            </w:r>
            <w:r w:rsidR="002111BD">
              <w:rPr>
                <w:sz w:val="20"/>
                <w:szCs w:val="20"/>
              </w:rPr>
              <w:t>Madagascar</w:t>
            </w:r>
          </w:p>
        </w:tc>
      </w:tr>
      <w:tr w:rsidR="003929E1" w:rsidRPr="00572458" w14:paraId="127DA5BB" w14:textId="77777777" w:rsidTr="00C40FE0">
        <w:tc>
          <w:tcPr>
            <w:tcW w:w="1818" w:type="dxa"/>
          </w:tcPr>
          <w:p w14:paraId="115D2921" w14:textId="77777777" w:rsidR="003929E1" w:rsidRPr="00572458" w:rsidRDefault="003929E1" w:rsidP="00F3017B">
            <w:pPr>
              <w:spacing w:before="20" w:after="20" w:line="276" w:lineRule="auto"/>
              <w:rPr>
                <w:sz w:val="20"/>
                <w:szCs w:val="20"/>
              </w:rPr>
            </w:pPr>
            <w:r w:rsidRPr="00572458">
              <w:rPr>
                <w:sz w:val="20"/>
                <w:szCs w:val="20"/>
              </w:rPr>
              <w:t>Version</w:t>
            </w:r>
          </w:p>
        </w:tc>
        <w:tc>
          <w:tcPr>
            <w:tcW w:w="6030" w:type="dxa"/>
          </w:tcPr>
          <w:p w14:paraId="3DFF9ED8" w14:textId="09EF7C61" w:rsidR="003929E1" w:rsidRPr="00572458" w:rsidRDefault="00A16095" w:rsidP="00F3017B">
            <w:pPr>
              <w:spacing w:before="20" w:after="20" w:line="276" w:lineRule="auto"/>
              <w:rPr>
                <w:sz w:val="20"/>
                <w:szCs w:val="20"/>
              </w:rPr>
            </w:pPr>
            <w:r>
              <w:rPr>
                <w:sz w:val="20"/>
                <w:szCs w:val="20"/>
              </w:rPr>
              <w:t>1.0</w:t>
            </w:r>
          </w:p>
        </w:tc>
      </w:tr>
      <w:tr w:rsidR="003929E1" w:rsidRPr="00572458" w14:paraId="4BEF0F37" w14:textId="77777777" w:rsidTr="00C40FE0">
        <w:tc>
          <w:tcPr>
            <w:tcW w:w="1818" w:type="dxa"/>
          </w:tcPr>
          <w:p w14:paraId="794BA191" w14:textId="77777777" w:rsidR="003929E1" w:rsidRPr="00572458" w:rsidRDefault="003929E1" w:rsidP="00F3017B">
            <w:pPr>
              <w:spacing w:before="20" w:after="20" w:line="276" w:lineRule="auto"/>
              <w:rPr>
                <w:sz w:val="20"/>
                <w:szCs w:val="20"/>
              </w:rPr>
            </w:pPr>
            <w:r w:rsidRPr="00572458">
              <w:rPr>
                <w:sz w:val="20"/>
                <w:szCs w:val="20"/>
              </w:rPr>
              <w:t>Date</w:t>
            </w:r>
          </w:p>
        </w:tc>
        <w:tc>
          <w:tcPr>
            <w:tcW w:w="6030" w:type="dxa"/>
          </w:tcPr>
          <w:p w14:paraId="65821F13" w14:textId="1C981C87" w:rsidR="003929E1" w:rsidRPr="00572458" w:rsidRDefault="00F162C4" w:rsidP="00F3017B">
            <w:pPr>
              <w:spacing w:before="20" w:after="20" w:line="276" w:lineRule="auto"/>
              <w:rPr>
                <w:sz w:val="20"/>
                <w:szCs w:val="20"/>
                <w:highlight w:val="yellow"/>
              </w:rPr>
            </w:pPr>
            <w:r>
              <w:rPr>
                <w:sz w:val="20"/>
                <w:szCs w:val="20"/>
                <w:highlight w:val="yellow"/>
              </w:rPr>
              <w:t>2</w:t>
            </w:r>
            <w:r w:rsidR="005B630F">
              <w:rPr>
                <w:sz w:val="20"/>
                <w:szCs w:val="20"/>
                <w:highlight w:val="yellow"/>
              </w:rPr>
              <w:t>7</w:t>
            </w:r>
            <w:r>
              <w:rPr>
                <w:sz w:val="20"/>
                <w:szCs w:val="20"/>
                <w:highlight w:val="yellow"/>
              </w:rPr>
              <w:t>/</w:t>
            </w:r>
            <w:r w:rsidR="004B0504">
              <w:rPr>
                <w:sz w:val="20"/>
                <w:szCs w:val="20"/>
                <w:highlight w:val="yellow"/>
              </w:rPr>
              <w:t>03/</w:t>
            </w:r>
            <w:r>
              <w:rPr>
                <w:sz w:val="20"/>
                <w:szCs w:val="20"/>
                <w:highlight w:val="yellow"/>
              </w:rPr>
              <w:t>2025</w:t>
            </w:r>
          </w:p>
        </w:tc>
      </w:tr>
    </w:tbl>
    <w:p w14:paraId="2D2D5498" w14:textId="18A36B91" w:rsidR="003929E1" w:rsidRPr="00572458" w:rsidRDefault="008C32B9" w:rsidP="007D21F3">
      <w:pPr>
        <w:tabs>
          <w:tab w:val="left" w:pos="6536"/>
        </w:tabs>
      </w:pPr>
      <w:r>
        <w:tab/>
      </w:r>
    </w:p>
    <w:p w14:paraId="3F131792" w14:textId="77777777" w:rsidR="003929E1" w:rsidRPr="00572458" w:rsidRDefault="003929E1" w:rsidP="00F3017B">
      <w:pPr>
        <w:pStyle w:val="Templateheading1"/>
        <w:numPr>
          <w:ilvl w:val="0"/>
          <w:numId w:val="9"/>
        </w:numPr>
        <w:spacing w:before="120"/>
        <w:rPr>
          <w:lang w:val="en-GB"/>
        </w:rPr>
      </w:pPr>
      <w:r w:rsidRPr="00572458">
        <w:rPr>
          <w:lang w:val="en-GB"/>
        </w:rPr>
        <w:t>Definitions</w:t>
      </w:r>
    </w:p>
    <w:p w14:paraId="5A7C1966" w14:textId="1BD0C1B7" w:rsidR="003929E1" w:rsidRDefault="003929E1" w:rsidP="00ED3F5E">
      <w:bookmarkStart w:id="2" w:name="_Ref417140593"/>
      <w:r w:rsidRPr="00572458">
        <w:t>For this methodology, the following definitions apply:</w:t>
      </w:r>
      <w:bookmarkEnd w:id="2"/>
    </w:p>
    <w:p w14:paraId="0A8F1192" w14:textId="77777777" w:rsidR="006C782C" w:rsidRPr="00572458" w:rsidRDefault="006C782C" w:rsidP="007D21F3">
      <w:pPr>
        <w:pStyle w:val="ListParagraph"/>
        <w:ind w:left="1068"/>
      </w:pPr>
    </w:p>
    <w:p w14:paraId="4073660E" w14:textId="667E68BF" w:rsidR="006C782C" w:rsidRPr="00ED3F5E" w:rsidRDefault="003929E1" w:rsidP="00ED3F5E">
      <w:pPr>
        <w:ind w:left="708"/>
        <w:rPr>
          <w:rFonts w:eastAsia="Times New Roman" w:cstheme="minorHAnsi"/>
          <w:color w:val="292929"/>
          <w:shd w:val="clear" w:color="auto" w:fill="FFFFFF"/>
        </w:rPr>
      </w:pPr>
      <w:r w:rsidRPr="00820875">
        <w:rPr>
          <w:b/>
        </w:rPr>
        <w:t xml:space="preserve">Batch: </w:t>
      </w:r>
      <w:r w:rsidR="00F63858" w:rsidRPr="00ED3F5E">
        <w:rPr>
          <w:rFonts w:eastAsia="Times New Roman" w:cstheme="minorHAnsi"/>
          <w:color w:val="292929"/>
          <w:shd w:val="clear" w:color="auto" w:fill="FFFFFF"/>
        </w:rPr>
        <w:t>T</w:t>
      </w:r>
      <w:r w:rsidRPr="00ED3F5E">
        <w:rPr>
          <w:rFonts w:eastAsia="Times New Roman" w:cstheme="minorHAnsi"/>
          <w:color w:val="292929"/>
          <w:shd w:val="clear" w:color="auto" w:fill="FFFFFF"/>
        </w:rPr>
        <w:t>he population of device</w:t>
      </w:r>
      <w:r w:rsidR="00FD62E8" w:rsidRPr="00ED3F5E">
        <w:rPr>
          <w:rFonts w:eastAsia="Times New Roman" w:cstheme="minorHAnsi"/>
          <w:color w:val="292929"/>
          <w:shd w:val="clear" w:color="auto" w:fill="FFFFFF"/>
        </w:rPr>
        <w:t>s</w:t>
      </w:r>
      <w:r w:rsidRPr="00ED3F5E">
        <w:rPr>
          <w:rFonts w:eastAsia="Times New Roman" w:cstheme="minorHAnsi"/>
          <w:color w:val="292929"/>
          <w:shd w:val="clear" w:color="auto" w:fill="FFFFFF"/>
        </w:rPr>
        <w:t xml:space="preserve"> of the same type </w:t>
      </w:r>
      <w:r w:rsidR="00DF4258" w:rsidRPr="00ED3F5E">
        <w:rPr>
          <w:rFonts w:eastAsia="Times New Roman" w:cstheme="minorHAnsi"/>
          <w:color w:val="292929"/>
          <w:shd w:val="clear" w:color="auto" w:fill="FFFFFF"/>
        </w:rPr>
        <w:t>registered</w:t>
      </w:r>
      <w:r w:rsidRPr="00ED3F5E">
        <w:rPr>
          <w:rFonts w:eastAsia="Times New Roman" w:cstheme="minorHAnsi"/>
          <w:color w:val="292929"/>
          <w:shd w:val="clear" w:color="auto" w:fill="FFFFFF"/>
        </w:rPr>
        <w:t xml:space="preserve"> </w:t>
      </w:r>
      <w:r w:rsidR="00436A34" w:rsidRPr="00ED3F5E">
        <w:rPr>
          <w:rFonts w:eastAsia="Times New Roman" w:cstheme="minorHAnsi"/>
          <w:color w:val="292929"/>
          <w:shd w:val="clear" w:color="auto" w:fill="FFFFFF"/>
        </w:rPr>
        <w:t xml:space="preserve">during a certain period </w:t>
      </w:r>
      <w:r w:rsidR="001516FA" w:rsidRPr="00ED3F5E">
        <w:rPr>
          <w:rFonts w:eastAsia="Times New Roman" w:cstheme="minorHAnsi"/>
          <w:color w:val="292929"/>
          <w:shd w:val="clear" w:color="auto" w:fill="FFFFFF"/>
        </w:rPr>
        <w:t xml:space="preserve">in </w:t>
      </w:r>
      <w:r w:rsidR="00D14108" w:rsidRPr="00ED3F5E">
        <w:rPr>
          <w:rFonts w:eastAsia="Times New Roman" w:cstheme="minorHAnsi"/>
          <w:color w:val="292929"/>
          <w:shd w:val="clear" w:color="auto" w:fill="FFFFFF"/>
        </w:rPr>
        <w:t xml:space="preserve">the </w:t>
      </w:r>
      <w:r w:rsidR="00C12BBE" w:rsidRPr="00ED3F5E">
        <w:rPr>
          <w:rFonts w:eastAsia="Times New Roman" w:cstheme="minorHAnsi"/>
          <w:color w:val="292929"/>
          <w:shd w:val="clear" w:color="auto" w:fill="FFFFFF"/>
        </w:rPr>
        <w:t>activity</w:t>
      </w:r>
      <w:r w:rsidR="00B87376" w:rsidRPr="00ED3F5E">
        <w:rPr>
          <w:rFonts w:eastAsia="Times New Roman" w:cstheme="minorHAnsi"/>
          <w:color w:val="292929"/>
          <w:shd w:val="clear" w:color="auto" w:fill="FFFFFF"/>
        </w:rPr>
        <w:t xml:space="preserve"> database </w:t>
      </w:r>
      <w:r w:rsidRPr="00ED3F5E">
        <w:rPr>
          <w:rFonts w:eastAsia="Times New Roman" w:cstheme="minorHAnsi"/>
          <w:color w:val="292929"/>
          <w:shd w:val="clear" w:color="auto" w:fill="FFFFFF"/>
        </w:rPr>
        <w:t>in a certain calendar year</w:t>
      </w:r>
      <w:r w:rsidR="00AF42D4" w:rsidRPr="00ED3F5E">
        <w:rPr>
          <w:rFonts w:eastAsia="Times New Roman" w:cstheme="minorHAnsi"/>
          <w:color w:val="292929"/>
          <w:shd w:val="clear" w:color="auto" w:fill="FFFFFF"/>
        </w:rPr>
        <w:t>.</w:t>
      </w:r>
    </w:p>
    <w:p w14:paraId="504588E7" w14:textId="77777777" w:rsidR="006C782C" w:rsidRPr="007D21F3" w:rsidRDefault="006C782C" w:rsidP="00ED3F5E">
      <w:pPr>
        <w:pStyle w:val="ListParagraph"/>
        <w:ind w:left="1776"/>
        <w:rPr>
          <w:rFonts w:eastAsia="Times New Roman" w:cstheme="minorHAnsi"/>
          <w:color w:val="292929"/>
          <w:shd w:val="clear" w:color="auto" w:fill="FFFFFF"/>
        </w:rPr>
      </w:pPr>
    </w:p>
    <w:p w14:paraId="704C4DF7" w14:textId="40B84384" w:rsidR="00FC5AAF" w:rsidRPr="00ED3F5E" w:rsidRDefault="005947E4" w:rsidP="00ED3F5E">
      <w:pPr>
        <w:ind w:left="708"/>
        <w:rPr>
          <w:rFonts w:eastAsia="Times New Roman"/>
          <w:color w:val="292929"/>
          <w:shd w:val="clear" w:color="auto" w:fill="FFFFFF"/>
        </w:rPr>
      </w:pPr>
      <w:r w:rsidRPr="00ED3F5E">
        <w:rPr>
          <w:rFonts w:eastAsia="Times New Roman"/>
          <w:b/>
          <w:bCs/>
          <w:color w:val="292929"/>
          <w:shd w:val="clear" w:color="auto" w:fill="FFFFFF"/>
        </w:rPr>
        <w:t xml:space="preserve">Date of registration: </w:t>
      </w:r>
      <w:r w:rsidR="00EB2765" w:rsidRPr="00ED3F5E">
        <w:rPr>
          <w:rFonts w:eastAsia="Times New Roman"/>
          <w:color w:val="292929"/>
          <w:shd w:val="clear" w:color="auto" w:fill="FFFFFF"/>
        </w:rPr>
        <w:t xml:space="preserve">The date of registration of a household in the </w:t>
      </w:r>
      <w:r w:rsidR="008C32B9" w:rsidRPr="00ED3F5E">
        <w:rPr>
          <w:rFonts w:eastAsia="Times New Roman"/>
          <w:color w:val="292929"/>
          <w:shd w:val="clear" w:color="auto" w:fill="FFFFFF"/>
        </w:rPr>
        <w:t>activity</w:t>
      </w:r>
      <w:r w:rsidR="00EB2765" w:rsidRPr="00ED3F5E">
        <w:rPr>
          <w:rFonts w:eastAsia="Times New Roman"/>
          <w:color w:val="292929"/>
          <w:shd w:val="clear" w:color="auto" w:fill="FFFFFF"/>
        </w:rPr>
        <w:t xml:space="preserve"> database </w:t>
      </w:r>
      <w:r w:rsidR="008A6469" w:rsidRPr="00ED3F5E">
        <w:rPr>
          <w:rFonts w:eastAsia="Times New Roman"/>
          <w:color w:val="292929"/>
          <w:shd w:val="clear" w:color="auto" w:fill="FFFFFF"/>
        </w:rPr>
        <w:t xml:space="preserve">depends on the </w:t>
      </w:r>
      <w:r w:rsidR="00DF54B5" w:rsidRPr="00ED3F5E">
        <w:rPr>
          <w:rFonts w:eastAsia="Times New Roman"/>
          <w:color w:val="292929"/>
          <w:shd w:val="clear" w:color="auto" w:fill="FFFFFF"/>
        </w:rPr>
        <w:t xml:space="preserve">implementation mechanism used by the activity </w:t>
      </w:r>
      <w:r w:rsidR="00FC5AAF" w:rsidRPr="00ED3F5E">
        <w:rPr>
          <w:rFonts w:eastAsia="Times New Roman"/>
          <w:color w:val="292929"/>
          <w:shd w:val="clear" w:color="auto" w:fill="FFFFFF"/>
        </w:rPr>
        <w:t>as follows</w:t>
      </w:r>
      <w:r w:rsidR="002A6D55" w:rsidRPr="00ED3F5E">
        <w:rPr>
          <w:rFonts w:eastAsia="Times New Roman"/>
          <w:color w:val="292929"/>
          <w:shd w:val="clear" w:color="auto" w:fill="FFFFFF"/>
        </w:rPr>
        <w:t>. The ac</w:t>
      </w:r>
      <w:r w:rsidR="00C11A84" w:rsidRPr="00ED3F5E">
        <w:rPr>
          <w:rFonts w:eastAsia="Times New Roman"/>
          <w:color w:val="292929"/>
          <w:shd w:val="clear" w:color="auto" w:fill="FFFFFF"/>
        </w:rPr>
        <w:t xml:space="preserve">tivity devices </w:t>
      </w:r>
      <w:r w:rsidR="002A6D55" w:rsidRPr="00ED3F5E">
        <w:rPr>
          <w:rFonts w:eastAsia="Times New Roman"/>
          <w:color w:val="292929"/>
          <w:shd w:val="clear" w:color="auto" w:fill="FFFFFF"/>
        </w:rPr>
        <w:t>will be considered operational in each household from the date of registration.</w:t>
      </w:r>
    </w:p>
    <w:p w14:paraId="3A57ECAD" w14:textId="77777777" w:rsidR="00FC5AAF" w:rsidRPr="00FE54DE" w:rsidRDefault="00FC5AAF" w:rsidP="00ED3F5E">
      <w:pPr>
        <w:pStyle w:val="ListParagraph"/>
        <w:ind w:left="1428"/>
        <w:rPr>
          <w:rFonts w:eastAsia="Times New Roman"/>
          <w:color w:val="292929"/>
          <w:shd w:val="clear" w:color="auto" w:fill="FFFFFF"/>
        </w:rPr>
      </w:pPr>
    </w:p>
    <w:p w14:paraId="66A2ED62" w14:textId="3D93739C" w:rsidR="00FC5AAF" w:rsidRPr="00ED3F5E" w:rsidRDefault="00FC5AAF" w:rsidP="00ED3F5E">
      <w:pPr>
        <w:spacing w:after="0" w:line="240" w:lineRule="auto"/>
        <w:ind w:left="708"/>
        <w:rPr>
          <w:rFonts w:eastAsia="Times New Roman"/>
          <w:u w:val="single"/>
          <w:lang w:val="en-US"/>
        </w:rPr>
      </w:pPr>
      <w:r w:rsidRPr="00ED3F5E">
        <w:rPr>
          <w:rFonts w:eastAsia="Times New Roman"/>
          <w:b/>
          <w:bCs/>
          <w:lang w:val="en-US"/>
        </w:rPr>
        <w:t>Direct sale of mobile devices to customers</w:t>
      </w:r>
      <w:r w:rsidR="00DF54B5" w:rsidRPr="00ED3F5E">
        <w:rPr>
          <w:rFonts w:eastAsia="Times New Roman"/>
          <w:b/>
          <w:bCs/>
          <w:lang w:val="en-US"/>
        </w:rPr>
        <w:t>:</w:t>
      </w:r>
      <w:r w:rsidRPr="00ED3F5E">
        <w:rPr>
          <w:rFonts w:eastAsia="Times New Roman"/>
          <w:lang w:val="en-US"/>
        </w:rPr>
        <w:t xml:space="preserve"> </w:t>
      </w:r>
      <w:r w:rsidR="004147C7" w:rsidRPr="00ED3F5E">
        <w:rPr>
          <w:rFonts w:eastAsia="Times New Roman"/>
          <w:lang w:val="en-US"/>
        </w:rPr>
        <w:t xml:space="preserve">The date of registration shall be the </w:t>
      </w:r>
      <w:r w:rsidRPr="00ED3F5E">
        <w:rPr>
          <w:rFonts w:eastAsia="Times New Roman"/>
          <w:lang w:val="en-US"/>
        </w:rPr>
        <w:t xml:space="preserve">first day </w:t>
      </w:r>
      <w:r w:rsidR="004147C7" w:rsidRPr="00ED3F5E">
        <w:rPr>
          <w:rFonts w:eastAsia="Times New Roman"/>
          <w:lang w:val="en-US"/>
        </w:rPr>
        <w:t>following the date of sale</w:t>
      </w:r>
      <w:r w:rsidRPr="00ED3F5E">
        <w:rPr>
          <w:rFonts w:eastAsia="Times New Roman"/>
          <w:lang w:val="en-US"/>
        </w:rPr>
        <w:t xml:space="preserve">. </w:t>
      </w:r>
    </w:p>
    <w:p w14:paraId="5FD44C4B" w14:textId="77777777" w:rsidR="00820875" w:rsidRDefault="00820875" w:rsidP="00ED3F5E">
      <w:pPr>
        <w:spacing w:after="0" w:line="240" w:lineRule="auto"/>
        <w:ind w:left="708"/>
        <w:rPr>
          <w:rFonts w:eastAsia="Times New Roman"/>
          <w:b/>
          <w:bCs/>
          <w:lang w:val="en-US"/>
        </w:rPr>
      </w:pPr>
    </w:p>
    <w:p w14:paraId="42081949" w14:textId="5CC702E5" w:rsidR="00FC5AAF" w:rsidRPr="00ED3F5E" w:rsidRDefault="00FC5AAF" w:rsidP="00ED3F5E">
      <w:pPr>
        <w:spacing w:after="0" w:line="240" w:lineRule="auto"/>
        <w:ind w:left="708"/>
        <w:rPr>
          <w:rFonts w:eastAsia="Times New Roman"/>
          <w:b/>
          <w:bCs/>
          <w:lang w:val="en-US"/>
        </w:rPr>
      </w:pPr>
      <w:r w:rsidRPr="00ED3F5E">
        <w:rPr>
          <w:rFonts w:eastAsia="Times New Roman"/>
          <w:b/>
          <w:bCs/>
          <w:lang w:val="en-US"/>
        </w:rPr>
        <w:t>Indirect sale (sale through intermediaries) of mobile devices to customers</w:t>
      </w:r>
      <w:r w:rsidR="004147C7" w:rsidRPr="00ED3F5E">
        <w:rPr>
          <w:rFonts w:eastAsia="Times New Roman"/>
          <w:b/>
          <w:bCs/>
          <w:lang w:val="en-US"/>
        </w:rPr>
        <w:t xml:space="preserve">: </w:t>
      </w:r>
      <w:r w:rsidR="008B579D" w:rsidRPr="00ED3F5E">
        <w:rPr>
          <w:rFonts w:eastAsia="Times New Roman"/>
          <w:lang w:val="en-US"/>
        </w:rPr>
        <w:t xml:space="preserve">Where </w:t>
      </w:r>
      <w:r w:rsidR="00BB4DD0" w:rsidRPr="00ED3F5E">
        <w:rPr>
          <w:rFonts w:eastAsia="Times New Roman"/>
          <w:lang w:val="en-US"/>
        </w:rPr>
        <w:t>activity participants</w:t>
      </w:r>
      <w:r w:rsidR="008B579D" w:rsidRPr="00ED3F5E">
        <w:rPr>
          <w:rFonts w:eastAsia="Times New Roman"/>
          <w:lang w:val="en-US"/>
        </w:rPr>
        <w:t xml:space="preserve"> can provide verifiable evidence of the exact date of sale to end users from intermediaries, registration shall be the first day following this sale. Where such evidence is unavailable, t</w:t>
      </w:r>
      <w:r w:rsidR="004147C7" w:rsidRPr="00ED3F5E">
        <w:rPr>
          <w:rFonts w:eastAsia="Times New Roman"/>
          <w:lang w:val="en-US"/>
        </w:rPr>
        <w:t>he</w:t>
      </w:r>
      <w:r w:rsidR="004147C7" w:rsidRPr="00ED3F5E">
        <w:rPr>
          <w:rFonts w:eastAsia="Times New Roman"/>
          <w:b/>
          <w:bCs/>
          <w:lang w:val="en-US"/>
        </w:rPr>
        <w:t xml:space="preserve"> </w:t>
      </w:r>
      <w:r w:rsidR="004147C7" w:rsidRPr="00ED3F5E">
        <w:rPr>
          <w:rFonts w:eastAsia="Times New Roman"/>
          <w:lang w:val="en-US"/>
        </w:rPr>
        <w:t xml:space="preserve">date of registration shall be </w:t>
      </w:r>
      <w:r w:rsidRPr="00ED3F5E">
        <w:rPr>
          <w:rFonts w:eastAsia="Times New Roman"/>
          <w:lang w:val="en-US"/>
        </w:rPr>
        <w:t>120 days from the date of sale to the first intermediary</w:t>
      </w:r>
      <w:r w:rsidR="002A6D55" w:rsidRPr="00ED3F5E">
        <w:rPr>
          <w:rFonts w:eastAsia="Times New Roman"/>
          <w:lang w:val="en-US"/>
        </w:rPr>
        <w:t>.</w:t>
      </w:r>
      <w:r w:rsidR="00B24080" w:rsidRPr="00ED3F5E">
        <w:rPr>
          <w:rFonts w:eastAsia="Times New Roman"/>
          <w:lang w:val="en-US"/>
        </w:rPr>
        <w:t xml:space="preserve"> </w:t>
      </w:r>
    </w:p>
    <w:p w14:paraId="19901F25" w14:textId="77777777" w:rsidR="00F94263" w:rsidRPr="0056717F" w:rsidRDefault="00F94263" w:rsidP="00ED3F5E">
      <w:pPr>
        <w:pStyle w:val="ListParagraph"/>
        <w:spacing w:after="0" w:line="240" w:lineRule="auto"/>
        <w:ind w:left="1788"/>
        <w:contextualSpacing w:val="0"/>
        <w:rPr>
          <w:rFonts w:eastAsia="Times New Roman"/>
          <w:b/>
          <w:bCs/>
          <w:lang w:val="en-US"/>
        </w:rPr>
      </w:pPr>
    </w:p>
    <w:p w14:paraId="399D533C" w14:textId="644451E2" w:rsidR="005B630F" w:rsidRPr="00ED3F5E" w:rsidRDefault="00F94263" w:rsidP="00ED3F5E">
      <w:pPr>
        <w:ind w:left="708"/>
        <w:rPr>
          <w:rFonts w:eastAsia="Times New Roman" w:cstheme="minorHAnsi"/>
          <w:color w:val="292929"/>
          <w:shd w:val="clear" w:color="auto" w:fill="FFFFFF"/>
        </w:rPr>
      </w:pPr>
      <w:r w:rsidRPr="00820875">
        <w:rPr>
          <w:b/>
        </w:rPr>
        <w:t>Biomass:</w:t>
      </w:r>
      <w:r w:rsidRPr="00820875">
        <w:rPr>
          <w:rFonts w:eastAsia="Times New Roman" w:cstheme="minorHAnsi"/>
          <w:color w:val="292929"/>
          <w:shd w:val="clear" w:color="auto" w:fill="FFFFFF"/>
        </w:rPr>
        <w:t xml:space="preserve"> </w:t>
      </w:r>
      <w:r>
        <w:t>Non-fossilized and biodegradable organic material originating from plants, animals and micro-organisms including: (a) Biomass residue; (b) The non-fossilized and biodegradable organic fractions of industrial and municipal wastes; (c) The gases and liquids recovered from the decomposition of non-fossilized and biodegradable organic material.</w:t>
      </w:r>
      <w:r>
        <w:rPr>
          <w:rStyle w:val="FootnoteReference"/>
        </w:rPr>
        <w:footnoteReference w:id="2"/>
      </w:r>
    </w:p>
    <w:p w14:paraId="1B517D9C" w14:textId="50F90B6C" w:rsidR="003929E1" w:rsidRPr="00572458" w:rsidRDefault="00E0014A" w:rsidP="00ED3F5E">
      <w:pPr>
        <w:ind w:left="708"/>
      </w:pPr>
      <w:r w:rsidRPr="00ED3F5E">
        <w:rPr>
          <w:rFonts w:eastAsia="Times New Roman" w:cstheme="minorHAnsi"/>
          <w:b/>
          <w:bCs/>
          <w:color w:val="292929"/>
          <w:shd w:val="clear" w:color="auto" w:fill="FFFFFF"/>
        </w:rPr>
        <w:t>Crediting period</w:t>
      </w:r>
      <w:r w:rsidRPr="00ED3F5E">
        <w:rPr>
          <w:rFonts w:eastAsia="Times New Roman" w:cstheme="minorHAnsi"/>
          <w:color w:val="292929"/>
          <w:shd w:val="clear" w:color="auto" w:fill="FFFFFF"/>
        </w:rPr>
        <w:t xml:space="preserve">: </w:t>
      </w:r>
      <w:r w:rsidRPr="00ED3F5E">
        <w:rPr>
          <w:rFonts w:eastAsia="Times New Roman"/>
          <w:lang w:val="en-US"/>
        </w:rPr>
        <w:t xml:space="preserve">As per the Program Standard, </w:t>
      </w:r>
      <w:r w:rsidRPr="007428E0">
        <w:rPr>
          <w:rFonts w:eastAsia="Times New Roman"/>
          <w:lang w:val="en-US"/>
        </w:rPr>
        <w:t>“</w:t>
      </w:r>
      <w:r>
        <w:rPr>
          <w:rFonts w:eastAsia="Times New Roman"/>
          <w:lang w:val="en-US"/>
        </w:rPr>
        <w:t>f</w:t>
      </w:r>
      <w:r w:rsidRPr="007428E0">
        <w:rPr>
          <w:rFonts w:eastAsia="Times New Roman"/>
          <w:lang w:val="en-US"/>
        </w:rPr>
        <w:t>or Ci-Dev portfolio activities that began before 2021, the end of the first crediting period should be the same as their current CDM crediting period (i.e. this will vary according to the CDM CPA from 2023 to 2026)</w:t>
      </w:r>
      <w:r>
        <w:rPr>
          <w:rFonts w:eastAsia="Times New Roman"/>
          <w:lang w:val="en-US"/>
        </w:rPr>
        <w:t xml:space="preserve">. </w:t>
      </w:r>
      <w:r w:rsidRPr="007428E0">
        <w:rPr>
          <w:rFonts w:eastAsia="Times New Roman"/>
          <w:lang w:val="en-US"/>
        </w:rPr>
        <w:t xml:space="preserve">Subsequent five-year crediting periods, when approved by the GB, should align with the schedule for reviewing NDC commitments under the Paris Agreement. </w:t>
      </w:r>
      <w:r w:rsidRPr="007428E0">
        <w:rPr>
          <w:rFonts w:eastAsia="Times New Roman"/>
          <w:lang w:val="en-US"/>
        </w:rPr>
        <w:lastRenderedPageBreak/>
        <w:t>The GB will agree on a process for renewing crediting periods, including the impact on baseline and activity emissions calculation parameters.”</w:t>
      </w:r>
    </w:p>
    <w:p w14:paraId="204C7BF3" w14:textId="7FA91A91" w:rsidR="003929E1" w:rsidRDefault="003929E1" w:rsidP="00F3017B">
      <w:pPr>
        <w:pStyle w:val="Templateheading1"/>
        <w:numPr>
          <w:ilvl w:val="0"/>
          <w:numId w:val="9"/>
        </w:numPr>
        <w:spacing w:before="120"/>
        <w:rPr>
          <w:lang w:val="en-GB"/>
        </w:rPr>
      </w:pPr>
      <w:r w:rsidRPr="00572458">
        <w:rPr>
          <w:lang w:val="en-GB"/>
        </w:rPr>
        <w:t>Eligibility criteria</w:t>
      </w:r>
    </w:p>
    <w:p w14:paraId="427DF1E4" w14:textId="0C70BEF4" w:rsidR="008A5646" w:rsidRPr="009609CD" w:rsidRDefault="00C12BBE" w:rsidP="00ED3F5E">
      <w:pPr>
        <w:pStyle w:val="Templateheading1"/>
        <w:spacing w:before="120"/>
        <w:rPr>
          <w:rFonts w:asciiTheme="minorHAnsi" w:hAnsiTheme="minorHAnsi" w:cstheme="minorHAnsi"/>
          <w:b w:val="0"/>
          <w:bCs/>
          <w:lang w:val="en-GB"/>
        </w:rPr>
      </w:pPr>
      <w:r>
        <w:rPr>
          <w:rFonts w:asciiTheme="minorHAnsi" w:hAnsiTheme="minorHAnsi" w:cstheme="minorBidi"/>
          <w:b w:val="0"/>
          <w:lang w:val="en-GB"/>
        </w:rPr>
        <w:t>Activit</w:t>
      </w:r>
      <w:r w:rsidR="003220B9">
        <w:rPr>
          <w:rFonts w:asciiTheme="minorHAnsi" w:hAnsiTheme="minorHAnsi" w:cstheme="minorBidi"/>
          <w:b w:val="0"/>
          <w:lang w:val="en-GB"/>
        </w:rPr>
        <w:t>ie</w:t>
      </w:r>
      <w:r w:rsidR="008A5646" w:rsidRPr="009609CD">
        <w:rPr>
          <w:rFonts w:asciiTheme="minorHAnsi" w:hAnsiTheme="minorHAnsi" w:cstheme="minorBidi"/>
          <w:b w:val="0"/>
          <w:lang w:val="en-GB"/>
        </w:rPr>
        <w:t>s applying this methodology must demonstrate compliance with the following eligibility criteria:</w:t>
      </w:r>
    </w:p>
    <w:tbl>
      <w:tblPr>
        <w:tblStyle w:val="TableGrid"/>
        <w:tblW w:w="9355" w:type="dxa"/>
        <w:tblLook w:val="04A0" w:firstRow="1" w:lastRow="0" w:firstColumn="1" w:lastColumn="0" w:noHBand="0" w:noVBand="1"/>
      </w:tblPr>
      <w:tblGrid>
        <w:gridCol w:w="3100"/>
        <w:gridCol w:w="6255"/>
      </w:tblGrid>
      <w:tr w:rsidR="003929E1" w:rsidRPr="00572458" w14:paraId="22D34ED2" w14:textId="77777777" w:rsidTr="00CD0BB2">
        <w:tc>
          <w:tcPr>
            <w:tcW w:w="3100" w:type="dxa"/>
          </w:tcPr>
          <w:p w14:paraId="313BEE8C" w14:textId="77777777" w:rsidR="003929E1" w:rsidRPr="00572458" w:rsidRDefault="003929E1" w:rsidP="00F3017B">
            <w:pPr>
              <w:spacing w:before="20" w:after="20" w:line="276" w:lineRule="auto"/>
              <w:rPr>
                <w:sz w:val="20"/>
                <w:szCs w:val="20"/>
              </w:rPr>
            </w:pPr>
            <w:r w:rsidRPr="00572458">
              <w:rPr>
                <w:sz w:val="20"/>
                <w:szCs w:val="20"/>
              </w:rPr>
              <w:t>Technology</w:t>
            </w:r>
          </w:p>
        </w:tc>
        <w:tc>
          <w:tcPr>
            <w:tcW w:w="6255" w:type="dxa"/>
          </w:tcPr>
          <w:p w14:paraId="72FE5A18" w14:textId="15DC1D67" w:rsidR="003929E1" w:rsidRPr="00572458" w:rsidRDefault="006B0BF7" w:rsidP="00F3017B">
            <w:pPr>
              <w:spacing w:before="20" w:after="20" w:line="276" w:lineRule="auto"/>
              <w:rPr>
                <w:rFonts w:cs="Arial"/>
                <w:sz w:val="20"/>
                <w:szCs w:val="20"/>
              </w:rPr>
            </w:pPr>
            <w:r>
              <w:rPr>
                <w:rFonts w:cs="Arial"/>
                <w:sz w:val="20"/>
                <w:szCs w:val="20"/>
              </w:rPr>
              <w:t xml:space="preserve">The </w:t>
            </w:r>
            <w:r w:rsidR="00C12BBE">
              <w:rPr>
                <w:rFonts w:cs="Arial"/>
                <w:sz w:val="20"/>
                <w:szCs w:val="20"/>
              </w:rPr>
              <w:t>activity</w:t>
            </w:r>
            <w:r>
              <w:rPr>
                <w:rFonts w:cs="Arial"/>
                <w:sz w:val="20"/>
                <w:szCs w:val="20"/>
              </w:rPr>
              <w:t xml:space="preserve"> applies</w:t>
            </w:r>
            <w:r w:rsidR="0093719D">
              <w:rPr>
                <w:rFonts w:cs="Arial"/>
                <w:sz w:val="20"/>
                <w:szCs w:val="20"/>
              </w:rPr>
              <w:t xml:space="preserve"> to</w:t>
            </w:r>
            <w:r>
              <w:rPr>
                <w:rFonts w:cs="Arial"/>
                <w:sz w:val="20"/>
                <w:szCs w:val="20"/>
              </w:rPr>
              <w:t xml:space="preserve"> </w:t>
            </w:r>
            <w:r w:rsidR="00F3422E" w:rsidRPr="006B0BF7">
              <w:rPr>
                <w:rFonts w:cs="Arial"/>
                <w:sz w:val="20"/>
                <w:szCs w:val="20"/>
              </w:rPr>
              <w:t>bio-ethanol stoves</w:t>
            </w:r>
            <w:r w:rsidR="00826492">
              <w:rPr>
                <w:rFonts w:cs="Arial"/>
                <w:sz w:val="20"/>
                <w:szCs w:val="20"/>
              </w:rPr>
              <w:t xml:space="preserve"> </w:t>
            </w:r>
            <w:r w:rsidR="00826492">
              <w:rPr>
                <w:sz w:val="20"/>
                <w:szCs w:val="20"/>
              </w:rPr>
              <w:t>which</w:t>
            </w:r>
            <w:r w:rsidR="00A02583">
              <w:rPr>
                <w:rFonts w:cs="Arial"/>
                <w:sz w:val="20"/>
                <w:szCs w:val="20"/>
              </w:rPr>
              <w:t xml:space="preserve"> </w:t>
            </w:r>
            <w:r>
              <w:rPr>
                <w:rFonts w:cs="Arial"/>
                <w:sz w:val="20"/>
                <w:szCs w:val="20"/>
              </w:rPr>
              <w:t xml:space="preserve">displace the use of non-renewable biomass. </w:t>
            </w:r>
            <w:r w:rsidR="003929E1" w:rsidRPr="00572458">
              <w:rPr>
                <w:rFonts w:cs="Arial"/>
                <w:sz w:val="20"/>
                <w:szCs w:val="20"/>
              </w:rPr>
              <w:t>The stoves may be portable, in-situ or multi-pot stoves.</w:t>
            </w:r>
          </w:p>
        </w:tc>
      </w:tr>
      <w:tr w:rsidR="003929E1" w:rsidRPr="00572458" w14:paraId="0120C6A6" w14:textId="77777777" w:rsidTr="00CD0BB2">
        <w:tc>
          <w:tcPr>
            <w:tcW w:w="3100" w:type="dxa"/>
          </w:tcPr>
          <w:p w14:paraId="1F838AC2" w14:textId="3315DBB5" w:rsidR="003929E1" w:rsidRPr="00572458" w:rsidRDefault="003929E1" w:rsidP="00F3017B">
            <w:pPr>
              <w:spacing w:before="20" w:after="20" w:line="276" w:lineRule="auto"/>
              <w:rPr>
                <w:sz w:val="20"/>
                <w:szCs w:val="20"/>
              </w:rPr>
            </w:pPr>
            <w:r w:rsidRPr="00572458">
              <w:rPr>
                <w:sz w:val="20"/>
                <w:szCs w:val="20"/>
              </w:rPr>
              <w:t xml:space="preserve">Target </w:t>
            </w:r>
            <w:r w:rsidR="00180304" w:rsidRPr="00572458">
              <w:rPr>
                <w:sz w:val="20"/>
                <w:szCs w:val="20"/>
              </w:rPr>
              <w:t>group</w:t>
            </w:r>
          </w:p>
        </w:tc>
        <w:tc>
          <w:tcPr>
            <w:tcW w:w="6255" w:type="dxa"/>
          </w:tcPr>
          <w:p w14:paraId="146EFE5C" w14:textId="3AA5AD50" w:rsidR="003929E1" w:rsidRPr="00572458" w:rsidRDefault="00414D79" w:rsidP="00F3017B">
            <w:pPr>
              <w:spacing w:before="20" w:after="20" w:line="276" w:lineRule="auto"/>
              <w:rPr>
                <w:rFonts w:cs="Arial"/>
                <w:sz w:val="20"/>
                <w:szCs w:val="20"/>
              </w:rPr>
            </w:pPr>
            <w:r>
              <w:rPr>
                <w:rFonts w:cs="Arial"/>
                <w:sz w:val="20"/>
                <w:szCs w:val="20"/>
              </w:rPr>
              <w:t>R</w:t>
            </w:r>
            <w:r w:rsidR="003929E1" w:rsidRPr="00572458">
              <w:rPr>
                <w:rFonts w:cs="Arial"/>
                <w:sz w:val="20"/>
                <w:szCs w:val="20"/>
              </w:rPr>
              <w:t>ural and</w:t>
            </w:r>
            <w:r w:rsidR="000D7E10">
              <w:rPr>
                <w:rFonts w:cs="Arial"/>
                <w:sz w:val="20"/>
                <w:szCs w:val="20"/>
              </w:rPr>
              <w:t>/or</w:t>
            </w:r>
            <w:r w:rsidR="003929E1" w:rsidRPr="00572458">
              <w:rPr>
                <w:rFonts w:cs="Arial"/>
                <w:sz w:val="20"/>
                <w:szCs w:val="20"/>
              </w:rPr>
              <w:t xml:space="preserve"> urban households using fuelwood and/or charcoal to meet their domestic cooking needs in the baseline scenario.</w:t>
            </w:r>
          </w:p>
        </w:tc>
      </w:tr>
      <w:tr w:rsidR="00A24554" w:rsidRPr="00572458" w14:paraId="72886773" w14:textId="77777777" w:rsidTr="00CD0BB2">
        <w:tc>
          <w:tcPr>
            <w:tcW w:w="3100" w:type="dxa"/>
          </w:tcPr>
          <w:p w14:paraId="2DD200A7" w14:textId="77777777" w:rsidR="00A24554" w:rsidRDefault="00A24554" w:rsidP="00A24554">
            <w:pPr>
              <w:spacing w:before="20" w:after="20" w:line="276" w:lineRule="auto"/>
              <w:rPr>
                <w:sz w:val="18"/>
                <w:szCs w:val="20"/>
              </w:rPr>
            </w:pPr>
            <w:r w:rsidRPr="00572458">
              <w:rPr>
                <w:sz w:val="20"/>
                <w:szCs w:val="20"/>
              </w:rPr>
              <w:t>Technical standards</w:t>
            </w:r>
          </w:p>
          <w:p w14:paraId="17DFD11D" w14:textId="77777777" w:rsidR="002422F5" w:rsidRPr="00643632" w:rsidRDefault="002422F5" w:rsidP="00643632">
            <w:pPr>
              <w:rPr>
                <w:sz w:val="20"/>
                <w:szCs w:val="20"/>
              </w:rPr>
            </w:pPr>
          </w:p>
          <w:p w14:paraId="6376351B" w14:textId="77777777" w:rsidR="002422F5" w:rsidRPr="00643632" w:rsidRDefault="002422F5" w:rsidP="00643632">
            <w:pPr>
              <w:rPr>
                <w:sz w:val="20"/>
                <w:szCs w:val="20"/>
              </w:rPr>
            </w:pPr>
          </w:p>
          <w:p w14:paraId="5AE9C658" w14:textId="77777777" w:rsidR="002422F5" w:rsidRPr="00643632" w:rsidRDefault="002422F5" w:rsidP="00643632">
            <w:pPr>
              <w:rPr>
                <w:sz w:val="20"/>
                <w:szCs w:val="20"/>
              </w:rPr>
            </w:pPr>
          </w:p>
          <w:p w14:paraId="04DC846D" w14:textId="77777777" w:rsidR="002422F5" w:rsidRPr="00643632" w:rsidRDefault="002422F5" w:rsidP="00643632">
            <w:pPr>
              <w:rPr>
                <w:sz w:val="20"/>
                <w:szCs w:val="20"/>
              </w:rPr>
            </w:pPr>
          </w:p>
          <w:p w14:paraId="5D7B5FBB" w14:textId="77777777" w:rsidR="002422F5" w:rsidRPr="00643632" w:rsidRDefault="002422F5" w:rsidP="00643632">
            <w:pPr>
              <w:rPr>
                <w:sz w:val="20"/>
                <w:szCs w:val="20"/>
              </w:rPr>
            </w:pPr>
          </w:p>
          <w:p w14:paraId="669C91E9" w14:textId="77777777" w:rsidR="002422F5" w:rsidRPr="00643632" w:rsidRDefault="002422F5" w:rsidP="00643632">
            <w:pPr>
              <w:rPr>
                <w:sz w:val="20"/>
                <w:szCs w:val="20"/>
              </w:rPr>
            </w:pPr>
          </w:p>
          <w:p w14:paraId="6B0DA263" w14:textId="77777777" w:rsidR="002422F5" w:rsidRDefault="002422F5" w:rsidP="002422F5">
            <w:pPr>
              <w:rPr>
                <w:sz w:val="18"/>
                <w:szCs w:val="20"/>
              </w:rPr>
            </w:pPr>
          </w:p>
          <w:p w14:paraId="675FD322" w14:textId="1F967B87" w:rsidR="00A24554" w:rsidRPr="00572458" w:rsidRDefault="00A24554" w:rsidP="00643632">
            <w:pPr>
              <w:jc w:val="center"/>
              <w:rPr>
                <w:sz w:val="20"/>
                <w:szCs w:val="20"/>
              </w:rPr>
            </w:pPr>
          </w:p>
        </w:tc>
        <w:tc>
          <w:tcPr>
            <w:tcW w:w="6255" w:type="dxa"/>
          </w:tcPr>
          <w:p w14:paraId="40A6D575" w14:textId="78420081" w:rsidR="00A24554" w:rsidRDefault="000D7E10" w:rsidP="00A24554">
            <w:pPr>
              <w:spacing w:before="20" w:after="20" w:line="276" w:lineRule="auto"/>
              <w:rPr>
                <w:ins w:id="4" w:author="Mauriz Schuck" w:date="2025-04-28T09:06:00Z" w16du:dateUtc="2025-04-28T07:06:00Z"/>
                <w:rFonts w:cs="Arial"/>
                <w:sz w:val="20"/>
                <w:szCs w:val="20"/>
              </w:rPr>
            </w:pPr>
            <w:del w:id="5" w:author="Loic Braune" w:date="2025-04-19T01:46:00Z" w16du:dateUtc="2025-04-18T23:46:00Z">
              <w:r w:rsidDel="00523C5F">
                <w:rPr>
                  <w:rFonts w:cs="Arial"/>
                  <w:sz w:val="20"/>
                  <w:szCs w:val="20"/>
                </w:rPr>
                <w:delText>All</w:delText>
              </w:r>
              <w:r w:rsidR="00A24554" w:rsidRPr="00554B85" w:rsidDel="00523C5F">
                <w:rPr>
                  <w:rFonts w:cs="Arial"/>
                  <w:sz w:val="20"/>
                  <w:szCs w:val="20"/>
                </w:rPr>
                <w:delText xml:space="preserve"> </w:delText>
              </w:r>
            </w:del>
            <w:del w:id="6" w:author="Mauriz Schuck" w:date="2025-04-28T09:05:00Z" w16du:dateUtc="2025-04-28T07:05:00Z">
              <w:r w:rsidR="00A24554" w:rsidRPr="00554B85" w:rsidDel="008724E3">
                <w:rPr>
                  <w:rFonts w:cs="Arial"/>
                  <w:sz w:val="20"/>
                  <w:szCs w:val="20"/>
                </w:rPr>
                <w:delText xml:space="preserve">emissions related to processing of biomass </w:delText>
              </w:r>
              <w:r w:rsidDel="008724E3">
                <w:rPr>
                  <w:rFonts w:cs="Arial"/>
                  <w:sz w:val="20"/>
                  <w:szCs w:val="20"/>
                </w:rPr>
                <w:delText>shall be</w:delText>
              </w:r>
              <w:r w:rsidRPr="00554B85" w:rsidDel="008724E3">
                <w:rPr>
                  <w:rFonts w:cs="Arial"/>
                  <w:sz w:val="20"/>
                  <w:szCs w:val="20"/>
                </w:rPr>
                <w:delText xml:space="preserve"> </w:delText>
              </w:r>
              <w:r w:rsidR="00A24554" w:rsidRPr="00554B85" w:rsidDel="008724E3">
                <w:rPr>
                  <w:rFonts w:cs="Arial"/>
                  <w:sz w:val="20"/>
                  <w:szCs w:val="20"/>
                </w:rPr>
                <w:delText xml:space="preserve">fully accounted for </w:delText>
              </w:r>
            </w:del>
            <w:ins w:id="7" w:author="Loic Braune" w:date="2025-04-19T01:50:00Z" w16du:dateUtc="2025-04-18T23:50:00Z">
              <w:del w:id="8" w:author="Mauriz Schuck" w:date="2025-04-28T09:05:00Z" w16du:dateUtc="2025-04-28T07:05:00Z">
                <w:r w:rsidR="00077DAF" w:rsidRPr="00D83AD8" w:rsidDel="008724E3">
                  <w:rPr>
                    <w:rFonts w:cs="Arial"/>
                    <w:sz w:val="20"/>
                    <w:szCs w:val="20"/>
                  </w:rPr>
                  <w:delText>unless they are considered negligible</w:delText>
                </w:r>
                <w:r w:rsidR="00077DAF" w:rsidDel="008724E3">
                  <w:rPr>
                    <w:rFonts w:cs="Arial"/>
                    <w:sz w:val="20"/>
                    <w:szCs w:val="20"/>
                  </w:rPr>
                  <w:delText>.</w:delText>
                </w:r>
                <w:r w:rsidR="00077DAF" w:rsidRPr="00554B85" w:rsidDel="008724E3">
                  <w:rPr>
                    <w:rFonts w:cs="Arial"/>
                    <w:sz w:val="20"/>
                    <w:szCs w:val="20"/>
                  </w:rPr>
                  <w:delText xml:space="preserve"> </w:delText>
                </w:r>
              </w:del>
            </w:ins>
            <w:del w:id="9" w:author="Mauriz Schuck" w:date="2025-04-28T09:05:00Z" w16du:dateUtc="2025-04-28T07:05:00Z">
              <w:r w:rsidR="00A24554" w:rsidRPr="00554B85" w:rsidDel="008724E3">
                <w:rPr>
                  <w:rFonts w:cs="Arial"/>
                  <w:sz w:val="20"/>
                  <w:szCs w:val="20"/>
                </w:rPr>
                <w:delText xml:space="preserve">and biomass </w:delText>
              </w:r>
            </w:del>
            <w:ins w:id="10" w:author="Loic Braune" w:date="2025-04-19T01:51:00Z" w16du:dateUtc="2025-04-18T23:51:00Z">
              <w:del w:id="11" w:author="Mauriz Schuck" w:date="2025-04-28T09:05:00Z" w16du:dateUtc="2025-04-28T07:05:00Z">
                <w:r w:rsidR="00077DAF" w:rsidRPr="00D83AD8" w:rsidDel="008724E3">
                  <w:rPr>
                    <w:rFonts w:cs="Arial"/>
                    <w:sz w:val="20"/>
                    <w:szCs w:val="20"/>
                  </w:rPr>
                  <w:delText xml:space="preserve">Emissions may be considered negligible for </w:delText>
                </w:r>
              </w:del>
            </w:ins>
            <w:del w:id="12" w:author="Mauriz Schuck" w:date="2025-04-28T09:05:00Z" w16du:dateUtc="2025-04-28T07:05:00Z">
              <w:r w:rsidDel="008724E3">
                <w:rPr>
                  <w:rFonts w:cs="Arial"/>
                  <w:sz w:val="20"/>
                  <w:szCs w:val="20"/>
                </w:rPr>
                <w:delText>used in t</w:delText>
              </w:r>
            </w:del>
            <w:ins w:id="13" w:author="Mauriz Schuck" w:date="2025-04-28T09:05:00Z" w16du:dateUtc="2025-04-28T07:05:00Z">
              <w:r w:rsidR="008724E3">
                <w:rPr>
                  <w:rFonts w:cs="Arial"/>
                  <w:sz w:val="20"/>
                  <w:szCs w:val="20"/>
                </w:rPr>
                <w:t>T</w:t>
              </w:r>
            </w:ins>
            <w:r>
              <w:rPr>
                <w:rFonts w:cs="Arial"/>
                <w:sz w:val="20"/>
                <w:szCs w:val="20"/>
              </w:rPr>
              <w:t xml:space="preserve">he production of </w:t>
            </w:r>
            <w:proofErr w:type="gramStart"/>
            <w:r>
              <w:rPr>
                <w:rFonts w:cs="Arial"/>
                <w:sz w:val="20"/>
                <w:szCs w:val="20"/>
              </w:rPr>
              <w:t>bio-ethanol</w:t>
            </w:r>
            <w:proofErr w:type="gramEnd"/>
            <w:r>
              <w:rPr>
                <w:rFonts w:cs="Arial"/>
                <w:sz w:val="20"/>
                <w:szCs w:val="20"/>
              </w:rPr>
              <w:t xml:space="preserve"> </w:t>
            </w:r>
            <w:del w:id="14" w:author="Loic Braune" w:date="2025-04-19T01:51:00Z" w16du:dateUtc="2025-04-18T23:51:00Z">
              <w:r w:rsidDel="00B72F4E">
                <w:rPr>
                  <w:rFonts w:cs="Arial"/>
                  <w:sz w:val="20"/>
                  <w:szCs w:val="20"/>
                </w:rPr>
                <w:delText>shall be</w:delText>
              </w:r>
              <w:r w:rsidRPr="00554B85" w:rsidDel="00B72F4E">
                <w:rPr>
                  <w:rFonts w:cs="Arial"/>
                  <w:sz w:val="20"/>
                  <w:szCs w:val="20"/>
                </w:rPr>
                <w:delText xml:space="preserve"> </w:delText>
              </w:r>
            </w:del>
            <w:r w:rsidR="00A24554" w:rsidRPr="00554B85">
              <w:rPr>
                <w:rFonts w:cs="Arial"/>
                <w:sz w:val="20"/>
                <w:szCs w:val="20"/>
              </w:rPr>
              <w:t xml:space="preserve">sourced from biomass residues and/or a dedicated plantation of </w:t>
            </w:r>
            <w:r w:rsidR="00CA23F7">
              <w:rPr>
                <w:rFonts w:cs="Arial"/>
                <w:sz w:val="20"/>
                <w:szCs w:val="20"/>
              </w:rPr>
              <w:t>t</w:t>
            </w:r>
            <w:r w:rsidR="00CA23F7">
              <w:rPr>
                <w:sz w:val="20"/>
                <w:szCs w:val="20"/>
              </w:rPr>
              <w:t xml:space="preserve">he </w:t>
            </w:r>
            <w:r w:rsidR="00A24554" w:rsidRPr="00554B85">
              <w:rPr>
                <w:rFonts w:cs="Arial"/>
                <w:sz w:val="20"/>
                <w:szCs w:val="20"/>
              </w:rPr>
              <w:t xml:space="preserve">activity, </w:t>
            </w:r>
            <w:ins w:id="15" w:author="Loic Braune" w:date="2025-04-19T01:51:00Z" w16du:dateUtc="2025-04-18T23:51:00Z">
              <w:del w:id="16" w:author="Mauriz Schuck" w:date="2025-04-28T09:06:00Z" w16du:dateUtc="2025-04-28T07:06:00Z">
                <w:r w:rsidR="00B72F4E" w:rsidRPr="00D83AD8" w:rsidDel="00204A53">
                  <w:rPr>
                    <w:rFonts w:cs="Arial"/>
                    <w:sz w:val="20"/>
                    <w:szCs w:val="20"/>
                  </w:rPr>
                  <w:delText xml:space="preserve">provided that </w:delText>
                </w:r>
              </w:del>
            </w:ins>
            <w:ins w:id="17" w:author="Mauriz Schuck" w:date="2025-04-28T09:06:00Z" w16du:dateUtc="2025-04-28T07:06:00Z">
              <w:r w:rsidR="00204A53">
                <w:rPr>
                  <w:rFonts w:cs="Arial"/>
                  <w:sz w:val="20"/>
                  <w:szCs w:val="20"/>
                </w:rPr>
                <w:t xml:space="preserve">shall meet </w:t>
              </w:r>
            </w:ins>
            <w:ins w:id="18" w:author="Loic Braune" w:date="2025-04-19T01:51:00Z" w16du:dateUtc="2025-04-18T23:51:00Z">
              <w:r w:rsidR="00B72F4E" w:rsidRPr="00D83AD8">
                <w:rPr>
                  <w:rFonts w:cs="Arial"/>
                  <w:sz w:val="20"/>
                  <w:szCs w:val="20"/>
                </w:rPr>
                <w:t>the following conditions</w:t>
              </w:r>
              <w:del w:id="19" w:author="Mauriz Schuck" w:date="2025-04-28T09:06:00Z" w16du:dateUtc="2025-04-28T07:06:00Z">
                <w:r w:rsidR="00B72F4E" w:rsidRPr="00D83AD8" w:rsidDel="00204A53">
                  <w:rPr>
                    <w:rFonts w:cs="Arial"/>
                    <w:sz w:val="20"/>
                    <w:szCs w:val="20"/>
                  </w:rPr>
                  <w:delText xml:space="preserve"> are met</w:delText>
                </w:r>
              </w:del>
            </w:ins>
            <w:del w:id="20" w:author="Loic Braune" w:date="2025-04-19T01:51:00Z" w16du:dateUtc="2025-04-18T23:51:00Z">
              <w:r w:rsidR="00A24554" w:rsidRPr="00554B85" w:rsidDel="00B72F4E">
                <w:rPr>
                  <w:rFonts w:cs="Arial"/>
                  <w:sz w:val="20"/>
                  <w:szCs w:val="20"/>
                </w:rPr>
                <w:delText>meeting the following conditions</w:delText>
              </w:r>
            </w:del>
            <w:r w:rsidR="00A24554" w:rsidRPr="00554B85">
              <w:rPr>
                <w:rFonts w:cs="Arial"/>
                <w:sz w:val="20"/>
                <w:szCs w:val="20"/>
              </w:rPr>
              <w:t>:</w:t>
            </w:r>
            <w:r w:rsidR="00CA23F7">
              <w:rPr>
                <w:rStyle w:val="FootnoteReference"/>
                <w:rFonts w:cs="Arial"/>
                <w:sz w:val="20"/>
                <w:szCs w:val="20"/>
              </w:rPr>
              <w:footnoteReference w:id="3"/>
            </w:r>
          </w:p>
          <w:p w14:paraId="6432C911" w14:textId="77777777" w:rsidR="00C837FE" w:rsidRPr="00554B85" w:rsidRDefault="00C837FE" w:rsidP="00A24554">
            <w:pPr>
              <w:spacing w:before="20" w:after="20" w:line="276" w:lineRule="auto"/>
              <w:rPr>
                <w:rFonts w:cs="Arial"/>
                <w:sz w:val="20"/>
                <w:szCs w:val="20"/>
              </w:rPr>
            </w:pPr>
          </w:p>
          <w:p w14:paraId="5B57CB0F" w14:textId="6E662F0B" w:rsidR="00A24554" w:rsidRPr="00554B85" w:rsidRDefault="00A24554" w:rsidP="00A24554">
            <w:pPr>
              <w:pStyle w:val="ListParagraph"/>
              <w:numPr>
                <w:ilvl w:val="0"/>
                <w:numId w:val="11"/>
              </w:numPr>
              <w:spacing w:before="20" w:after="20" w:line="276" w:lineRule="auto"/>
              <w:rPr>
                <w:rFonts w:cs="Arial"/>
                <w:sz w:val="20"/>
                <w:szCs w:val="20"/>
              </w:rPr>
            </w:pPr>
            <w:r w:rsidRPr="009B4ECC">
              <w:rPr>
                <w:rFonts w:cs="Arial"/>
                <w:sz w:val="20"/>
                <w:szCs w:val="20"/>
              </w:rPr>
              <w:t xml:space="preserve">For </w:t>
            </w:r>
            <w:r w:rsidR="008C32B9">
              <w:rPr>
                <w:rFonts w:cs="Arial"/>
                <w:sz w:val="20"/>
                <w:szCs w:val="20"/>
              </w:rPr>
              <w:t>activities</w:t>
            </w:r>
            <w:r w:rsidRPr="009B4ECC">
              <w:rPr>
                <w:rFonts w:cs="Arial"/>
                <w:sz w:val="20"/>
                <w:szCs w:val="20"/>
              </w:rPr>
              <w:t xml:space="preserve"> that use biomass residues, prior to the implementation of the activity, the biomass residues have not been collected and used but been left for decay and would, in the absence of the activity, continue to be left for decay</w:t>
            </w:r>
            <w:r w:rsidRPr="00554B85">
              <w:rPr>
                <w:rFonts w:cs="Arial"/>
                <w:sz w:val="20"/>
                <w:szCs w:val="20"/>
              </w:rPr>
              <w:t>; and</w:t>
            </w:r>
          </w:p>
          <w:p w14:paraId="5215EB52" w14:textId="62ACF42E" w:rsidR="00A24554" w:rsidRPr="00554B85" w:rsidRDefault="00A24554" w:rsidP="00A24554">
            <w:pPr>
              <w:pStyle w:val="ListParagraph"/>
              <w:numPr>
                <w:ilvl w:val="0"/>
                <w:numId w:val="11"/>
              </w:numPr>
              <w:spacing w:before="20" w:after="20" w:line="276" w:lineRule="auto"/>
              <w:rPr>
                <w:rFonts w:cs="Arial"/>
                <w:sz w:val="20"/>
                <w:szCs w:val="20"/>
              </w:rPr>
            </w:pPr>
            <w:r w:rsidRPr="00554B85">
              <w:rPr>
                <w:rFonts w:cs="Arial"/>
                <w:sz w:val="20"/>
                <w:szCs w:val="20"/>
              </w:rPr>
              <w:t xml:space="preserve">For </w:t>
            </w:r>
            <w:r w:rsidR="008C32B9">
              <w:rPr>
                <w:rFonts w:cs="Arial"/>
                <w:sz w:val="20"/>
                <w:szCs w:val="20"/>
              </w:rPr>
              <w:t>activities</w:t>
            </w:r>
            <w:r w:rsidRPr="00554B85">
              <w:rPr>
                <w:rFonts w:cs="Arial"/>
                <w:sz w:val="20"/>
                <w:szCs w:val="20"/>
              </w:rPr>
              <w:t xml:space="preserve"> that use biomass residues from a production process (e.g. production of sugar or wood panel boards), the implementation of the </w:t>
            </w:r>
            <w:r w:rsidR="00C12BBE">
              <w:rPr>
                <w:rFonts w:cs="Arial"/>
                <w:sz w:val="20"/>
                <w:szCs w:val="20"/>
              </w:rPr>
              <w:t>activity</w:t>
            </w:r>
            <w:r w:rsidRPr="00554B85">
              <w:rPr>
                <w:rFonts w:cs="Arial"/>
                <w:sz w:val="20"/>
                <w:szCs w:val="20"/>
              </w:rPr>
              <w:t xml:space="preserve"> does not result in an increase of the processing capacity of raw input (e.g. sugar, rice, logs, etc.) or in other substantial changes (e.g. product change) in this process; and</w:t>
            </w:r>
          </w:p>
          <w:p w14:paraId="2DF17FB5" w14:textId="202086AB" w:rsidR="00A24554" w:rsidRPr="00554B85" w:rsidRDefault="00A24554" w:rsidP="00A24554">
            <w:pPr>
              <w:pStyle w:val="ListParagraph"/>
              <w:numPr>
                <w:ilvl w:val="0"/>
                <w:numId w:val="11"/>
              </w:numPr>
              <w:spacing w:before="20" w:after="20" w:line="276" w:lineRule="auto"/>
              <w:rPr>
                <w:rFonts w:cs="Arial"/>
                <w:sz w:val="20"/>
                <w:szCs w:val="20"/>
              </w:rPr>
            </w:pPr>
            <w:r w:rsidRPr="00554B85">
              <w:rPr>
                <w:rFonts w:cs="Arial"/>
                <w:sz w:val="20"/>
                <w:szCs w:val="20"/>
              </w:rPr>
              <w:t xml:space="preserve">The biomass used by the </w:t>
            </w:r>
            <w:r w:rsidR="00C12BBE">
              <w:rPr>
                <w:rFonts w:cs="Arial"/>
                <w:sz w:val="20"/>
                <w:szCs w:val="20"/>
              </w:rPr>
              <w:t>activity</w:t>
            </w:r>
            <w:r w:rsidRPr="00554B85">
              <w:rPr>
                <w:rFonts w:cs="Arial"/>
                <w:sz w:val="20"/>
                <w:szCs w:val="20"/>
              </w:rPr>
              <w:t xml:space="preserve"> facility is not stored for more than one year; and</w:t>
            </w:r>
          </w:p>
          <w:p w14:paraId="53C14C4A" w14:textId="0388FC00" w:rsidR="00515CEF" w:rsidRPr="00C837FE" w:rsidRDefault="00A24554" w:rsidP="00C837FE">
            <w:pPr>
              <w:pStyle w:val="ListParagraph"/>
              <w:numPr>
                <w:ilvl w:val="0"/>
                <w:numId w:val="11"/>
              </w:numPr>
              <w:spacing w:before="20" w:after="20" w:line="276" w:lineRule="auto"/>
              <w:rPr>
                <w:rFonts w:cs="Arial"/>
                <w:sz w:val="20"/>
                <w:szCs w:val="20"/>
              </w:rPr>
            </w:pPr>
            <w:r w:rsidRPr="00554B85">
              <w:rPr>
                <w:rFonts w:cs="Arial"/>
                <w:sz w:val="20"/>
                <w:szCs w:val="20"/>
              </w:rPr>
              <w:t>In the case biomass from dedicated plantations are used, the applicability conditions of TOOL16 “</w:t>
            </w:r>
            <w:r w:rsidR="00C12BBE">
              <w:rPr>
                <w:rFonts w:cs="Arial"/>
                <w:sz w:val="20"/>
                <w:szCs w:val="20"/>
              </w:rPr>
              <w:t>Activity</w:t>
            </w:r>
            <w:r w:rsidRPr="00554B85">
              <w:rPr>
                <w:rFonts w:cs="Arial"/>
                <w:sz w:val="20"/>
                <w:szCs w:val="20"/>
              </w:rPr>
              <w:t xml:space="preserve"> and leakage emissions from biomass” are satisfied.</w:t>
            </w:r>
          </w:p>
          <w:p w14:paraId="2F55BA33" w14:textId="77777777" w:rsidR="00852F2B" w:rsidRDefault="00852F2B" w:rsidP="00A24554">
            <w:pPr>
              <w:spacing w:before="20" w:after="20" w:line="276" w:lineRule="auto"/>
              <w:rPr>
                <w:rFonts w:cs="Arial"/>
                <w:sz w:val="20"/>
                <w:szCs w:val="20"/>
              </w:rPr>
            </w:pPr>
          </w:p>
          <w:p w14:paraId="6233A687" w14:textId="0F17E68D" w:rsidR="00FC476D" w:rsidRPr="00554B85" w:rsidRDefault="008633EE" w:rsidP="00A24554">
            <w:pPr>
              <w:spacing w:before="20" w:after="20" w:line="276" w:lineRule="auto"/>
              <w:rPr>
                <w:rFonts w:cs="Arial"/>
                <w:sz w:val="20"/>
                <w:szCs w:val="20"/>
              </w:rPr>
            </w:pPr>
            <w:r>
              <w:rPr>
                <w:rFonts w:cs="Arial"/>
                <w:sz w:val="20"/>
                <w:szCs w:val="20"/>
              </w:rPr>
              <w:t>Activity</w:t>
            </w:r>
            <w:r w:rsidR="00A24554" w:rsidRPr="00554B85">
              <w:rPr>
                <w:rFonts w:cs="Arial"/>
                <w:sz w:val="20"/>
                <w:szCs w:val="20"/>
              </w:rPr>
              <w:t xml:space="preserve"> participants shall demonstrate that the bioethanol cookstoves are designed, constructed and operated </w:t>
            </w:r>
            <w:r>
              <w:rPr>
                <w:rFonts w:cs="Arial"/>
                <w:sz w:val="20"/>
                <w:szCs w:val="20"/>
              </w:rPr>
              <w:t>in line with safety requirements.</w:t>
            </w:r>
            <w:r w:rsidR="00A24554" w:rsidRPr="00554B85">
              <w:rPr>
                <w:rFonts w:cs="Arial"/>
                <w:sz w:val="20"/>
                <w:szCs w:val="20"/>
              </w:rPr>
              <w:t xml:space="preserve"> </w:t>
            </w:r>
            <w:r w:rsidR="004A7477">
              <w:rPr>
                <w:rFonts w:cs="Arial"/>
                <w:sz w:val="20"/>
                <w:szCs w:val="20"/>
              </w:rPr>
              <w:t xml:space="preserve">Demonstrated compliance with IWA 11:2012 or </w:t>
            </w:r>
            <w:r w:rsidR="004A7477" w:rsidRPr="00EB6119">
              <w:rPr>
                <w:rFonts w:cs="Arial"/>
                <w:sz w:val="20"/>
                <w:szCs w:val="20"/>
              </w:rPr>
              <w:t xml:space="preserve">ISO 19867-1:2018 </w:t>
            </w:r>
            <w:r w:rsidR="004A7477">
              <w:rPr>
                <w:rFonts w:cs="Arial"/>
                <w:sz w:val="20"/>
                <w:szCs w:val="20"/>
              </w:rPr>
              <w:t>(safety tier 3 or higher) is considered sufficient evidence to comply safety requirements.</w:t>
            </w:r>
            <w:r>
              <w:rPr>
                <w:rFonts w:cs="Arial"/>
                <w:sz w:val="20"/>
                <w:szCs w:val="20"/>
              </w:rPr>
              <w:t xml:space="preserve"> </w:t>
            </w:r>
            <w:r w:rsidR="001973ED">
              <w:rPr>
                <w:rFonts w:cs="Arial"/>
                <w:sz w:val="20"/>
                <w:szCs w:val="20"/>
              </w:rPr>
              <w:t xml:space="preserve">Any cookstove listed in the Clean Cooking Alliance’s online catalogue with a safety rating of 3 or higher </w:t>
            </w:r>
            <w:r w:rsidR="00643E97">
              <w:rPr>
                <w:rFonts w:cs="Arial"/>
                <w:sz w:val="20"/>
                <w:szCs w:val="20"/>
              </w:rPr>
              <w:t xml:space="preserve">is considered </w:t>
            </w:r>
            <w:r w:rsidR="002A38E7">
              <w:rPr>
                <w:rFonts w:cs="Arial"/>
                <w:sz w:val="20"/>
                <w:szCs w:val="20"/>
              </w:rPr>
              <w:t xml:space="preserve">to comply with </w:t>
            </w:r>
            <w:r w:rsidR="00EA43B3">
              <w:rPr>
                <w:rFonts w:cs="Arial"/>
                <w:sz w:val="20"/>
                <w:szCs w:val="20"/>
              </w:rPr>
              <w:t xml:space="preserve">the safety </w:t>
            </w:r>
            <w:r w:rsidR="002A38E7">
              <w:rPr>
                <w:rFonts w:cs="Arial"/>
                <w:sz w:val="20"/>
                <w:szCs w:val="20"/>
              </w:rPr>
              <w:t>requirements</w:t>
            </w:r>
            <w:r w:rsidR="00EA43B3">
              <w:rPr>
                <w:rFonts w:cs="Arial"/>
                <w:sz w:val="20"/>
                <w:szCs w:val="20"/>
              </w:rPr>
              <w:t xml:space="preserve"> mentioned above</w:t>
            </w:r>
            <w:r w:rsidR="002A38E7" w:rsidRPr="00A426CA">
              <w:rPr>
                <w:rFonts w:cs="Arial"/>
                <w:sz w:val="20"/>
                <w:szCs w:val="20"/>
              </w:rPr>
              <w:t>.</w:t>
            </w:r>
            <w:r w:rsidR="00A426CA" w:rsidRPr="009B4ECC">
              <w:rPr>
                <w:rStyle w:val="FootnoteReference"/>
                <w:rFonts w:cs="Arial"/>
                <w:sz w:val="20"/>
                <w:szCs w:val="20"/>
              </w:rPr>
              <w:t xml:space="preserve"> </w:t>
            </w:r>
            <w:r w:rsidR="00A426CA" w:rsidRPr="009B4ECC">
              <w:rPr>
                <w:rStyle w:val="FootnoteReference"/>
                <w:rFonts w:cs="Arial"/>
                <w:sz w:val="20"/>
                <w:szCs w:val="20"/>
              </w:rPr>
              <w:footnoteReference w:id="4"/>
            </w:r>
            <w:r w:rsidR="00A426CA" w:rsidRPr="009B4ECC">
              <w:rPr>
                <w:rFonts w:cs="Arial"/>
                <w:sz w:val="20"/>
                <w:szCs w:val="20"/>
              </w:rPr>
              <w:t xml:space="preserve"> </w:t>
            </w:r>
            <w:r w:rsidR="002A38E7">
              <w:rPr>
                <w:rFonts w:cs="Arial"/>
                <w:sz w:val="20"/>
                <w:szCs w:val="20"/>
              </w:rPr>
              <w:t xml:space="preserve"> </w:t>
            </w:r>
          </w:p>
        </w:tc>
      </w:tr>
      <w:tr w:rsidR="00A24554" w:rsidRPr="00572458" w14:paraId="018FB655" w14:textId="77777777" w:rsidTr="00CD0BB2">
        <w:tc>
          <w:tcPr>
            <w:tcW w:w="3100" w:type="dxa"/>
          </w:tcPr>
          <w:p w14:paraId="75F5A1E2" w14:textId="77777777" w:rsidR="00A24554" w:rsidRPr="00572458" w:rsidRDefault="00A24554" w:rsidP="00A24554">
            <w:pPr>
              <w:spacing w:before="20" w:after="20" w:line="276" w:lineRule="auto"/>
              <w:rPr>
                <w:sz w:val="20"/>
                <w:szCs w:val="20"/>
              </w:rPr>
            </w:pPr>
            <w:r w:rsidRPr="00572458">
              <w:rPr>
                <w:sz w:val="20"/>
                <w:szCs w:val="20"/>
              </w:rPr>
              <w:t>Double counting</w:t>
            </w:r>
          </w:p>
        </w:tc>
        <w:tc>
          <w:tcPr>
            <w:tcW w:w="6255" w:type="dxa"/>
          </w:tcPr>
          <w:p w14:paraId="6B5045B9" w14:textId="1BA0220C" w:rsidR="007D0129" w:rsidRPr="000D266C" w:rsidRDefault="008633EE" w:rsidP="00A24554">
            <w:pPr>
              <w:spacing w:before="20" w:after="20" w:line="276" w:lineRule="auto"/>
              <w:rPr>
                <w:rFonts w:cs="Arial"/>
                <w:sz w:val="20"/>
                <w:szCs w:val="20"/>
              </w:rPr>
            </w:pPr>
            <w:r w:rsidRPr="008633EE">
              <w:rPr>
                <w:sz w:val="20"/>
                <w:szCs w:val="20"/>
              </w:rPr>
              <w:t>The activity may not generate any carbon credits under any other compliance or voluntary carbon market standard for the same period for which they request issuance of SCF ERs</w:t>
            </w:r>
            <w:r>
              <w:rPr>
                <w:sz w:val="20"/>
                <w:szCs w:val="20"/>
              </w:rPr>
              <w:t xml:space="preserve">. </w:t>
            </w:r>
          </w:p>
        </w:tc>
      </w:tr>
    </w:tbl>
    <w:p w14:paraId="7758073D" w14:textId="77777777" w:rsidR="001A07BB" w:rsidRDefault="001A07BB" w:rsidP="00ED3F5E"/>
    <w:p w14:paraId="79156A17" w14:textId="12F5E094" w:rsidR="00467D56" w:rsidRPr="00572458" w:rsidRDefault="00467D56" w:rsidP="00ED3F5E">
      <w:pPr>
        <w:pStyle w:val="Templateheading1"/>
        <w:numPr>
          <w:ilvl w:val="0"/>
          <w:numId w:val="9"/>
        </w:numPr>
        <w:spacing w:before="120"/>
        <w:rPr>
          <w:lang w:val="en-GB"/>
        </w:rPr>
      </w:pPr>
      <w:r>
        <w:rPr>
          <w:lang w:val="en-GB"/>
        </w:rPr>
        <w:lastRenderedPageBreak/>
        <w:t>Additionality</w:t>
      </w:r>
    </w:p>
    <w:p w14:paraId="53301CAA" w14:textId="7AB9EE8B" w:rsidR="00467D56" w:rsidRDefault="00BB4DD0" w:rsidP="00F3017B">
      <w:r>
        <w:t>Activities</w:t>
      </w:r>
      <w:r w:rsidR="0044696C">
        <w:t xml:space="preserve"> which meet the eligibility criteria </w:t>
      </w:r>
      <w:r>
        <w:t>listed above shall be considered additional on the basis that they are small scale off-grid energy projects located within a least developed country</w:t>
      </w:r>
      <w:r w:rsidR="00993604">
        <w:t>.</w:t>
      </w:r>
    </w:p>
    <w:p w14:paraId="5FCD38DB" w14:textId="77777777" w:rsidR="00AE4040" w:rsidRPr="00572458" w:rsidRDefault="00AE4040" w:rsidP="00F3017B"/>
    <w:p w14:paraId="647A3782" w14:textId="6E76622A" w:rsidR="003929E1" w:rsidRPr="00572458" w:rsidRDefault="003929E1" w:rsidP="00ED3F5E">
      <w:pPr>
        <w:pStyle w:val="Templateheading1"/>
        <w:numPr>
          <w:ilvl w:val="0"/>
          <w:numId w:val="9"/>
        </w:numPr>
        <w:spacing w:before="120"/>
        <w:rPr>
          <w:lang w:val="en-GB"/>
        </w:rPr>
      </w:pPr>
      <w:r w:rsidRPr="00572458">
        <w:rPr>
          <w:lang w:val="en-GB"/>
        </w:rPr>
        <w:t>Emission sources and gases</w:t>
      </w:r>
    </w:p>
    <w:tbl>
      <w:tblPr>
        <w:tblStyle w:val="TableGrid"/>
        <w:tblW w:w="9887" w:type="dxa"/>
        <w:tblInd w:w="-5" w:type="dxa"/>
        <w:tblLayout w:type="fixed"/>
        <w:tblLook w:val="04A0" w:firstRow="1" w:lastRow="0" w:firstColumn="1" w:lastColumn="0" w:noHBand="0" w:noVBand="1"/>
      </w:tblPr>
      <w:tblGrid>
        <w:gridCol w:w="426"/>
        <w:gridCol w:w="2976"/>
        <w:gridCol w:w="709"/>
        <w:gridCol w:w="1276"/>
        <w:gridCol w:w="4500"/>
      </w:tblGrid>
      <w:tr w:rsidR="00AC3F48" w14:paraId="56C9C9BE" w14:textId="77777777" w:rsidTr="00D13314">
        <w:trPr>
          <w:trHeight w:val="399"/>
        </w:trPr>
        <w:tc>
          <w:tcPr>
            <w:tcW w:w="426" w:type="dxa"/>
            <w:vAlign w:val="center"/>
          </w:tcPr>
          <w:p w14:paraId="0ECCFFEF" w14:textId="1B09847E" w:rsidR="00AC3F48" w:rsidRPr="000B1F51" w:rsidRDefault="00AC3F48" w:rsidP="000B1F51">
            <w:pPr>
              <w:pStyle w:val="SDMTableBoxParaNotNumbered"/>
              <w:spacing w:line="276" w:lineRule="auto"/>
            </w:pPr>
          </w:p>
        </w:tc>
        <w:tc>
          <w:tcPr>
            <w:tcW w:w="2976" w:type="dxa"/>
            <w:vAlign w:val="center"/>
          </w:tcPr>
          <w:p w14:paraId="6983317D" w14:textId="553800C3" w:rsidR="00AC3F48" w:rsidRPr="000B1F51" w:rsidRDefault="00F7591C" w:rsidP="000B1F51">
            <w:pPr>
              <w:pStyle w:val="SDMTableBoxParaNotNumbered"/>
              <w:spacing w:line="276" w:lineRule="auto"/>
              <w:rPr>
                <w:b/>
              </w:rPr>
            </w:pPr>
            <w:r w:rsidRPr="000B1F51">
              <w:rPr>
                <w:b/>
              </w:rPr>
              <w:t>Source</w:t>
            </w:r>
          </w:p>
        </w:tc>
        <w:tc>
          <w:tcPr>
            <w:tcW w:w="709" w:type="dxa"/>
            <w:vAlign w:val="center"/>
          </w:tcPr>
          <w:p w14:paraId="690E750E" w14:textId="60822D20" w:rsidR="00AC3F48" w:rsidRPr="000B1F51" w:rsidRDefault="00F7591C" w:rsidP="000B1F51">
            <w:pPr>
              <w:pStyle w:val="SDMTableBoxParaNotNumbered"/>
              <w:spacing w:line="276" w:lineRule="auto"/>
              <w:rPr>
                <w:b/>
              </w:rPr>
            </w:pPr>
            <w:r w:rsidRPr="000B1F51">
              <w:rPr>
                <w:b/>
              </w:rPr>
              <w:t>GHG</w:t>
            </w:r>
          </w:p>
        </w:tc>
        <w:tc>
          <w:tcPr>
            <w:tcW w:w="1276" w:type="dxa"/>
            <w:vAlign w:val="center"/>
          </w:tcPr>
          <w:p w14:paraId="6AAD8275" w14:textId="7D0A213A" w:rsidR="00AC3F48" w:rsidRPr="000B1F51" w:rsidRDefault="00F7591C" w:rsidP="000B1F51">
            <w:pPr>
              <w:pStyle w:val="SDMTableBoxParaNotNumbered"/>
              <w:spacing w:line="276" w:lineRule="auto"/>
              <w:rPr>
                <w:b/>
              </w:rPr>
            </w:pPr>
            <w:r w:rsidRPr="000B1F51">
              <w:rPr>
                <w:b/>
              </w:rPr>
              <w:t>Included?</w:t>
            </w:r>
          </w:p>
        </w:tc>
        <w:tc>
          <w:tcPr>
            <w:tcW w:w="4500" w:type="dxa"/>
            <w:vAlign w:val="center"/>
          </w:tcPr>
          <w:p w14:paraId="1D72C3AF" w14:textId="08A9B0E6" w:rsidR="00AC3F48" w:rsidRPr="000B1F51" w:rsidRDefault="00F7591C" w:rsidP="000B1F51">
            <w:pPr>
              <w:pStyle w:val="SDMTableBoxParaNotNumbered"/>
              <w:spacing w:line="276" w:lineRule="auto"/>
              <w:rPr>
                <w:b/>
              </w:rPr>
            </w:pPr>
            <w:r w:rsidRPr="000B1F51">
              <w:rPr>
                <w:b/>
              </w:rPr>
              <w:t>Justification</w:t>
            </w:r>
          </w:p>
        </w:tc>
      </w:tr>
      <w:tr w:rsidR="00AC3F48" w14:paraId="55BBC941" w14:textId="77777777" w:rsidTr="00D13314">
        <w:tc>
          <w:tcPr>
            <w:tcW w:w="426" w:type="dxa"/>
            <w:vMerge w:val="restart"/>
            <w:textDirection w:val="btLr"/>
          </w:tcPr>
          <w:p w14:paraId="739CCC0E" w14:textId="55AEEFC7" w:rsidR="00983D43" w:rsidRDefault="00E84B40" w:rsidP="000B1F51">
            <w:pPr>
              <w:pStyle w:val="SDMTableBoxParaNotNumbered"/>
              <w:spacing w:line="276" w:lineRule="auto"/>
              <w:jc w:val="center"/>
              <w:rPr>
                <w:b/>
              </w:rPr>
            </w:pPr>
            <w:r w:rsidRPr="000B1F51">
              <w:rPr>
                <w:b/>
              </w:rPr>
              <w:t>Baselin</w:t>
            </w:r>
            <w:r w:rsidR="00F30E8A">
              <w:rPr>
                <w:b/>
              </w:rPr>
              <w:t>e</w:t>
            </w:r>
          </w:p>
          <w:p w14:paraId="164D6E92" w14:textId="3171BE43" w:rsidR="00AC3F48" w:rsidRPr="000B1F51" w:rsidRDefault="00E84B40" w:rsidP="000B1F51">
            <w:pPr>
              <w:pStyle w:val="SDMTableBoxParaNotNumbered"/>
              <w:spacing w:line="276" w:lineRule="auto"/>
              <w:jc w:val="center"/>
              <w:rPr>
                <w:b/>
              </w:rPr>
            </w:pPr>
            <w:r w:rsidRPr="000B1F51">
              <w:rPr>
                <w:b/>
              </w:rPr>
              <w:t>e</w:t>
            </w:r>
          </w:p>
        </w:tc>
        <w:tc>
          <w:tcPr>
            <w:tcW w:w="2976" w:type="dxa"/>
            <w:vMerge w:val="restart"/>
            <w:vAlign w:val="center"/>
          </w:tcPr>
          <w:p w14:paraId="339783C6" w14:textId="5149AA44" w:rsidR="00AC3F48" w:rsidRPr="000B1F51" w:rsidRDefault="002F47A9" w:rsidP="000B1F51">
            <w:pPr>
              <w:pStyle w:val="SDMTableBoxParaNotNumbered"/>
              <w:spacing w:line="276" w:lineRule="auto"/>
            </w:pPr>
            <w:r w:rsidRPr="000B1F51">
              <w:t xml:space="preserve">Emissions from combusting </w:t>
            </w:r>
            <w:r w:rsidR="00FA4F32" w:rsidRPr="000B1F51">
              <w:t>non</w:t>
            </w:r>
            <w:r w:rsidR="000B1F51" w:rsidRPr="000B1F51">
              <w:t>-</w:t>
            </w:r>
            <w:r w:rsidR="00FA4F32" w:rsidRPr="000B1F51">
              <w:t>renewable</w:t>
            </w:r>
            <w:r w:rsidRPr="000B1F51">
              <w:t xml:space="preserve"> woody biomass</w:t>
            </w:r>
          </w:p>
        </w:tc>
        <w:tc>
          <w:tcPr>
            <w:tcW w:w="709" w:type="dxa"/>
            <w:vAlign w:val="center"/>
          </w:tcPr>
          <w:p w14:paraId="56A70743" w14:textId="340456EF" w:rsidR="00AC3F48" w:rsidRPr="000B1F51" w:rsidRDefault="00FA4F32" w:rsidP="000B1F51">
            <w:pPr>
              <w:pStyle w:val="SDMTableBoxParaNotNumbered"/>
              <w:spacing w:line="276" w:lineRule="auto"/>
            </w:pPr>
            <w:r w:rsidRPr="000B1F51">
              <w:t>CO</w:t>
            </w:r>
            <w:r w:rsidRPr="000B1F51">
              <w:rPr>
                <w:vertAlign w:val="subscript"/>
              </w:rPr>
              <w:t>2</w:t>
            </w:r>
          </w:p>
        </w:tc>
        <w:tc>
          <w:tcPr>
            <w:tcW w:w="1276" w:type="dxa"/>
            <w:vAlign w:val="center"/>
          </w:tcPr>
          <w:p w14:paraId="60CE885A" w14:textId="495D82F9" w:rsidR="00AC3F48" w:rsidRPr="000B1F51" w:rsidRDefault="00FA4F32" w:rsidP="000B1F51">
            <w:pPr>
              <w:pStyle w:val="SDMTableBoxParaNotNumbered"/>
              <w:spacing w:line="276" w:lineRule="auto"/>
            </w:pPr>
            <w:r w:rsidRPr="000B1F51">
              <w:t>Yes</w:t>
            </w:r>
          </w:p>
        </w:tc>
        <w:tc>
          <w:tcPr>
            <w:tcW w:w="4500" w:type="dxa"/>
            <w:vAlign w:val="center"/>
          </w:tcPr>
          <w:p w14:paraId="6E51DDED" w14:textId="2AE0350D" w:rsidR="00AC3F48" w:rsidRPr="000B1F51" w:rsidRDefault="000B1F51" w:rsidP="000B1F51">
            <w:pPr>
              <w:pStyle w:val="SDMTableBoxParaNotNumbered"/>
              <w:spacing w:line="276" w:lineRule="auto"/>
            </w:pPr>
            <w:r w:rsidRPr="000B1F51">
              <w:t>Main emission source.</w:t>
            </w:r>
          </w:p>
        </w:tc>
      </w:tr>
      <w:tr w:rsidR="00AC3F48" w14:paraId="78FF5F54" w14:textId="77777777" w:rsidTr="00D13314">
        <w:tc>
          <w:tcPr>
            <w:tcW w:w="426" w:type="dxa"/>
            <w:vMerge/>
            <w:textDirection w:val="btLr"/>
          </w:tcPr>
          <w:p w14:paraId="20249BB5" w14:textId="77777777" w:rsidR="00AC3F48" w:rsidRPr="000B1F51" w:rsidRDefault="00AC3F48" w:rsidP="000B1F51">
            <w:pPr>
              <w:pStyle w:val="SDMTableBoxParaNotNumbered"/>
              <w:spacing w:line="276" w:lineRule="auto"/>
              <w:jc w:val="center"/>
              <w:rPr>
                <w:b/>
              </w:rPr>
            </w:pPr>
          </w:p>
        </w:tc>
        <w:tc>
          <w:tcPr>
            <w:tcW w:w="2976" w:type="dxa"/>
            <w:vMerge/>
            <w:vAlign w:val="center"/>
          </w:tcPr>
          <w:p w14:paraId="3776211B" w14:textId="77777777" w:rsidR="00AC3F48" w:rsidRPr="000B1F51" w:rsidRDefault="00AC3F48" w:rsidP="000B1F51">
            <w:pPr>
              <w:pStyle w:val="SDMTableBoxParaNotNumbered"/>
              <w:spacing w:line="276" w:lineRule="auto"/>
            </w:pPr>
          </w:p>
        </w:tc>
        <w:tc>
          <w:tcPr>
            <w:tcW w:w="709" w:type="dxa"/>
            <w:vAlign w:val="center"/>
          </w:tcPr>
          <w:p w14:paraId="49E0E50C" w14:textId="39EB671D" w:rsidR="00AC3F48" w:rsidRPr="000B1F51" w:rsidRDefault="00FA4F32" w:rsidP="000B1F51">
            <w:pPr>
              <w:pStyle w:val="SDMTableBoxParaNotNumbered"/>
              <w:spacing w:line="276" w:lineRule="auto"/>
            </w:pPr>
            <w:r w:rsidRPr="000B1F51">
              <w:t>CH</w:t>
            </w:r>
            <w:r w:rsidRPr="000B1F51">
              <w:rPr>
                <w:vertAlign w:val="subscript"/>
              </w:rPr>
              <w:t>4</w:t>
            </w:r>
          </w:p>
        </w:tc>
        <w:tc>
          <w:tcPr>
            <w:tcW w:w="1276" w:type="dxa"/>
            <w:vAlign w:val="center"/>
          </w:tcPr>
          <w:p w14:paraId="53BFC7D6" w14:textId="7E64FB2C" w:rsidR="00AC3F48" w:rsidRPr="000B1F51" w:rsidRDefault="000C30E1" w:rsidP="000B1F51">
            <w:pPr>
              <w:pStyle w:val="SDMTableBoxParaNotNumbered"/>
              <w:spacing w:line="276" w:lineRule="auto"/>
            </w:pPr>
            <w:r>
              <w:t>Yes</w:t>
            </w:r>
          </w:p>
        </w:tc>
        <w:tc>
          <w:tcPr>
            <w:tcW w:w="4500" w:type="dxa"/>
            <w:vAlign w:val="center"/>
          </w:tcPr>
          <w:p w14:paraId="7F624BB5" w14:textId="2A80419A" w:rsidR="00AC3F48" w:rsidRPr="000B1F51" w:rsidRDefault="00A6485D" w:rsidP="000B1F51">
            <w:pPr>
              <w:pStyle w:val="SDMTableBoxParaNotNumbered"/>
              <w:spacing w:line="276" w:lineRule="auto"/>
            </w:pPr>
            <w:r>
              <w:t>Relevant emission source</w:t>
            </w:r>
          </w:p>
        </w:tc>
      </w:tr>
      <w:tr w:rsidR="00AC3F48" w14:paraId="7C884683" w14:textId="77777777" w:rsidTr="009B4ECC">
        <w:trPr>
          <w:trHeight w:val="414"/>
        </w:trPr>
        <w:tc>
          <w:tcPr>
            <w:tcW w:w="426" w:type="dxa"/>
            <w:vMerge/>
            <w:textDirection w:val="btLr"/>
          </w:tcPr>
          <w:p w14:paraId="77F90E07" w14:textId="77777777" w:rsidR="00AC3F48" w:rsidRPr="000B1F51" w:rsidRDefault="00AC3F48" w:rsidP="000B1F51">
            <w:pPr>
              <w:pStyle w:val="SDMTableBoxParaNotNumbered"/>
              <w:spacing w:line="276" w:lineRule="auto"/>
              <w:jc w:val="center"/>
              <w:rPr>
                <w:b/>
              </w:rPr>
            </w:pPr>
          </w:p>
        </w:tc>
        <w:tc>
          <w:tcPr>
            <w:tcW w:w="2976" w:type="dxa"/>
            <w:vMerge/>
            <w:vAlign w:val="center"/>
          </w:tcPr>
          <w:p w14:paraId="289C0DC4" w14:textId="77777777" w:rsidR="00AC3F48" w:rsidRPr="000B1F51" w:rsidRDefault="00AC3F48" w:rsidP="000B1F51">
            <w:pPr>
              <w:pStyle w:val="SDMTableBoxParaNotNumbered"/>
              <w:spacing w:line="276" w:lineRule="auto"/>
            </w:pPr>
          </w:p>
        </w:tc>
        <w:tc>
          <w:tcPr>
            <w:tcW w:w="709" w:type="dxa"/>
            <w:vAlign w:val="center"/>
          </w:tcPr>
          <w:p w14:paraId="05C8EF59" w14:textId="0392B06A" w:rsidR="00AC3F48" w:rsidRPr="000B1F51" w:rsidRDefault="00FA4F32" w:rsidP="000B1F51">
            <w:pPr>
              <w:pStyle w:val="SDMTableBoxParaNotNumbered"/>
              <w:spacing w:line="276" w:lineRule="auto"/>
            </w:pPr>
            <w:r w:rsidRPr="000B1F51">
              <w:t>N</w:t>
            </w:r>
            <w:r w:rsidRPr="000B1F51">
              <w:rPr>
                <w:vertAlign w:val="subscript"/>
              </w:rPr>
              <w:t>2</w:t>
            </w:r>
            <w:r w:rsidRPr="000B1F51">
              <w:t>O</w:t>
            </w:r>
          </w:p>
        </w:tc>
        <w:tc>
          <w:tcPr>
            <w:tcW w:w="1276" w:type="dxa"/>
            <w:vAlign w:val="center"/>
          </w:tcPr>
          <w:p w14:paraId="0892E654" w14:textId="0304C684" w:rsidR="00AC3F48" w:rsidRPr="000B1F51" w:rsidRDefault="000C30E1" w:rsidP="000B1F51">
            <w:pPr>
              <w:pStyle w:val="SDMTableBoxParaNotNumbered"/>
              <w:spacing w:line="276" w:lineRule="auto"/>
            </w:pPr>
            <w:r>
              <w:t>Yes</w:t>
            </w:r>
          </w:p>
        </w:tc>
        <w:tc>
          <w:tcPr>
            <w:tcW w:w="4500" w:type="dxa"/>
            <w:vAlign w:val="center"/>
          </w:tcPr>
          <w:p w14:paraId="069AD273" w14:textId="566FDCB9" w:rsidR="00AC3F48" w:rsidRPr="000B1F51" w:rsidRDefault="00A6485D" w:rsidP="000B1F51">
            <w:pPr>
              <w:pStyle w:val="SDMTableBoxParaNotNumbered"/>
              <w:spacing w:line="276" w:lineRule="auto"/>
            </w:pPr>
            <w:r>
              <w:t>Relevant emission source</w:t>
            </w:r>
          </w:p>
        </w:tc>
      </w:tr>
      <w:tr w:rsidR="009B1A30" w14:paraId="2E64224D" w14:textId="77777777" w:rsidTr="00D13314">
        <w:tc>
          <w:tcPr>
            <w:tcW w:w="426" w:type="dxa"/>
            <w:vMerge w:val="restart"/>
            <w:textDirection w:val="btLr"/>
          </w:tcPr>
          <w:p w14:paraId="13060D66" w14:textId="1C737B3A" w:rsidR="009B1A30" w:rsidRPr="000B1F51" w:rsidRDefault="00C12BBE" w:rsidP="00AE4040">
            <w:pPr>
              <w:pStyle w:val="SDMTableBoxParaNotNumbered"/>
              <w:spacing w:line="276" w:lineRule="auto"/>
              <w:jc w:val="center"/>
              <w:rPr>
                <w:b/>
              </w:rPr>
            </w:pPr>
            <w:r>
              <w:rPr>
                <w:b/>
              </w:rPr>
              <w:t>Activity</w:t>
            </w:r>
          </w:p>
        </w:tc>
        <w:tc>
          <w:tcPr>
            <w:tcW w:w="2976" w:type="dxa"/>
            <w:vMerge w:val="restart"/>
            <w:vAlign w:val="center"/>
          </w:tcPr>
          <w:p w14:paraId="6A3CB4A1" w14:textId="0B61AB10" w:rsidR="009B1A30" w:rsidRPr="000B1F51" w:rsidRDefault="009B1A30" w:rsidP="000B1F51">
            <w:pPr>
              <w:pStyle w:val="SDMTableBoxParaNotNumbered"/>
              <w:spacing w:line="276" w:lineRule="auto"/>
            </w:pPr>
            <w:r w:rsidRPr="000B1F51">
              <w:t>Emissions from combusting renewable fuel</w:t>
            </w:r>
          </w:p>
        </w:tc>
        <w:tc>
          <w:tcPr>
            <w:tcW w:w="709" w:type="dxa"/>
            <w:vAlign w:val="center"/>
          </w:tcPr>
          <w:p w14:paraId="35EA75A2" w14:textId="570ABE0F" w:rsidR="009B1A30" w:rsidRPr="000B1F51" w:rsidRDefault="009B1A30" w:rsidP="000B1F51">
            <w:pPr>
              <w:pStyle w:val="SDMTableBoxParaNotNumbered"/>
              <w:spacing w:line="276" w:lineRule="auto"/>
            </w:pPr>
            <w:r w:rsidRPr="000B1F51">
              <w:t>CO</w:t>
            </w:r>
            <w:r w:rsidRPr="000B1F51">
              <w:rPr>
                <w:vertAlign w:val="subscript"/>
              </w:rPr>
              <w:t>2</w:t>
            </w:r>
          </w:p>
        </w:tc>
        <w:tc>
          <w:tcPr>
            <w:tcW w:w="1276" w:type="dxa"/>
            <w:vAlign w:val="center"/>
          </w:tcPr>
          <w:p w14:paraId="7EAF85F7" w14:textId="645C5A38" w:rsidR="009B1A30" w:rsidRPr="000B1F51" w:rsidRDefault="009B1A30" w:rsidP="000B1F51">
            <w:pPr>
              <w:pStyle w:val="SDMTableBoxParaNotNumbered"/>
              <w:spacing w:line="276" w:lineRule="auto"/>
            </w:pPr>
            <w:r w:rsidRPr="000B1F51">
              <w:t>No</w:t>
            </w:r>
          </w:p>
        </w:tc>
        <w:tc>
          <w:tcPr>
            <w:tcW w:w="4500" w:type="dxa"/>
            <w:vAlign w:val="center"/>
          </w:tcPr>
          <w:p w14:paraId="2EB344D3" w14:textId="7B5F3795" w:rsidR="009B1A30" w:rsidRPr="000B1F51" w:rsidRDefault="009B1A30" w:rsidP="000B1F51">
            <w:pPr>
              <w:pStyle w:val="SDMTableBoxParaNotNumbered"/>
              <w:spacing w:line="276" w:lineRule="auto"/>
            </w:pPr>
            <w:r w:rsidRPr="000B1F51">
              <w:t>No net CO</w:t>
            </w:r>
            <w:r w:rsidRPr="000B1F51">
              <w:rPr>
                <w:vertAlign w:val="subscript"/>
              </w:rPr>
              <w:t>2</w:t>
            </w:r>
            <w:r>
              <w:t xml:space="preserve"> </w:t>
            </w:r>
            <w:r w:rsidRPr="000B1F51">
              <w:t>emission from renewable fuel.</w:t>
            </w:r>
          </w:p>
        </w:tc>
      </w:tr>
      <w:tr w:rsidR="009B1A30" w14:paraId="3A31AB8B" w14:textId="77777777" w:rsidTr="00D13314">
        <w:trPr>
          <w:trHeight w:val="209"/>
        </w:trPr>
        <w:tc>
          <w:tcPr>
            <w:tcW w:w="426" w:type="dxa"/>
            <w:vMerge/>
            <w:vAlign w:val="center"/>
          </w:tcPr>
          <w:p w14:paraId="5284C108" w14:textId="77777777" w:rsidR="009B1A30" w:rsidRPr="000B1F51" w:rsidRDefault="009B1A30" w:rsidP="000B1F51">
            <w:pPr>
              <w:pStyle w:val="SDMTableBoxParaNotNumbered"/>
              <w:spacing w:line="276" w:lineRule="auto"/>
            </w:pPr>
          </w:p>
        </w:tc>
        <w:tc>
          <w:tcPr>
            <w:tcW w:w="2976" w:type="dxa"/>
            <w:vMerge/>
            <w:vAlign w:val="center"/>
          </w:tcPr>
          <w:p w14:paraId="49EE40AC" w14:textId="77777777" w:rsidR="009B1A30" w:rsidRPr="000B1F51" w:rsidRDefault="009B1A30" w:rsidP="000B1F51">
            <w:pPr>
              <w:pStyle w:val="SDMTableBoxParaNotNumbered"/>
              <w:spacing w:line="276" w:lineRule="auto"/>
            </w:pPr>
          </w:p>
        </w:tc>
        <w:tc>
          <w:tcPr>
            <w:tcW w:w="709" w:type="dxa"/>
            <w:vAlign w:val="center"/>
          </w:tcPr>
          <w:p w14:paraId="5433EE7C" w14:textId="522A2BBA" w:rsidR="009B1A30" w:rsidRPr="000B1F51" w:rsidRDefault="009B1A30" w:rsidP="000B1F51">
            <w:pPr>
              <w:pStyle w:val="SDMTableBoxParaNotNumbered"/>
              <w:spacing w:line="276" w:lineRule="auto"/>
            </w:pPr>
            <w:r w:rsidRPr="000B1F51">
              <w:t>CH</w:t>
            </w:r>
            <w:r w:rsidRPr="000B1F51">
              <w:rPr>
                <w:vertAlign w:val="subscript"/>
              </w:rPr>
              <w:t>4</w:t>
            </w:r>
          </w:p>
        </w:tc>
        <w:tc>
          <w:tcPr>
            <w:tcW w:w="1276" w:type="dxa"/>
            <w:vAlign w:val="center"/>
          </w:tcPr>
          <w:p w14:paraId="6750E961" w14:textId="0DE6CB78" w:rsidR="009B1A30" w:rsidRPr="000B1F51" w:rsidRDefault="009B1A30" w:rsidP="000B1F51">
            <w:pPr>
              <w:pStyle w:val="SDMTableBoxParaNotNumbered"/>
              <w:spacing w:line="276" w:lineRule="auto"/>
            </w:pPr>
            <w:r w:rsidRPr="000B1F51">
              <w:t>No</w:t>
            </w:r>
          </w:p>
        </w:tc>
        <w:tc>
          <w:tcPr>
            <w:tcW w:w="4500" w:type="dxa"/>
            <w:vAlign w:val="center"/>
          </w:tcPr>
          <w:p w14:paraId="26162261" w14:textId="3294B5C7" w:rsidR="009B1A30" w:rsidRPr="000B1F51" w:rsidRDefault="009B1A30" w:rsidP="000B1F51">
            <w:pPr>
              <w:pStyle w:val="SDMTableBoxParaNotNumbered"/>
              <w:spacing w:line="276" w:lineRule="auto"/>
            </w:pPr>
            <w:r w:rsidRPr="000B1F51">
              <w:t xml:space="preserve">Excluded for simplification. </w:t>
            </w:r>
          </w:p>
        </w:tc>
      </w:tr>
      <w:tr w:rsidR="009B1A30" w14:paraId="6EBB1B0E" w14:textId="77777777" w:rsidTr="00D13314">
        <w:trPr>
          <w:trHeight w:val="341"/>
        </w:trPr>
        <w:tc>
          <w:tcPr>
            <w:tcW w:w="426" w:type="dxa"/>
            <w:vMerge/>
            <w:vAlign w:val="center"/>
          </w:tcPr>
          <w:p w14:paraId="1E8ED834" w14:textId="77777777" w:rsidR="009B1A30" w:rsidRPr="000B1F51" w:rsidRDefault="009B1A30" w:rsidP="000B1F51">
            <w:pPr>
              <w:pStyle w:val="SDMTableBoxParaNotNumbered"/>
              <w:spacing w:line="276" w:lineRule="auto"/>
            </w:pPr>
          </w:p>
        </w:tc>
        <w:tc>
          <w:tcPr>
            <w:tcW w:w="2976" w:type="dxa"/>
            <w:vMerge/>
            <w:vAlign w:val="center"/>
          </w:tcPr>
          <w:p w14:paraId="6908FB29" w14:textId="77777777" w:rsidR="009B1A30" w:rsidRPr="000B1F51" w:rsidRDefault="009B1A30" w:rsidP="000B1F51">
            <w:pPr>
              <w:pStyle w:val="SDMTableBoxParaNotNumbered"/>
              <w:spacing w:line="276" w:lineRule="auto"/>
            </w:pPr>
          </w:p>
        </w:tc>
        <w:tc>
          <w:tcPr>
            <w:tcW w:w="709" w:type="dxa"/>
            <w:vAlign w:val="center"/>
          </w:tcPr>
          <w:p w14:paraId="18983D8C" w14:textId="36DC5616" w:rsidR="009B1A30" w:rsidRPr="000B1F51" w:rsidRDefault="009B1A30" w:rsidP="000B1F51">
            <w:pPr>
              <w:pStyle w:val="SDMTableBoxParaNotNumbered"/>
              <w:spacing w:line="276" w:lineRule="auto"/>
            </w:pPr>
            <w:r w:rsidRPr="000B1F51">
              <w:t>N</w:t>
            </w:r>
            <w:r w:rsidRPr="000B1F51">
              <w:rPr>
                <w:vertAlign w:val="subscript"/>
              </w:rPr>
              <w:t>2</w:t>
            </w:r>
            <w:r w:rsidRPr="000B1F51">
              <w:t>O</w:t>
            </w:r>
          </w:p>
        </w:tc>
        <w:tc>
          <w:tcPr>
            <w:tcW w:w="1276" w:type="dxa"/>
            <w:vAlign w:val="center"/>
          </w:tcPr>
          <w:p w14:paraId="237DDBAF" w14:textId="2C0FE6F4" w:rsidR="009B1A30" w:rsidRPr="000B1F51" w:rsidRDefault="009B1A30" w:rsidP="000B1F51">
            <w:pPr>
              <w:pStyle w:val="SDMTableBoxParaNotNumbered"/>
              <w:spacing w:line="276" w:lineRule="auto"/>
            </w:pPr>
            <w:r w:rsidRPr="000B1F51">
              <w:t>No</w:t>
            </w:r>
          </w:p>
        </w:tc>
        <w:tc>
          <w:tcPr>
            <w:tcW w:w="4500" w:type="dxa"/>
            <w:vAlign w:val="center"/>
          </w:tcPr>
          <w:p w14:paraId="2E61886A" w14:textId="670A88F0" w:rsidR="009B1A30" w:rsidRPr="000B1F51" w:rsidRDefault="009B1A30" w:rsidP="000B1F51">
            <w:pPr>
              <w:pStyle w:val="SDMTableBoxParaNotNumbered"/>
              <w:spacing w:line="276" w:lineRule="auto"/>
            </w:pPr>
            <w:r w:rsidRPr="000B1F51">
              <w:t xml:space="preserve">Excluded for simplification. </w:t>
            </w:r>
          </w:p>
        </w:tc>
      </w:tr>
      <w:tr w:rsidR="009B1A30" w14:paraId="47138086" w14:textId="77777777" w:rsidTr="00D13314">
        <w:tc>
          <w:tcPr>
            <w:tcW w:w="426" w:type="dxa"/>
            <w:vMerge w:val="restart"/>
            <w:textDirection w:val="btLr"/>
            <w:vAlign w:val="center"/>
          </w:tcPr>
          <w:p w14:paraId="1B09CC0B" w14:textId="728573EA" w:rsidR="009B1A30" w:rsidRPr="00196466" w:rsidRDefault="000C0071" w:rsidP="00FC6541">
            <w:pPr>
              <w:pStyle w:val="SDMTableBoxParaNotNumbered"/>
              <w:spacing w:line="276" w:lineRule="auto"/>
              <w:ind w:left="113" w:right="113"/>
              <w:jc w:val="center"/>
              <w:rPr>
                <w:b/>
                <w:bCs/>
              </w:rPr>
            </w:pPr>
            <w:r>
              <w:rPr>
                <w:b/>
              </w:rPr>
              <w:t>Leakage</w:t>
            </w:r>
          </w:p>
        </w:tc>
        <w:tc>
          <w:tcPr>
            <w:tcW w:w="2976" w:type="dxa"/>
            <w:vMerge w:val="restart"/>
            <w:vAlign w:val="center"/>
          </w:tcPr>
          <w:p w14:paraId="61E58175" w14:textId="3AE1ECB0" w:rsidR="009B1A30" w:rsidRPr="000B1F51" w:rsidRDefault="009B1A30" w:rsidP="000B1F51">
            <w:pPr>
              <w:pStyle w:val="SDMTableBoxParaNotNumbered"/>
              <w:spacing w:line="276" w:lineRule="auto"/>
            </w:pPr>
            <w:r>
              <w:t>D</w:t>
            </w:r>
            <w:r w:rsidRPr="00D2143B">
              <w:t>iversion of biomass residues from other applications</w:t>
            </w:r>
          </w:p>
        </w:tc>
        <w:tc>
          <w:tcPr>
            <w:tcW w:w="709" w:type="dxa"/>
            <w:vAlign w:val="center"/>
          </w:tcPr>
          <w:p w14:paraId="3CA45FF0" w14:textId="7907C937" w:rsidR="009B1A30" w:rsidRPr="000B1F51" w:rsidRDefault="009B1A30" w:rsidP="000B1F51">
            <w:pPr>
              <w:pStyle w:val="SDMTableBoxParaNotNumbered"/>
              <w:spacing w:line="276" w:lineRule="auto"/>
            </w:pPr>
            <w:r w:rsidRPr="000B1F51">
              <w:t>CO</w:t>
            </w:r>
            <w:r w:rsidRPr="000B1F51">
              <w:rPr>
                <w:vertAlign w:val="subscript"/>
              </w:rPr>
              <w:t>2</w:t>
            </w:r>
          </w:p>
        </w:tc>
        <w:tc>
          <w:tcPr>
            <w:tcW w:w="1276" w:type="dxa"/>
            <w:vAlign w:val="center"/>
          </w:tcPr>
          <w:p w14:paraId="09014C63" w14:textId="4F0331B9" w:rsidR="009B1A30" w:rsidRPr="000B1F51" w:rsidRDefault="009B1A30" w:rsidP="000B1F51">
            <w:pPr>
              <w:pStyle w:val="SDMTableBoxParaNotNumbered"/>
              <w:spacing w:line="276" w:lineRule="auto"/>
            </w:pPr>
            <w:r w:rsidRPr="000B1F51">
              <w:t>Yes</w:t>
            </w:r>
          </w:p>
        </w:tc>
        <w:tc>
          <w:tcPr>
            <w:tcW w:w="4500" w:type="dxa"/>
            <w:vAlign w:val="center"/>
          </w:tcPr>
          <w:p w14:paraId="11DC2F69" w14:textId="7E9440F8" w:rsidR="009B1A30" w:rsidRPr="000B1F51" w:rsidRDefault="004A75F9" w:rsidP="000B1F51">
            <w:pPr>
              <w:pStyle w:val="SDMTableBoxParaNotNumbered"/>
              <w:spacing w:line="276" w:lineRule="auto"/>
            </w:pPr>
            <w:r>
              <w:t>Potentially relevant source of leakage</w:t>
            </w:r>
          </w:p>
        </w:tc>
      </w:tr>
      <w:tr w:rsidR="009B1A30" w:rsidRPr="000B1F51" w14:paraId="3208BA6C" w14:textId="77777777" w:rsidTr="00D13314">
        <w:tc>
          <w:tcPr>
            <w:tcW w:w="426" w:type="dxa"/>
            <w:vMerge/>
            <w:vAlign w:val="center"/>
          </w:tcPr>
          <w:p w14:paraId="75FF43B5" w14:textId="77777777" w:rsidR="009B1A30" w:rsidRPr="000B1F51" w:rsidRDefault="009B1A30" w:rsidP="000B1F51">
            <w:pPr>
              <w:pStyle w:val="SDMTableBoxParaNotNumbered"/>
              <w:spacing w:line="276" w:lineRule="auto"/>
            </w:pPr>
          </w:p>
        </w:tc>
        <w:tc>
          <w:tcPr>
            <w:tcW w:w="2976" w:type="dxa"/>
            <w:vMerge/>
            <w:vAlign w:val="center"/>
          </w:tcPr>
          <w:p w14:paraId="5CD572D5" w14:textId="77777777" w:rsidR="009B1A30" w:rsidRPr="000B1F51" w:rsidRDefault="009B1A30" w:rsidP="000B1F51">
            <w:pPr>
              <w:pStyle w:val="SDMTableBoxParaNotNumbered"/>
              <w:spacing w:line="276" w:lineRule="auto"/>
            </w:pPr>
          </w:p>
        </w:tc>
        <w:tc>
          <w:tcPr>
            <w:tcW w:w="709" w:type="dxa"/>
            <w:vAlign w:val="center"/>
          </w:tcPr>
          <w:p w14:paraId="03A34DCB" w14:textId="3ABF3B64" w:rsidR="009B1A30" w:rsidRPr="000B1F51" w:rsidRDefault="009B1A30" w:rsidP="000B1F51">
            <w:pPr>
              <w:pStyle w:val="SDMTableBoxParaNotNumbered"/>
              <w:spacing w:line="276" w:lineRule="auto"/>
            </w:pPr>
            <w:r w:rsidRPr="000B1F51">
              <w:t>CH</w:t>
            </w:r>
            <w:r w:rsidRPr="000B1F51">
              <w:rPr>
                <w:vertAlign w:val="subscript"/>
              </w:rPr>
              <w:t>4</w:t>
            </w:r>
          </w:p>
        </w:tc>
        <w:tc>
          <w:tcPr>
            <w:tcW w:w="1276" w:type="dxa"/>
            <w:vAlign w:val="center"/>
          </w:tcPr>
          <w:p w14:paraId="2AEC1441" w14:textId="69406F6C" w:rsidR="009B1A30" w:rsidRPr="000B1F51" w:rsidRDefault="000C30E1" w:rsidP="000B1F51">
            <w:pPr>
              <w:pStyle w:val="SDMTableBoxParaNotNumbered"/>
              <w:spacing w:line="276" w:lineRule="auto"/>
            </w:pPr>
            <w:r>
              <w:t>Yes</w:t>
            </w:r>
          </w:p>
        </w:tc>
        <w:tc>
          <w:tcPr>
            <w:tcW w:w="4500" w:type="dxa"/>
            <w:vAlign w:val="center"/>
          </w:tcPr>
          <w:p w14:paraId="3DD1BB3C" w14:textId="1E2DEABC" w:rsidR="009B1A30" w:rsidRPr="000B1F51" w:rsidRDefault="00D13314" w:rsidP="000B1F51">
            <w:pPr>
              <w:pStyle w:val="SDMTableBoxParaNotNumbered"/>
              <w:spacing w:line="276" w:lineRule="auto"/>
            </w:pPr>
            <w:r w:rsidRPr="000B1F51">
              <w:t xml:space="preserve">Excluded for simplification. </w:t>
            </w:r>
          </w:p>
        </w:tc>
      </w:tr>
      <w:tr w:rsidR="009B1A30" w14:paraId="10967F1B" w14:textId="77777777" w:rsidTr="00D13314">
        <w:tc>
          <w:tcPr>
            <w:tcW w:w="426" w:type="dxa"/>
            <w:vMerge/>
            <w:vAlign w:val="center"/>
          </w:tcPr>
          <w:p w14:paraId="54E09728" w14:textId="77777777" w:rsidR="009B1A30" w:rsidRPr="000B1F51" w:rsidRDefault="009B1A30" w:rsidP="000B1F51">
            <w:pPr>
              <w:pStyle w:val="SDMTableBoxParaNotNumbered"/>
              <w:spacing w:line="276" w:lineRule="auto"/>
            </w:pPr>
          </w:p>
        </w:tc>
        <w:tc>
          <w:tcPr>
            <w:tcW w:w="2976" w:type="dxa"/>
            <w:vMerge/>
            <w:vAlign w:val="center"/>
          </w:tcPr>
          <w:p w14:paraId="4713C1C2" w14:textId="77777777" w:rsidR="009B1A30" w:rsidRPr="000B1F51" w:rsidRDefault="009B1A30" w:rsidP="000B1F51">
            <w:pPr>
              <w:pStyle w:val="SDMTableBoxParaNotNumbered"/>
              <w:spacing w:line="276" w:lineRule="auto"/>
            </w:pPr>
          </w:p>
        </w:tc>
        <w:tc>
          <w:tcPr>
            <w:tcW w:w="709" w:type="dxa"/>
            <w:vAlign w:val="center"/>
          </w:tcPr>
          <w:p w14:paraId="5BFCFC5A" w14:textId="55564145" w:rsidR="009B1A30" w:rsidRPr="000B1F51" w:rsidRDefault="009B1A30" w:rsidP="000B1F51">
            <w:pPr>
              <w:pStyle w:val="SDMTableBoxParaNotNumbered"/>
              <w:spacing w:line="276" w:lineRule="auto"/>
            </w:pPr>
            <w:r w:rsidRPr="000B1F51">
              <w:t>N</w:t>
            </w:r>
            <w:r w:rsidRPr="000B1F51">
              <w:rPr>
                <w:vertAlign w:val="subscript"/>
              </w:rPr>
              <w:t>2</w:t>
            </w:r>
            <w:r w:rsidRPr="000B1F51">
              <w:t>O</w:t>
            </w:r>
          </w:p>
        </w:tc>
        <w:tc>
          <w:tcPr>
            <w:tcW w:w="1276" w:type="dxa"/>
            <w:vAlign w:val="center"/>
          </w:tcPr>
          <w:p w14:paraId="1369F079" w14:textId="67FF6849" w:rsidR="009B1A30" w:rsidRPr="000B1F51" w:rsidRDefault="000C30E1" w:rsidP="000B1F51">
            <w:pPr>
              <w:pStyle w:val="SDMTableBoxParaNotNumbered"/>
              <w:spacing w:line="276" w:lineRule="auto"/>
            </w:pPr>
            <w:r>
              <w:t>Yes</w:t>
            </w:r>
          </w:p>
        </w:tc>
        <w:tc>
          <w:tcPr>
            <w:tcW w:w="4500" w:type="dxa"/>
            <w:vAlign w:val="center"/>
          </w:tcPr>
          <w:p w14:paraId="623B1B63" w14:textId="03CDCC07" w:rsidR="009B1A30" w:rsidRPr="000B1F51" w:rsidRDefault="00D13314" w:rsidP="000B1F51">
            <w:pPr>
              <w:pStyle w:val="SDMTableBoxParaNotNumbered"/>
              <w:spacing w:line="276" w:lineRule="auto"/>
            </w:pPr>
            <w:r w:rsidRPr="000B1F51">
              <w:t xml:space="preserve">Excluded for simplification. </w:t>
            </w:r>
          </w:p>
        </w:tc>
      </w:tr>
      <w:tr w:rsidR="009B1A30" w14:paraId="53A5F99A" w14:textId="77777777" w:rsidTr="00D13314">
        <w:tc>
          <w:tcPr>
            <w:tcW w:w="426" w:type="dxa"/>
            <w:vMerge/>
            <w:vAlign w:val="center"/>
          </w:tcPr>
          <w:p w14:paraId="30814368" w14:textId="77777777" w:rsidR="009B1A30" w:rsidRPr="000B1F51" w:rsidRDefault="009B1A30" w:rsidP="00D2143B">
            <w:pPr>
              <w:pStyle w:val="SDMTableBoxParaNotNumbered"/>
              <w:spacing w:line="276" w:lineRule="auto"/>
            </w:pPr>
          </w:p>
        </w:tc>
        <w:tc>
          <w:tcPr>
            <w:tcW w:w="2976" w:type="dxa"/>
            <w:vMerge w:val="restart"/>
            <w:vAlign w:val="center"/>
          </w:tcPr>
          <w:p w14:paraId="6A03C56B" w14:textId="154B27A1" w:rsidR="009B1A30" w:rsidRPr="000B1F51" w:rsidRDefault="009B1A30" w:rsidP="00D2143B">
            <w:pPr>
              <w:pStyle w:val="SDMTableBoxParaNotNumbered"/>
              <w:spacing w:line="276" w:lineRule="auto"/>
            </w:pPr>
            <w:r>
              <w:t>T</w:t>
            </w:r>
            <w:r w:rsidRPr="00D2143B">
              <w:t xml:space="preserve">ransportation of biomass residues outside the </w:t>
            </w:r>
            <w:r w:rsidR="00C12BBE">
              <w:t>activity</w:t>
            </w:r>
            <w:r w:rsidRPr="00D2143B">
              <w:t xml:space="preserve"> boundary</w:t>
            </w:r>
          </w:p>
        </w:tc>
        <w:tc>
          <w:tcPr>
            <w:tcW w:w="709" w:type="dxa"/>
            <w:vAlign w:val="center"/>
          </w:tcPr>
          <w:p w14:paraId="2DB99581" w14:textId="4D7ADF24" w:rsidR="009B1A30" w:rsidRPr="000B1F51" w:rsidRDefault="009B1A30" w:rsidP="00D2143B">
            <w:pPr>
              <w:pStyle w:val="SDMTableBoxParaNotNumbered"/>
              <w:spacing w:line="276" w:lineRule="auto"/>
            </w:pPr>
            <w:r w:rsidRPr="000B1F51">
              <w:t>CO</w:t>
            </w:r>
            <w:r w:rsidRPr="000B1F51">
              <w:rPr>
                <w:vertAlign w:val="subscript"/>
              </w:rPr>
              <w:t>2</w:t>
            </w:r>
          </w:p>
        </w:tc>
        <w:tc>
          <w:tcPr>
            <w:tcW w:w="1276" w:type="dxa"/>
            <w:vAlign w:val="center"/>
          </w:tcPr>
          <w:p w14:paraId="43A94477" w14:textId="7DCF4117" w:rsidR="009B1A30" w:rsidRPr="000B1F51" w:rsidRDefault="009B1A30" w:rsidP="00D2143B">
            <w:pPr>
              <w:pStyle w:val="SDMTableBoxParaNotNumbered"/>
              <w:spacing w:line="276" w:lineRule="auto"/>
            </w:pPr>
            <w:r w:rsidRPr="000B1F51">
              <w:t>Yes</w:t>
            </w:r>
          </w:p>
        </w:tc>
        <w:tc>
          <w:tcPr>
            <w:tcW w:w="4500" w:type="dxa"/>
            <w:vAlign w:val="center"/>
          </w:tcPr>
          <w:p w14:paraId="4FB45176" w14:textId="76EEAABE" w:rsidR="009B1A30" w:rsidRPr="000B1F51" w:rsidRDefault="004A75F9" w:rsidP="00D2143B">
            <w:pPr>
              <w:pStyle w:val="SDMTableBoxParaNotNumbered"/>
              <w:spacing w:line="276" w:lineRule="auto"/>
            </w:pPr>
            <w:r>
              <w:t>Potentially relevant source of leakage</w:t>
            </w:r>
          </w:p>
        </w:tc>
      </w:tr>
      <w:tr w:rsidR="00892FF8" w14:paraId="11EB1EF5" w14:textId="77777777" w:rsidTr="00D13314">
        <w:tc>
          <w:tcPr>
            <w:tcW w:w="426" w:type="dxa"/>
            <w:vMerge/>
            <w:vAlign w:val="center"/>
          </w:tcPr>
          <w:p w14:paraId="21656BB4" w14:textId="77777777" w:rsidR="00892FF8" w:rsidRPr="000B1F51" w:rsidRDefault="00892FF8" w:rsidP="00892FF8">
            <w:pPr>
              <w:pStyle w:val="SDMTableBoxParaNotNumbered"/>
              <w:spacing w:line="276" w:lineRule="auto"/>
            </w:pPr>
          </w:p>
        </w:tc>
        <w:tc>
          <w:tcPr>
            <w:tcW w:w="2976" w:type="dxa"/>
            <w:vMerge/>
            <w:vAlign w:val="center"/>
          </w:tcPr>
          <w:p w14:paraId="4AE19B4D" w14:textId="77777777" w:rsidR="00892FF8" w:rsidRPr="000B1F51" w:rsidRDefault="00892FF8" w:rsidP="00892FF8">
            <w:pPr>
              <w:pStyle w:val="SDMTableBoxParaNotNumbered"/>
              <w:spacing w:line="276" w:lineRule="auto"/>
            </w:pPr>
          </w:p>
        </w:tc>
        <w:tc>
          <w:tcPr>
            <w:tcW w:w="709" w:type="dxa"/>
            <w:vAlign w:val="center"/>
          </w:tcPr>
          <w:p w14:paraId="4C0FBAAE" w14:textId="298840AA" w:rsidR="00892FF8" w:rsidRPr="000B1F51" w:rsidRDefault="00892FF8" w:rsidP="00892FF8">
            <w:pPr>
              <w:pStyle w:val="SDMTableBoxParaNotNumbered"/>
              <w:spacing w:line="276" w:lineRule="auto"/>
            </w:pPr>
            <w:r w:rsidRPr="000B1F51">
              <w:t>CH</w:t>
            </w:r>
            <w:r w:rsidRPr="000B1F51">
              <w:rPr>
                <w:vertAlign w:val="subscript"/>
              </w:rPr>
              <w:t>4</w:t>
            </w:r>
          </w:p>
        </w:tc>
        <w:tc>
          <w:tcPr>
            <w:tcW w:w="1276" w:type="dxa"/>
            <w:vAlign w:val="center"/>
          </w:tcPr>
          <w:p w14:paraId="127979A9" w14:textId="4C50B87F" w:rsidR="00892FF8" w:rsidRPr="000B1F51" w:rsidRDefault="00892FF8" w:rsidP="00892FF8">
            <w:pPr>
              <w:pStyle w:val="SDMTableBoxParaNotNumbered"/>
              <w:spacing w:line="276" w:lineRule="auto"/>
            </w:pPr>
            <w:r>
              <w:t>Yes</w:t>
            </w:r>
          </w:p>
        </w:tc>
        <w:tc>
          <w:tcPr>
            <w:tcW w:w="4500" w:type="dxa"/>
            <w:vAlign w:val="center"/>
          </w:tcPr>
          <w:p w14:paraId="593CF0B4" w14:textId="145AA843" w:rsidR="00892FF8" w:rsidRPr="000B1F51" w:rsidRDefault="00892FF8" w:rsidP="00892FF8">
            <w:pPr>
              <w:pStyle w:val="SDMTableBoxParaNotNumbered"/>
              <w:spacing w:line="276" w:lineRule="auto"/>
            </w:pPr>
            <w:r>
              <w:t>Potentially relevant source of leakage</w:t>
            </w:r>
          </w:p>
        </w:tc>
      </w:tr>
      <w:tr w:rsidR="00892FF8" w14:paraId="740DE219" w14:textId="77777777" w:rsidTr="00D13314">
        <w:tc>
          <w:tcPr>
            <w:tcW w:w="426" w:type="dxa"/>
            <w:vMerge/>
            <w:vAlign w:val="center"/>
          </w:tcPr>
          <w:p w14:paraId="040F5042" w14:textId="77777777" w:rsidR="00892FF8" w:rsidRPr="000B1F51" w:rsidRDefault="00892FF8" w:rsidP="00892FF8">
            <w:pPr>
              <w:pStyle w:val="SDMTableBoxParaNotNumbered"/>
              <w:spacing w:line="276" w:lineRule="auto"/>
            </w:pPr>
          </w:p>
        </w:tc>
        <w:tc>
          <w:tcPr>
            <w:tcW w:w="2976" w:type="dxa"/>
            <w:vMerge/>
            <w:vAlign w:val="center"/>
          </w:tcPr>
          <w:p w14:paraId="5A86B0BE" w14:textId="77777777" w:rsidR="00892FF8" w:rsidRPr="000B1F51" w:rsidRDefault="00892FF8" w:rsidP="00892FF8">
            <w:pPr>
              <w:pStyle w:val="SDMTableBoxParaNotNumbered"/>
              <w:spacing w:line="276" w:lineRule="auto"/>
            </w:pPr>
          </w:p>
        </w:tc>
        <w:tc>
          <w:tcPr>
            <w:tcW w:w="709" w:type="dxa"/>
            <w:vAlign w:val="center"/>
          </w:tcPr>
          <w:p w14:paraId="7C374EC6" w14:textId="6A45FFDE" w:rsidR="00892FF8" w:rsidRPr="000B1F51" w:rsidRDefault="00892FF8" w:rsidP="00892FF8">
            <w:pPr>
              <w:pStyle w:val="SDMTableBoxParaNotNumbered"/>
              <w:spacing w:line="276" w:lineRule="auto"/>
            </w:pPr>
            <w:r w:rsidRPr="000B1F51">
              <w:t>N</w:t>
            </w:r>
            <w:r w:rsidRPr="000B1F51">
              <w:rPr>
                <w:vertAlign w:val="subscript"/>
              </w:rPr>
              <w:t>2</w:t>
            </w:r>
            <w:r w:rsidRPr="000B1F51">
              <w:t>O</w:t>
            </w:r>
          </w:p>
        </w:tc>
        <w:tc>
          <w:tcPr>
            <w:tcW w:w="1276" w:type="dxa"/>
            <w:vAlign w:val="center"/>
          </w:tcPr>
          <w:p w14:paraId="70D5F564" w14:textId="4FC2C344" w:rsidR="00892FF8" w:rsidRPr="000B1F51" w:rsidRDefault="00892FF8" w:rsidP="00892FF8">
            <w:pPr>
              <w:pStyle w:val="SDMTableBoxParaNotNumbered"/>
              <w:spacing w:line="276" w:lineRule="auto"/>
            </w:pPr>
            <w:r>
              <w:t>Yes</w:t>
            </w:r>
          </w:p>
        </w:tc>
        <w:tc>
          <w:tcPr>
            <w:tcW w:w="4500" w:type="dxa"/>
            <w:vAlign w:val="center"/>
          </w:tcPr>
          <w:p w14:paraId="5B33FA15" w14:textId="74F5BFF8" w:rsidR="00892FF8" w:rsidRPr="000B1F51" w:rsidRDefault="00892FF8" w:rsidP="00892FF8">
            <w:pPr>
              <w:pStyle w:val="SDMTableBoxParaNotNumbered"/>
              <w:spacing w:line="276" w:lineRule="auto"/>
            </w:pPr>
            <w:r>
              <w:t>Potentially relevant source of leakage</w:t>
            </w:r>
          </w:p>
        </w:tc>
      </w:tr>
      <w:tr w:rsidR="009B1A30" w14:paraId="45437297" w14:textId="77777777" w:rsidTr="00D13314">
        <w:tc>
          <w:tcPr>
            <w:tcW w:w="426" w:type="dxa"/>
            <w:vMerge/>
            <w:vAlign w:val="center"/>
          </w:tcPr>
          <w:p w14:paraId="46915AF6" w14:textId="77777777" w:rsidR="009B1A30" w:rsidRPr="000B1F51" w:rsidRDefault="009B1A30" w:rsidP="00D2143B">
            <w:pPr>
              <w:pStyle w:val="SDMTableBoxParaNotNumbered"/>
              <w:spacing w:line="276" w:lineRule="auto"/>
            </w:pPr>
          </w:p>
        </w:tc>
        <w:tc>
          <w:tcPr>
            <w:tcW w:w="2976" w:type="dxa"/>
            <w:vMerge w:val="restart"/>
            <w:vAlign w:val="center"/>
          </w:tcPr>
          <w:p w14:paraId="515B79C4" w14:textId="7F3C10DE" w:rsidR="009B1A30" w:rsidRPr="000B1F51" w:rsidRDefault="009B1A30" w:rsidP="00D2143B">
            <w:pPr>
              <w:pStyle w:val="SDMTableBoxParaNotNumbered"/>
              <w:spacing w:line="276" w:lineRule="auto"/>
            </w:pPr>
            <w:r>
              <w:t>P</w:t>
            </w:r>
            <w:r w:rsidRPr="009B1A30">
              <w:t xml:space="preserve">rocessing of biomass residues outside the </w:t>
            </w:r>
            <w:r w:rsidR="00C12BBE">
              <w:t>activity</w:t>
            </w:r>
            <w:r w:rsidRPr="009B1A30">
              <w:t xml:space="preserve"> boundary</w:t>
            </w:r>
          </w:p>
        </w:tc>
        <w:tc>
          <w:tcPr>
            <w:tcW w:w="709" w:type="dxa"/>
            <w:vAlign w:val="center"/>
          </w:tcPr>
          <w:p w14:paraId="3D5B2B58" w14:textId="104FBA24" w:rsidR="009B1A30" w:rsidRPr="000B1F51" w:rsidRDefault="009B1A30" w:rsidP="00D2143B">
            <w:pPr>
              <w:pStyle w:val="SDMTableBoxParaNotNumbered"/>
              <w:spacing w:line="276" w:lineRule="auto"/>
            </w:pPr>
            <w:r w:rsidRPr="000B1F51">
              <w:t>CO</w:t>
            </w:r>
            <w:r w:rsidRPr="000B1F51">
              <w:rPr>
                <w:vertAlign w:val="subscript"/>
              </w:rPr>
              <w:t>2</w:t>
            </w:r>
          </w:p>
        </w:tc>
        <w:tc>
          <w:tcPr>
            <w:tcW w:w="1276" w:type="dxa"/>
            <w:vAlign w:val="center"/>
          </w:tcPr>
          <w:p w14:paraId="6D9AB252" w14:textId="5DA4B93D" w:rsidR="009B1A30" w:rsidRPr="000B1F51" w:rsidRDefault="009B1A30" w:rsidP="00D2143B">
            <w:pPr>
              <w:pStyle w:val="SDMTableBoxParaNotNumbered"/>
              <w:spacing w:line="276" w:lineRule="auto"/>
            </w:pPr>
            <w:r w:rsidRPr="000B1F51">
              <w:t>Yes</w:t>
            </w:r>
          </w:p>
        </w:tc>
        <w:tc>
          <w:tcPr>
            <w:tcW w:w="4500" w:type="dxa"/>
            <w:vAlign w:val="center"/>
          </w:tcPr>
          <w:p w14:paraId="62B7EE72" w14:textId="0B45AA41" w:rsidR="009B1A30" w:rsidRPr="000B1F51" w:rsidRDefault="004A75F9" w:rsidP="00D2143B">
            <w:pPr>
              <w:pStyle w:val="SDMTableBoxParaNotNumbered"/>
              <w:spacing w:line="276" w:lineRule="auto"/>
            </w:pPr>
            <w:r>
              <w:t>Potentially relevant source of leakage</w:t>
            </w:r>
          </w:p>
        </w:tc>
      </w:tr>
      <w:tr w:rsidR="000A0AA8" w14:paraId="096C2ADF" w14:textId="77777777" w:rsidTr="00D13314">
        <w:tc>
          <w:tcPr>
            <w:tcW w:w="426" w:type="dxa"/>
            <w:vMerge/>
            <w:vAlign w:val="center"/>
          </w:tcPr>
          <w:p w14:paraId="478FE944" w14:textId="77777777" w:rsidR="000A0AA8" w:rsidRPr="000B1F51" w:rsidRDefault="000A0AA8" w:rsidP="000A0AA8">
            <w:pPr>
              <w:pStyle w:val="SDMTableBoxParaNotNumbered"/>
              <w:spacing w:line="276" w:lineRule="auto"/>
            </w:pPr>
          </w:p>
        </w:tc>
        <w:tc>
          <w:tcPr>
            <w:tcW w:w="2976" w:type="dxa"/>
            <w:vMerge/>
            <w:vAlign w:val="center"/>
          </w:tcPr>
          <w:p w14:paraId="76F4AA72" w14:textId="77777777" w:rsidR="000A0AA8" w:rsidRPr="000B1F51" w:rsidRDefault="000A0AA8" w:rsidP="000A0AA8">
            <w:pPr>
              <w:pStyle w:val="SDMTableBoxParaNotNumbered"/>
              <w:spacing w:line="276" w:lineRule="auto"/>
            </w:pPr>
          </w:p>
        </w:tc>
        <w:tc>
          <w:tcPr>
            <w:tcW w:w="709" w:type="dxa"/>
            <w:vAlign w:val="center"/>
          </w:tcPr>
          <w:p w14:paraId="233BC1F7" w14:textId="136341EA" w:rsidR="000A0AA8" w:rsidRPr="000B1F51" w:rsidRDefault="000A0AA8" w:rsidP="000A0AA8">
            <w:pPr>
              <w:pStyle w:val="SDMTableBoxParaNotNumbered"/>
              <w:spacing w:line="276" w:lineRule="auto"/>
            </w:pPr>
            <w:r w:rsidRPr="000B1F51">
              <w:t>CH</w:t>
            </w:r>
            <w:r w:rsidRPr="000B1F51">
              <w:rPr>
                <w:vertAlign w:val="subscript"/>
              </w:rPr>
              <w:t>4</w:t>
            </w:r>
          </w:p>
        </w:tc>
        <w:tc>
          <w:tcPr>
            <w:tcW w:w="1276" w:type="dxa"/>
            <w:vAlign w:val="center"/>
          </w:tcPr>
          <w:p w14:paraId="468CDF98" w14:textId="7DC9ED74" w:rsidR="000A0AA8" w:rsidRPr="007D21F3" w:rsidRDefault="000A0AA8" w:rsidP="000A0AA8">
            <w:pPr>
              <w:pStyle w:val="SDMTableBoxParaNotNumbered"/>
              <w:spacing w:line="276" w:lineRule="auto"/>
            </w:pPr>
            <w:r w:rsidRPr="007D21F3">
              <w:t>Yes</w:t>
            </w:r>
          </w:p>
        </w:tc>
        <w:tc>
          <w:tcPr>
            <w:tcW w:w="4500" w:type="dxa"/>
            <w:vAlign w:val="center"/>
          </w:tcPr>
          <w:p w14:paraId="256AB345" w14:textId="3E601C7E" w:rsidR="000A0AA8" w:rsidRPr="000B1F51" w:rsidRDefault="000A0AA8" w:rsidP="000A0AA8">
            <w:pPr>
              <w:pStyle w:val="SDMTableBoxParaNotNumbered"/>
              <w:spacing w:line="276" w:lineRule="auto"/>
            </w:pPr>
            <w:r>
              <w:t>Potentially relevant source of leakage</w:t>
            </w:r>
          </w:p>
        </w:tc>
      </w:tr>
      <w:tr w:rsidR="000A0AA8" w14:paraId="24CB36CF" w14:textId="77777777" w:rsidTr="00D13314">
        <w:tc>
          <w:tcPr>
            <w:tcW w:w="426" w:type="dxa"/>
            <w:vMerge/>
            <w:vAlign w:val="center"/>
          </w:tcPr>
          <w:p w14:paraId="15B56775" w14:textId="77777777" w:rsidR="000A0AA8" w:rsidRPr="000B1F51" w:rsidRDefault="000A0AA8" w:rsidP="000A0AA8">
            <w:pPr>
              <w:pStyle w:val="SDMTableBoxParaNotNumbered"/>
              <w:spacing w:line="276" w:lineRule="auto"/>
            </w:pPr>
          </w:p>
        </w:tc>
        <w:tc>
          <w:tcPr>
            <w:tcW w:w="2976" w:type="dxa"/>
            <w:vMerge/>
            <w:vAlign w:val="center"/>
          </w:tcPr>
          <w:p w14:paraId="6B4EC10D" w14:textId="77777777" w:rsidR="000A0AA8" w:rsidRPr="000B1F51" w:rsidRDefault="000A0AA8" w:rsidP="000A0AA8">
            <w:pPr>
              <w:pStyle w:val="SDMTableBoxParaNotNumbered"/>
              <w:spacing w:line="276" w:lineRule="auto"/>
            </w:pPr>
          </w:p>
        </w:tc>
        <w:tc>
          <w:tcPr>
            <w:tcW w:w="709" w:type="dxa"/>
            <w:vAlign w:val="center"/>
          </w:tcPr>
          <w:p w14:paraId="47510FDA" w14:textId="111AE81E" w:rsidR="000A0AA8" w:rsidRPr="000B1F51" w:rsidRDefault="000A0AA8" w:rsidP="000A0AA8">
            <w:pPr>
              <w:pStyle w:val="SDMTableBoxParaNotNumbered"/>
              <w:spacing w:line="276" w:lineRule="auto"/>
            </w:pPr>
            <w:r w:rsidRPr="000B1F51">
              <w:t>N</w:t>
            </w:r>
            <w:r w:rsidRPr="000B1F51">
              <w:rPr>
                <w:vertAlign w:val="subscript"/>
              </w:rPr>
              <w:t>2</w:t>
            </w:r>
            <w:r w:rsidRPr="000B1F51">
              <w:t>O</w:t>
            </w:r>
          </w:p>
        </w:tc>
        <w:tc>
          <w:tcPr>
            <w:tcW w:w="1276" w:type="dxa"/>
            <w:vAlign w:val="center"/>
          </w:tcPr>
          <w:p w14:paraId="0BD9E90D" w14:textId="46A76E9B" w:rsidR="000A0AA8" w:rsidRPr="007D21F3" w:rsidRDefault="000A0AA8" w:rsidP="000A0AA8">
            <w:pPr>
              <w:pStyle w:val="SDMTableBoxParaNotNumbered"/>
              <w:spacing w:line="276" w:lineRule="auto"/>
            </w:pPr>
            <w:r w:rsidRPr="007D21F3">
              <w:t>Yes</w:t>
            </w:r>
          </w:p>
        </w:tc>
        <w:tc>
          <w:tcPr>
            <w:tcW w:w="4500" w:type="dxa"/>
            <w:vAlign w:val="center"/>
          </w:tcPr>
          <w:p w14:paraId="41CE5CCF" w14:textId="0831F3C1" w:rsidR="000A0AA8" w:rsidRPr="000B1F51" w:rsidRDefault="000A0AA8" w:rsidP="000A0AA8">
            <w:pPr>
              <w:pStyle w:val="SDMTableBoxParaNotNumbered"/>
              <w:spacing w:line="276" w:lineRule="auto"/>
            </w:pPr>
            <w:r>
              <w:t>Potentially relevant source of leakage</w:t>
            </w:r>
          </w:p>
        </w:tc>
      </w:tr>
    </w:tbl>
    <w:p w14:paraId="3A1C2445" w14:textId="77777777" w:rsidR="009C71FE" w:rsidRPr="00572458" w:rsidRDefault="009C71FE" w:rsidP="00F3017B">
      <w:pPr>
        <w:pStyle w:val="Templateheading1"/>
        <w:spacing w:before="120"/>
        <w:rPr>
          <w:lang w:val="en-GB"/>
        </w:rPr>
      </w:pPr>
    </w:p>
    <w:p w14:paraId="6DA8B15C" w14:textId="77777777" w:rsidR="00B776C5" w:rsidRPr="00F3017B" w:rsidRDefault="00B776C5" w:rsidP="00967997">
      <w:pPr>
        <w:pStyle w:val="Templateheading1"/>
        <w:numPr>
          <w:ilvl w:val="0"/>
          <w:numId w:val="27"/>
        </w:numPr>
        <w:spacing w:before="120"/>
        <w:rPr>
          <w:lang w:val="en-GB"/>
        </w:rPr>
      </w:pPr>
      <w:r w:rsidRPr="00F3017B">
        <w:rPr>
          <w:lang w:val="en-GB"/>
        </w:rPr>
        <w:t>Emission reductions</w:t>
      </w:r>
    </w:p>
    <w:p w14:paraId="7BA917D2" w14:textId="332906FD" w:rsidR="00B776C5" w:rsidRPr="00F3017B" w:rsidRDefault="00B776C5" w:rsidP="00ED3F5E">
      <w:pPr>
        <w:pStyle w:val="NormalWeb"/>
        <w:spacing w:line="276" w:lineRule="auto"/>
      </w:pPr>
      <w:r>
        <w:rPr>
          <w:rFonts w:ascii="ArialMT" w:hAnsi="ArialMT"/>
          <w:sz w:val="22"/>
          <w:szCs w:val="22"/>
        </w:rPr>
        <w:t xml:space="preserve">Emission reductions are to be estimated based on the equation below. </w:t>
      </w:r>
    </w:p>
    <w:p w14:paraId="2103C7CE" w14:textId="5B09816E" w:rsidR="00B776C5" w:rsidRPr="00F3017B" w:rsidRDefault="00C837FE" w:rsidP="00B776C5">
      <w:pPr>
        <w:tabs>
          <w:tab w:val="left" w:pos="7655"/>
        </w:tabs>
        <w:rPr>
          <w:rFonts w:eastAsiaTheme="minorEastAsia"/>
          <w:i/>
        </w:rPr>
      </w:pPr>
      <m:oMath>
        <m:sSub>
          <m:sSubPr>
            <m:ctrlPr>
              <w:rPr>
                <w:rFonts w:ascii="Cambria Math" w:hAnsi="Cambria Math"/>
                <w:i/>
              </w:rPr>
            </m:ctrlPr>
          </m:sSubPr>
          <m:e>
            <m:r>
              <w:rPr>
                <w:rFonts w:ascii="Cambria Math" w:hAnsi="Cambria Math"/>
              </w:rPr>
              <m:t>ER</m:t>
            </m:r>
          </m:e>
          <m:sub>
            <m:r>
              <w:rPr>
                <w:rFonts w:ascii="Cambria Math" w:hAnsi="Cambria Math"/>
              </w:rPr>
              <m:t>y</m:t>
            </m:r>
          </m:sub>
        </m:sSub>
        <m:r>
          <w:rPr>
            <w:rFonts w:ascii="Cambria Math" w:hAnsi="Cambria Math"/>
          </w:rPr>
          <m:t xml:space="preserve"> =</m:t>
        </m:r>
        <m:sSub>
          <m:sSubPr>
            <m:ctrlPr>
              <w:rPr>
                <w:rFonts w:ascii="Cambria Math" w:hAnsi="Cambria Math"/>
                <w:i/>
              </w:rPr>
            </m:ctrlPr>
          </m:sSubPr>
          <m:e>
            <m:r>
              <w:rPr>
                <w:rFonts w:ascii="Cambria Math" w:hAnsi="Cambria Math"/>
              </w:rPr>
              <m:t>BE</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y</m:t>
            </m:r>
          </m:sub>
        </m:sSub>
        <m:r>
          <w:rPr>
            <w:rFonts w:ascii="Cambria Math" w:hAnsi="Cambria Math"/>
          </w:rPr>
          <m:t>-</m:t>
        </m:r>
        <m:r>
          <w:rPr>
            <w:rFonts w:ascii="Cambria Math" w:hAnsi="Cambria Math"/>
          </w:rPr>
          <m:t xml:space="preserve"> </m:t>
        </m:r>
        <m:sSub>
          <m:sSubPr>
            <m:ctrlPr>
              <w:rPr>
                <w:rFonts w:ascii="Cambria Math" w:hAnsi="Cambria Math"/>
                <w:i/>
              </w:rPr>
            </m:ctrlPr>
          </m:sSubPr>
          <m:e>
            <m:r>
              <w:rPr>
                <w:rFonts w:ascii="Cambria Math" w:hAnsi="Cambria Math"/>
              </w:rPr>
              <m:t>LE</m:t>
            </m:r>
          </m:e>
          <m:sub>
            <m:r>
              <w:rPr>
                <w:rFonts w:ascii="Cambria Math" w:hAnsi="Cambria Math"/>
              </w:rPr>
              <m:t>y</m:t>
            </m:r>
          </m:sub>
        </m:sSub>
      </m:oMath>
      <w:r w:rsidR="00B776C5" w:rsidRPr="00572458">
        <w:rPr>
          <w:rFonts w:eastAsiaTheme="minorEastAsia"/>
          <w:i/>
          <w:vertAlign w:val="subscript"/>
        </w:rPr>
        <w:tab/>
      </w:r>
      <w:r w:rsidR="00B776C5" w:rsidRPr="00572458">
        <w:rPr>
          <w:rFonts w:eastAsiaTheme="minorEastAsia"/>
          <w:i/>
        </w:rPr>
        <w:t xml:space="preserve">Equation </w:t>
      </w:r>
      <w:r w:rsidR="00B776C5">
        <w:rPr>
          <w:rFonts w:eastAsiaTheme="minorEastAsia"/>
          <w:i/>
        </w:rPr>
        <w:t>1</w:t>
      </w:r>
    </w:p>
    <w:p w14:paraId="2914EEB2" w14:textId="77777777" w:rsidR="00B776C5" w:rsidRDefault="00B776C5" w:rsidP="00B776C5">
      <w:pPr>
        <w:pStyle w:val="NormalWeb"/>
        <w:spacing w:line="276" w:lineRule="auto"/>
      </w:pPr>
      <w:r>
        <w:rPr>
          <w:rFonts w:ascii="ArialMT" w:hAnsi="ArialMT"/>
          <w:sz w:val="20"/>
          <w:szCs w:val="20"/>
        </w:rPr>
        <w:t>Where: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2"/>
        <w:gridCol w:w="405"/>
        <w:gridCol w:w="6542"/>
      </w:tblGrid>
      <w:tr w:rsidR="006C0CE8" w:rsidRPr="00450599" w14:paraId="77A4A616" w14:textId="77777777">
        <w:tc>
          <w:tcPr>
            <w:tcW w:w="2142" w:type="dxa"/>
          </w:tcPr>
          <w:p w14:paraId="351E7BF0" w14:textId="3A65BEEC" w:rsidR="006C0CE8" w:rsidRPr="009B4ECC" w:rsidRDefault="006C0CE8" w:rsidP="009B4ECC">
            <w:pPr>
              <w:jc w:val="both"/>
              <w:rPr>
                <w:rFonts w:ascii="Times New Roman" w:eastAsia="Times New Roman" w:hAnsi="Times New Roman" w:cs="Times New Roman"/>
                <w:i/>
                <w:iCs/>
                <w:sz w:val="21"/>
                <w:szCs w:val="21"/>
              </w:rPr>
            </w:pPr>
          </w:p>
        </w:tc>
        <w:tc>
          <w:tcPr>
            <w:tcW w:w="405" w:type="dxa"/>
          </w:tcPr>
          <w:p w14:paraId="6D858246" w14:textId="47E86B36" w:rsidR="006C0CE8" w:rsidRPr="00F3017B" w:rsidRDefault="006C0CE8">
            <w:pPr>
              <w:rPr>
                <w:rFonts w:asciiTheme="majorHAnsi" w:eastAsiaTheme="minorEastAsia" w:hAnsiTheme="majorHAnsi" w:cstheme="majorHAnsi"/>
                <w:sz w:val="21"/>
                <w:szCs w:val="21"/>
              </w:rPr>
            </w:pPr>
          </w:p>
        </w:tc>
        <w:tc>
          <w:tcPr>
            <w:tcW w:w="6542" w:type="dxa"/>
          </w:tcPr>
          <w:p w14:paraId="35E39A56" w14:textId="60A57E3A" w:rsidR="006C0CE8" w:rsidRPr="00F3017B" w:rsidRDefault="006C0CE8">
            <w:pPr>
              <w:rPr>
                <w:rFonts w:ascii="ArialMT" w:hAnsi="ArialMT"/>
                <w:sz w:val="21"/>
                <w:szCs w:val="21"/>
              </w:rPr>
            </w:pPr>
          </w:p>
        </w:tc>
      </w:tr>
      <w:tr w:rsidR="00B776C5" w:rsidRPr="00450599" w14:paraId="632B5A9E" w14:textId="77777777">
        <w:tc>
          <w:tcPr>
            <w:tcW w:w="2142" w:type="dxa"/>
          </w:tcPr>
          <w:p w14:paraId="2315F9BC" w14:textId="3E94632E" w:rsidR="00B776C5" w:rsidRPr="00F3017B" w:rsidRDefault="00C837FE">
            <w:pPr>
              <w:spacing w:line="276" w:lineRule="auto"/>
              <w:rPr>
                <w:rFonts w:eastAsiaTheme="minorEastAsia"/>
                <w:sz w:val="21"/>
                <w:szCs w:val="21"/>
              </w:rPr>
            </w:pPr>
            <m:oMath>
              <m:sSub>
                <m:sSubPr>
                  <m:ctrlPr>
                    <w:rPr>
                      <w:rFonts w:ascii="Cambria Math" w:hAnsi="Cambria Math"/>
                      <w:i/>
                      <w:sz w:val="21"/>
                      <w:szCs w:val="21"/>
                    </w:rPr>
                  </m:ctrlPr>
                </m:sSubPr>
                <m:e>
                  <m:r>
                    <w:rPr>
                      <w:rFonts w:ascii="Cambria Math" w:hAnsi="Cambria Math"/>
                      <w:sz w:val="21"/>
                      <w:szCs w:val="21"/>
                    </w:rPr>
                    <m:t>ER</m:t>
                  </m:r>
                </m:e>
                <m:sub>
                  <m:r>
                    <w:rPr>
                      <w:rFonts w:ascii="Cambria Math" w:hAnsi="Cambria Math"/>
                      <w:sz w:val="21"/>
                      <w:szCs w:val="21"/>
                    </w:rPr>
                    <m:t>y</m:t>
                  </m:r>
                </m:sub>
              </m:sSub>
            </m:oMath>
            <w:r w:rsidR="00B776C5" w:rsidRPr="00F3017B">
              <w:rPr>
                <w:rFonts w:ascii="CambriaMath" w:hAnsi="CambriaMath"/>
                <w:position w:val="-4"/>
                <w:sz w:val="21"/>
                <w:szCs w:val="21"/>
              </w:rPr>
              <w:t xml:space="preserve"> </w:t>
            </w:r>
          </w:p>
        </w:tc>
        <w:tc>
          <w:tcPr>
            <w:tcW w:w="405" w:type="dxa"/>
          </w:tcPr>
          <w:p w14:paraId="1D1A5753" w14:textId="77777777" w:rsidR="00B776C5" w:rsidRPr="00F3017B" w:rsidRDefault="00B776C5">
            <w:pPr>
              <w:spacing w:line="276" w:lineRule="auto"/>
              <w:rPr>
                <w:rFonts w:asciiTheme="majorHAnsi" w:eastAsiaTheme="minorEastAsia" w:hAnsiTheme="majorHAnsi" w:cstheme="majorHAnsi"/>
                <w:sz w:val="21"/>
                <w:szCs w:val="21"/>
              </w:rPr>
            </w:pPr>
            <w:r w:rsidRPr="00F3017B">
              <w:rPr>
                <w:rFonts w:asciiTheme="majorHAnsi" w:eastAsiaTheme="minorEastAsia" w:hAnsiTheme="majorHAnsi" w:cstheme="majorHAnsi"/>
                <w:sz w:val="21"/>
                <w:szCs w:val="21"/>
              </w:rPr>
              <w:t>=</w:t>
            </w:r>
          </w:p>
        </w:tc>
        <w:tc>
          <w:tcPr>
            <w:tcW w:w="6542" w:type="dxa"/>
          </w:tcPr>
          <w:p w14:paraId="1694BD35" w14:textId="7DC38510" w:rsidR="00B776C5" w:rsidRPr="00F3017B" w:rsidRDefault="00B776C5">
            <w:pPr>
              <w:spacing w:line="276" w:lineRule="auto"/>
              <w:rPr>
                <w:rFonts w:ascii="Times New Roman" w:eastAsia="Times New Roman" w:hAnsi="Times New Roman" w:cs="Times New Roman"/>
                <w:sz w:val="21"/>
                <w:szCs w:val="21"/>
              </w:rPr>
            </w:pPr>
            <w:r w:rsidRPr="00F3017B">
              <w:rPr>
                <w:rFonts w:ascii="ArialMT" w:hAnsi="ArialMT"/>
                <w:sz w:val="21"/>
                <w:szCs w:val="21"/>
              </w:rPr>
              <w:t xml:space="preserve">Emission reductions in year </w:t>
            </w:r>
            <w:r w:rsidRPr="00F3017B">
              <w:rPr>
                <w:rFonts w:ascii="Arial" w:hAnsi="Arial" w:cs="Arial"/>
                <w:i/>
                <w:iCs/>
                <w:sz w:val="21"/>
                <w:szCs w:val="21"/>
              </w:rPr>
              <w:t>y</w:t>
            </w:r>
            <w:r w:rsidRPr="00F3017B">
              <w:rPr>
                <w:rFonts w:ascii="ArialMT" w:hAnsi="ArialMT"/>
                <w:sz w:val="21"/>
                <w:szCs w:val="21"/>
              </w:rPr>
              <w:t xml:space="preserve"> </w:t>
            </w:r>
            <w:r w:rsidR="009E0C1C">
              <w:rPr>
                <w:rFonts w:ascii="ArialMT" w:hAnsi="ArialMT"/>
                <w:sz w:val="21"/>
                <w:szCs w:val="21"/>
              </w:rPr>
              <w:t>(t</w:t>
            </w:r>
            <w:r w:rsidRPr="00F3017B">
              <w:rPr>
                <w:rFonts w:ascii="ArialMT" w:hAnsi="ArialMT"/>
                <w:sz w:val="21"/>
                <w:szCs w:val="21"/>
              </w:rPr>
              <w:t>CO2e</w:t>
            </w:r>
            <w:r w:rsidR="009E0C1C">
              <w:rPr>
                <w:rFonts w:ascii="ArialMT" w:hAnsi="ArialMT"/>
                <w:sz w:val="21"/>
                <w:szCs w:val="21"/>
              </w:rPr>
              <w:t>)</w:t>
            </w:r>
          </w:p>
        </w:tc>
      </w:tr>
      <w:tr w:rsidR="00B776C5" w:rsidRPr="00450599" w14:paraId="4AD762EF" w14:textId="77777777">
        <w:tc>
          <w:tcPr>
            <w:tcW w:w="2142" w:type="dxa"/>
          </w:tcPr>
          <w:p w14:paraId="4354B7A2" w14:textId="0C80DB85" w:rsidR="00B776C5" w:rsidRDefault="00C837FE" w:rsidP="00B776C5">
            <w:pPr>
              <w:rPr>
                <w:rFonts w:ascii="Times New Roman" w:eastAsia="Times New Roman" w:hAnsi="Times New Roman" w:cs="Times New Roman"/>
                <w:sz w:val="21"/>
                <w:szCs w:val="21"/>
              </w:rPr>
            </w:pPr>
            <m:oMath>
              <m:sSub>
                <m:sSubPr>
                  <m:ctrlPr>
                    <w:rPr>
                      <w:rFonts w:ascii="Cambria Math" w:hAnsi="Cambria Math"/>
                      <w:i/>
                      <w:sz w:val="21"/>
                      <w:szCs w:val="21"/>
                    </w:rPr>
                  </m:ctrlPr>
                </m:sSubPr>
                <m:e>
                  <m:r>
                    <w:rPr>
                      <w:rFonts w:ascii="Cambria Math" w:hAnsi="Cambria Math"/>
                      <w:sz w:val="21"/>
                      <w:szCs w:val="21"/>
                    </w:rPr>
                    <m:t>BE</m:t>
                  </m:r>
                </m:e>
                <m:sub>
                  <m:r>
                    <w:rPr>
                      <w:rFonts w:ascii="Cambria Math" w:hAnsi="Cambria Math"/>
                      <w:sz w:val="21"/>
                      <w:szCs w:val="21"/>
                    </w:rPr>
                    <m:t>y</m:t>
                  </m:r>
                </m:sub>
              </m:sSub>
            </m:oMath>
            <w:r w:rsidR="00B776C5" w:rsidRPr="00CB4007">
              <w:rPr>
                <w:rFonts w:asciiTheme="majorHAnsi" w:hAnsiTheme="majorHAnsi" w:cstheme="majorHAnsi"/>
                <w:iCs/>
                <w:sz w:val="21"/>
                <w:szCs w:val="21"/>
              </w:rPr>
              <w:tab/>
            </w:r>
          </w:p>
        </w:tc>
        <w:tc>
          <w:tcPr>
            <w:tcW w:w="405" w:type="dxa"/>
          </w:tcPr>
          <w:p w14:paraId="2415915A" w14:textId="0AF0D6C2" w:rsidR="00B776C5" w:rsidRPr="00F3017B" w:rsidRDefault="00B776C5" w:rsidP="00B776C5">
            <w:pPr>
              <w:rPr>
                <w:rFonts w:asciiTheme="majorHAnsi" w:eastAsiaTheme="minorEastAsia" w:hAnsiTheme="majorHAnsi" w:cstheme="majorHAnsi"/>
                <w:sz w:val="21"/>
                <w:szCs w:val="21"/>
              </w:rPr>
            </w:pPr>
            <w:r w:rsidRPr="00CB4007">
              <w:rPr>
                <w:rFonts w:asciiTheme="majorHAnsi" w:hAnsiTheme="majorHAnsi" w:cstheme="majorHAnsi"/>
                <w:iCs/>
                <w:sz w:val="21"/>
                <w:szCs w:val="21"/>
              </w:rPr>
              <w:t>=</w:t>
            </w:r>
          </w:p>
        </w:tc>
        <w:tc>
          <w:tcPr>
            <w:tcW w:w="6542" w:type="dxa"/>
          </w:tcPr>
          <w:p w14:paraId="6A75F8D1" w14:textId="27B44272" w:rsidR="00B776C5" w:rsidRPr="00F3017B" w:rsidRDefault="00B776C5" w:rsidP="00B776C5">
            <w:pPr>
              <w:rPr>
                <w:rFonts w:ascii="ArialMT" w:hAnsi="ArialMT"/>
                <w:sz w:val="21"/>
                <w:szCs w:val="21"/>
              </w:rPr>
            </w:pPr>
            <w:r w:rsidRPr="00CB4007">
              <w:rPr>
                <w:rFonts w:asciiTheme="majorHAnsi" w:hAnsiTheme="majorHAnsi" w:cstheme="majorHAnsi"/>
                <w:sz w:val="21"/>
                <w:szCs w:val="21"/>
              </w:rPr>
              <w:t xml:space="preserve">Baseline emissions in year </w:t>
            </w:r>
            <w:r w:rsidRPr="00CB4007">
              <w:rPr>
                <w:rFonts w:asciiTheme="majorHAnsi" w:hAnsiTheme="majorHAnsi" w:cstheme="majorHAnsi"/>
                <w:i/>
                <w:iCs/>
                <w:sz w:val="21"/>
                <w:szCs w:val="21"/>
              </w:rPr>
              <w:t xml:space="preserve">y </w:t>
            </w:r>
            <w:r w:rsidRPr="00CB4007">
              <w:rPr>
                <w:rFonts w:asciiTheme="majorHAnsi" w:hAnsiTheme="majorHAnsi" w:cstheme="majorHAnsi"/>
                <w:sz w:val="21"/>
                <w:szCs w:val="21"/>
              </w:rPr>
              <w:t>(tCO2e)</w:t>
            </w:r>
          </w:p>
        </w:tc>
      </w:tr>
      <w:tr w:rsidR="009E0C1C" w:rsidRPr="00450599" w14:paraId="27994821" w14:textId="77777777">
        <w:tc>
          <w:tcPr>
            <w:tcW w:w="2142" w:type="dxa"/>
          </w:tcPr>
          <w:p w14:paraId="3F18892D" w14:textId="55CCD3FC" w:rsidR="009E0C1C" w:rsidRPr="009E0C1C" w:rsidRDefault="00C837FE" w:rsidP="00B776C5">
            <w:pPr>
              <w:rPr>
                <w:rFonts w:ascii="Cambria Math" w:hAnsi="Cambria Math"/>
                <w:i/>
                <w:sz w:val="21"/>
                <w:szCs w:val="21"/>
              </w:rPr>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y</m:t>
                    </m:r>
                  </m:sub>
                </m:sSub>
              </m:oMath>
            </m:oMathPara>
          </w:p>
        </w:tc>
        <w:tc>
          <w:tcPr>
            <w:tcW w:w="405" w:type="dxa"/>
          </w:tcPr>
          <w:p w14:paraId="2B536249" w14:textId="24B13CCA" w:rsidR="009E0C1C" w:rsidRPr="00CB4007" w:rsidRDefault="009E0C1C" w:rsidP="00B776C5">
            <w:pPr>
              <w:rPr>
                <w:rFonts w:asciiTheme="majorHAnsi" w:hAnsiTheme="majorHAnsi" w:cstheme="majorHAnsi"/>
                <w:iCs/>
                <w:sz w:val="21"/>
                <w:szCs w:val="21"/>
              </w:rPr>
            </w:pPr>
            <w:r>
              <w:rPr>
                <w:rFonts w:asciiTheme="majorHAnsi" w:hAnsiTheme="majorHAnsi" w:cstheme="majorHAnsi"/>
                <w:iCs/>
                <w:sz w:val="21"/>
                <w:szCs w:val="21"/>
              </w:rPr>
              <w:t>=</w:t>
            </w:r>
          </w:p>
        </w:tc>
        <w:tc>
          <w:tcPr>
            <w:tcW w:w="6542" w:type="dxa"/>
          </w:tcPr>
          <w:p w14:paraId="38EE4351" w14:textId="7F60EEC1" w:rsidR="009E0C1C" w:rsidRPr="00CB4007" w:rsidRDefault="008C32B9" w:rsidP="00B776C5">
            <w:pPr>
              <w:rPr>
                <w:rFonts w:asciiTheme="majorHAnsi" w:hAnsiTheme="majorHAnsi" w:cstheme="majorHAnsi"/>
                <w:sz w:val="21"/>
                <w:szCs w:val="21"/>
              </w:rPr>
            </w:pPr>
            <w:r>
              <w:rPr>
                <w:rFonts w:asciiTheme="majorHAnsi" w:hAnsiTheme="majorHAnsi" w:cstheme="majorHAnsi"/>
                <w:sz w:val="21"/>
                <w:szCs w:val="21"/>
              </w:rPr>
              <w:t>Activity</w:t>
            </w:r>
            <w:r w:rsidR="005D0854" w:rsidRPr="00CB4007">
              <w:rPr>
                <w:rFonts w:asciiTheme="majorHAnsi" w:hAnsiTheme="majorHAnsi" w:cstheme="majorHAnsi"/>
                <w:sz w:val="21"/>
                <w:szCs w:val="21"/>
              </w:rPr>
              <w:t xml:space="preserve"> </w:t>
            </w:r>
            <w:r w:rsidR="009E0C1C" w:rsidRPr="00CB4007">
              <w:rPr>
                <w:rFonts w:asciiTheme="majorHAnsi" w:hAnsiTheme="majorHAnsi" w:cstheme="majorHAnsi"/>
                <w:sz w:val="21"/>
                <w:szCs w:val="21"/>
              </w:rPr>
              <w:t>emissions</w:t>
            </w:r>
            <w:r w:rsidR="006C0CE8">
              <w:rPr>
                <w:rFonts w:asciiTheme="majorHAnsi" w:hAnsiTheme="majorHAnsi" w:cstheme="majorHAnsi"/>
                <w:sz w:val="21"/>
                <w:szCs w:val="21"/>
              </w:rPr>
              <w:t xml:space="preserve"> </w:t>
            </w:r>
            <w:r w:rsidR="009E0C1C" w:rsidRPr="00CB4007">
              <w:rPr>
                <w:rFonts w:asciiTheme="majorHAnsi" w:hAnsiTheme="majorHAnsi" w:cstheme="majorHAnsi"/>
                <w:sz w:val="21"/>
                <w:szCs w:val="21"/>
              </w:rPr>
              <w:t xml:space="preserve">in year </w:t>
            </w:r>
            <w:r w:rsidR="009E0C1C" w:rsidRPr="00CB4007">
              <w:rPr>
                <w:rFonts w:asciiTheme="majorHAnsi" w:hAnsiTheme="majorHAnsi" w:cstheme="majorHAnsi"/>
                <w:i/>
                <w:iCs/>
                <w:sz w:val="21"/>
                <w:szCs w:val="21"/>
              </w:rPr>
              <w:t xml:space="preserve">y </w:t>
            </w:r>
            <w:r w:rsidR="009E0C1C" w:rsidRPr="00CB4007">
              <w:rPr>
                <w:rFonts w:asciiTheme="majorHAnsi" w:hAnsiTheme="majorHAnsi" w:cstheme="majorHAnsi"/>
                <w:sz w:val="21"/>
                <w:szCs w:val="21"/>
              </w:rPr>
              <w:t>(tCO2e)</w:t>
            </w:r>
          </w:p>
        </w:tc>
      </w:tr>
      <w:tr w:rsidR="00B776C5" w:rsidRPr="00450599" w14:paraId="2AFB387F" w14:textId="77777777">
        <w:tc>
          <w:tcPr>
            <w:tcW w:w="2142" w:type="dxa"/>
          </w:tcPr>
          <w:p w14:paraId="56347737" w14:textId="45172340" w:rsidR="00B776C5" w:rsidRPr="00B776C5" w:rsidRDefault="00C837FE" w:rsidP="00B776C5">
            <w:pPr>
              <w:rPr>
                <w:rFonts w:ascii="Times New Roman" w:eastAsia="Times New Roman" w:hAnsi="Times New Roman" w:cs="Times New Roman"/>
                <w:sz w:val="21"/>
                <w:szCs w:val="21"/>
              </w:rPr>
            </w:pPr>
            <m:oMathPara>
              <m:oMathParaPr>
                <m:jc m:val="left"/>
              </m:oMathParaPr>
              <m:oMath>
                <m:sSub>
                  <m:sSubPr>
                    <m:ctrlPr>
                      <w:rPr>
                        <w:rFonts w:ascii="Cambria Math" w:hAnsi="Cambria Math"/>
                        <w:i/>
                      </w:rPr>
                    </m:ctrlPr>
                  </m:sSubPr>
                  <m:e>
                    <m:r>
                      <w:rPr>
                        <w:rFonts w:ascii="Cambria Math" w:hAnsi="Cambria Math"/>
                      </w:rPr>
                      <m:t>LE</m:t>
                    </m:r>
                  </m:e>
                  <m:sub>
                    <m:r>
                      <w:rPr>
                        <w:rFonts w:ascii="Cambria Math" w:hAnsi="Cambria Math"/>
                      </w:rPr>
                      <m:t>y</m:t>
                    </m:r>
                  </m:sub>
                </m:sSub>
              </m:oMath>
            </m:oMathPara>
          </w:p>
        </w:tc>
        <w:tc>
          <w:tcPr>
            <w:tcW w:w="405" w:type="dxa"/>
          </w:tcPr>
          <w:p w14:paraId="35CE5A8A" w14:textId="2BBEDBD3" w:rsidR="00B776C5" w:rsidRPr="00F3017B" w:rsidRDefault="00B776C5" w:rsidP="00B776C5">
            <w:pPr>
              <w:rPr>
                <w:rFonts w:asciiTheme="majorHAnsi" w:eastAsiaTheme="minorEastAsia" w:hAnsiTheme="majorHAnsi" w:cstheme="majorHAnsi"/>
                <w:sz w:val="21"/>
                <w:szCs w:val="21"/>
              </w:rPr>
            </w:pPr>
            <w:r>
              <w:rPr>
                <w:rFonts w:asciiTheme="majorHAnsi" w:eastAsiaTheme="minorEastAsia" w:hAnsiTheme="majorHAnsi" w:cstheme="majorHAnsi"/>
                <w:sz w:val="21"/>
                <w:szCs w:val="21"/>
              </w:rPr>
              <w:t>=</w:t>
            </w:r>
          </w:p>
        </w:tc>
        <w:tc>
          <w:tcPr>
            <w:tcW w:w="6542" w:type="dxa"/>
          </w:tcPr>
          <w:p w14:paraId="487426A4" w14:textId="01BE7FA3" w:rsidR="00B776C5" w:rsidRPr="00F3017B" w:rsidRDefault="00B776C5" w:rsidP="00B776C5">
            <w:pPr>
              <w:rPr>
                <w:rFonts w:ascii="ArialMT" w:hAnsi="ArialMT"/>
                <w:sz w:val="21"/>
                <w:szCs w:val="21"/>
              </w:rPr>
            </w:pPr>
            <w:r>
              <w:rPr>
                <w:rFonts w:asciiTheme="majorHAnsi" w:hAnsiTheme="majorHAnsi" w:cstheme="majorHAnsi"/>
                <w:sz w:val="21"/>
                <w:szCs w:val="21"/>
              </w:rPr>
              <w:t>Leakage</w:t>
            </w:r>
            <w:r w:rsidRPr="00CB4007">
              <w:rPr>
                <w:rFonts w:asciiTheme="majorHAnsi" w:hAnsiTheme="majorHAnsi" w:cstheme="majorHAnsi"/>
                <w:sz w:val="21"/>
                <w:szCs w:val="21"/>
              </w:rPr>
              <w:t xml:space="preserve"> emissions in year </w:t>
            </w:r>
            <w:r w:rsidRPr="00CB4007">
              <w:rPr>
                <w:rFonts w:asciiTheme="majorHAnsi" w:hAnsiTheme="majorHAnsi" w:cstheme="majorHAnsi"/>
                <w:i/>
                <w:iCs/>
                <w:sz w:val="21"/>
                <w:szCs w:val="21"/>
              </w:rPr>
              <w:t xml:space="preserve">y </w:t>
            </w:r>
            <w:r w:rsidRPr="00CB4007">
              <w:rPr>
                <w:rFonts w:asciiTheme="majorHAnsi" w:hAnsiTheme="majorHAnsi" w:cstheme="majorHAnsi"/>
                <w:sz w:val="21"/>
                <w:szCs w:val="21"/>
              </w:rPr>
              <w:t>(tCO2e)</w:t>
            </w:r>
          </w:p>
        </w:tc>
      </w:tr>
    </w:tbl>
    <w:p w14:paraId="7F4AA4FE" w14:textId="77777777" w:rsidR="00B776C5" w:rsidRDefault="00B776C5" w:rsidP="00B776C5">
      <w:pPr>
        <w:pStyle w:val="Templateheading1"/>
        <w:spacing w:before="120"/>
        <w:ind w:left="720"/>
        <w:rPr>
          <w:lang w:val="en-GB"/>
        </w:rPr>
      </w:pPr>
    </w:p>
    <w:p w14:paraId="65ACF314" w14:textId="08EB3147" w:rsidR="007E2591" w:rsidRPr="00110AF1" w:rsidRDefault="007F3A86" w:rsidP="00967997">
      <w:pPr>
        <w:pStyle w:val="Templateheading1"/>
        <w:numPr>
          <w:ilvl w:val="0"/>
          <w:numId w:val="27"/>
        </w:numPr>
        <w:spacing w:before="120"/>
        <w:rPr>
          <w:lang w:val="en-GB"/>
        </w:rPr>
      </w:pPr>
      <w:r>
        <w:rPr>
          <w:lang w:val="en-GB"/>
        </w:rPr>
        <w:t>Baseline emissions</w:t>
      </w:r>
    </w:p>
    <w:p w14:paraId="6C9FEF74" w14:textId="43C9C48A" w:rsidR="003929E1" w:rsidRDefault="003929E1" w:rsidP="00ED3F5E">
      <w:r w:rsidRPr="00572458">
        <w:t xml:space="preserve">The following equation is applied to calculate </w:t>
      </w:r>
      <w:r w:rsidR="00A221B4">
        <w:t xml:space="preserve">baseline </w:t>
      </w:r>
      <w:r w:rsidRPr="00572458">
        <w:t>emission</w:t>
      </w:r>
      <w:r w:rsidR="00D0780E">
        <w:t>s</w:t>
      </w:r>
      <w:r w:rsidRPr="00572458">
        <w:t>:</w:t>
      </w:r>
    </w:p>
    <w:p w14:paraId="11858272" w14:textId="77777777" w:rsidR="0051222B" w:rsidRPr="00572458" w:rsidRDefault="0051222B" w:rsidP="00F3017B"/>
    <w:p w14:paraId="575B957B" w14:textId="7DA62AC2" w:rsidR="007E2591" w:rsidRPr="00F03F75" w:rsidRDefault="00C837FE" w:rsidP="00F3017B">
      <w:pPr>
        <w:tabs>
          <w:tab w:val="left" w:pos="7655"/>
        </w:tabs>
        <w:rPr>
          <w:rFonts w:eastAsiaTheme="minorEastAsia"/>
          <w:i/>
        </w:rPr>
      </w:pPr>
      <m:oMath>
        <m:sSub>
          <m:sSubPr>
            <m:ctrlPr>
              <w:rPr>
                <w:rFonts w:ascii="Cambria Math" w:hAnsi="Cambria Math"/>
                <w:i/>
              </w:rPr>
            </m:ctrlPr>
          </m:sSubPr>
          <m:e>
            <m:r>
              <w:rPr>
                <w:rFonts w:ascii="Cambria Math" w:hAnsi="Cambria Math"/>
              </w:rPr>
              <m:t>BE</m:t>
            </m:r>
          </m:e>
          <m:sub>
            <m:r>
              <w:rPr>
                <w:rFonts w:ascii="Cambria Math" w:hAnsi="Cambria Math"/>
              </w:rPr>
              <m:t>y</m:t>
            </m:r>
          </m:sub>
        </m:sSub>
      </m:oMath>
      <w:r w:rsidR="003929E1" w:rsidRPr="00CB4007">
        <w:rPr>
          <w:rFonts w:ascii="Cambria Math" w:hAnsi="Cambria Math"/>
          <w:i/>
        </w:rPr>
        <w:t>=</w:t>
      </w:r>
      <w:bookmarkStart w:id="21" w:name="_Hlk530484931"/>
      <w:r w:rsidR="003929E1" w:rsidRPr="00CB4007">
        <w:rPr>
          <w:rFonts w:ascii="Cambria Math" w:hAnsi="Cambria Math"/>
          <w:i/>
        </w:rPr>
        <w:t xml:space="preserve"> </w:t>
      </w:r>
      <w:bookmarkEnd w:id="21"/>
      <m:oMath>
        <m:r>
          <w:rPr>
            <w:rFonts w:ascii="Cambria Math" w:hAnsi="Cambria Math"/>
          </w:rPr>
          <m:t xml:space="preserve"> </m:t>
        </m:r>
        <m:nary>
          <m:naryPr>
            <m:chr m:val="∑"/>
            <m:limLoc m:val="undOvr"/>
            <m:supHide m:val="1"/>
            <m:ctrlPr>
              <w:rPr>
                <w:rFonts w:ascii="Cambria Math" w:hAnsi="Cambria Math"/>
                <w:i/>
              </w:rPr>
            </m:ctrlPr>
          </m:naryPr>
          <m:sub>
            <m:r>
              <w:rPr>
                <w:rFonts w:ascii="Cambria Math" w:hAnsi="Cambria Math"/>
              </w:rPr>
              <m:t>j</m:t>
            </m:r>
            <m:r>
              <w:rPr>
                <w:rFonts w:ascii="Cambria Math" w:hAnsi="Cambria Math"/>
              </w:rPr>
              <m:t>,</m:t>
            </m:r>
            <m:r>
              <w:rPr>
                <w:rFonts w:ascii="Cambria Math" w:hAnsi="Cambria Math"/>
              </w:rPr>
              <m:t>f</m:t>
            </m:r>
          </m:sub>
          <m:sup/>
          <m:e>
            <m:sSub>
              <m:sSubPr>
                <m:ctrlPr>
                  <w:rPr>
                    <w:rFonts w:ascii="Cambria Math" w:hAnsi="Cambria Math"/>
                    <w:i/>
                  </w:rPr>
                </m:ctrlPr>
              </m:sSubPr>
              <m:e>
                <m:r>
                  <w:rPr>
                    <w:rFonts w:ascii="Cambria Math" w:hAnsi="Cambria Math"/>
                  </w:rPr>
                  <m:t>B</m:t>
                </m:r>
              </m:e>
              <m:sub>
                <m:r>
                  <w:rPr>
                    <w:rFonts w:ascii="Cambria Math" w:hAnsi="Cambria Math"/>
                  </w:rPr>
                  <m:t>y</m:t>
                </m:r>
                <m:r>
                  <w:rPr>
                    <w:rFonts w:ascii="Cambria Math" w:hAnsi="Cambria Math"/>
                  </w:rPr>
                  <m:t>,</m:t>
                </m:r>
                <m:r>
                  <w:rPr>
                    <w:rFonts w:ascii="Cambria Math" w:hAnsi="Cambria Math"/>
                  </w:rPr>
                  <m:t>j</m:t>
                </m:r>
              </m:sub>
            </m:sSub>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baseline</m:t>
                </m:r>
                <m:r>
                  <w:rPr>
                    <w:rFonts w:ascii="Cambria Math" w:hAnsi="Cambria Math"/>
                  </w:rPr>
                  <m:t>,</m:t>
                </m:r>
                <m:r>
                  <w:rPr>
                    <w:rFonts w:ascii="Cambria Math" w:hAnsi="Cambria Math"/>
                  </w:rPr>
                  <m:t>f</m:t>
                </m:r>
              </m:sub>
            </m:sSub>
            <m:r>
              <w:rPr>
                <w:rFonts w:ascii="Cambria Math" w:hAnsi="Cambria Math"/>
              </w:rPr>
              <m:t xml:space="preserve"> ×0.95</m:t>
            </m:r>
            <m:sSub>
              <m:sSubPr>
                <m:ctrlPr>
                  <w:rPr>
                    <w:rFonts w:ascii="Cambria Math" w:hAnsi="Cambria Math"/>
                    <w:i/>
                  </w:rPr>
                </m:ctrlPr>
              </m:sSubPr>
              <m:e>
                <m:r>
                  <w:rPr>
                    <w:rFonts w:ascii="Cambria Math" w:hAnsi="Cambria Math"/>
                  </w:rPr>
                  <m:t xml:space="preserve">× </m:t>
                </m:r>
                <m:r>
                  <w:rPr>
                    <w:rFonts w:ascii="Cambria Math" w:hAnsi="Cambria Math"/>
                  </w:rPr>
                  <m:t>μ</m:t>
                </m:r>
              </m:e>
              <m:sub>
                <m:r>
                  <w:rPr>
                    <w:rFonts w:ascii="Cambria Math" w:hAnsi="Cambria Math"/>
                  </w:rPr>
                  <m:t>y</m:t>
                </m:r>
                <m:r>
                  <w:rPr>
                    <w:rFonts w:ascii="Cambria Math" w:hAnsi="Cambria Math"/>
                  </w:rPr>
                  <m:t>,</m:t>
                </m:r>
                <m:r>
                  <w:rPr>
                    <w:rFonts w:ascii="Cambria Math" w:hAnsi="Cambria Math"/>
                  </w:rPr>
                  <m:t>j</m:t>
                </m:r>
              </m:sub>
            </m:sSub>
            <m:r>
              <w:rPr>
                <w:rFonts w:ascii="Cambria Math" w:hAnsi="Cambria Math"/>
              </w:rPr>
              <m:t xml:space="preserve">× </m:t>
            </m:r>
            <m:sSub>
              <m:sSubPr>
                <m:ctrlPr>
                  <w:rPr>
                    <w:rFonts w:ascii="Cambria Math" w:hAnsi="Cambria Math"/>
                    <w:i/>
                  </w:rPr>
                </m:ctrlPr>
              </m:sSubPr>
              <m:e>
                <m:r>
                  <w:rPr>
                    <w:rFonts w:ascii="Cambria Math" w:hAnsi="Cambria Math"/>
                  </w:rPr>
                  <m:t>f</m:t>
                </m:r>
              </m:e>
              <m:sub>
                <m:r>
                  <w:rPr>
                    <w:rFonts w:ascii="Cambria Math" w:hAnsi="Cambria Math"/>
                  </w:rPr>
                  <m:t>NRB</m:t>
                </m:r>
                <m:r>
                  <w:rPr>
                    <w:rFonts w:ascii="Cambria Math" w:hAnsi="Cambria Math"/>
                  </w:rPr>
                  <m:t>,</m:t>
                </m:r>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NCV</m:t>
                </m:r>
              </m:e>
              <m:sub>
                <m:r>
                  <w:rPr>
                    <w:rFonts w:ascii="Cambria Math" w:hAnsi="Cambria Math"/>
                  </w:rPr>
                  <m:t>biomass</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CO</m:t>
                </m:r>
                <m:r>
                  <w:rPr>
                    <w:rFonts w:ascii="Cambria Math" w:hAnsi="Cambria Math"/>
                  </w:rPr>
                  <m:t>2</m:t>
                </m:r>
              </m:sub>
            </m:sSub>
            <m:r>
              <w:rPr>
                <w:rFonts w:ascii="Cambria Math" w:hAnsi="Cambria Math"/>
              </w:rPr>
              <m:t>+</m:t>
            </m:r>
          </m:e>
        </m:nary>
        <m:sSub>
          <m:sSubPr>
            <m:ctrlPr>
              <w:rPr>
                <w:rFonts w:ascii="Cambria Math" w:hAnsi="Cambria Math"/>
                <w:i/>
              </w:rPr>
            </m:ctrlPr>
          </m:sSubPr>
          <m:e>
            <m:r>
              <w:rPr>
                <w:rFonts w:ascii="Cambria Math" w:hAnsi="Cambria Math"/>
              </w:rPr>
              <m:t>EF</m:t>
            </m:r>
          </m:e>
          <m:sub>
            <m:r>
              <w:rPr>
                <w:rFonts w:ascii="Cambria Math" w:hAnsi="Cambria Math"/>
              </w:rPr>
              <m:t>Non</m:t>
            </m:r>
            <m:r>
              <w:rPr>
                <w:rFonts w:ascii="Cambria Math" w:hAnsi="Cambria Math"/>
              </w:rPr>
              <m:t>-</m:t>
            </m:r>
            <m:r>
              <w:rPr>
                <w:rFonts w:ascii="Cambria Math" w:hAnsi="Cambria Math"/>
              </w:rPr>
              <m:t>CO</m:t>
            </m:r>
            <m:r>
              <w:rPr>
                <w:rFonts w:ascii="Cambria Math" w:hAnsi="Cambria Math"/>
              </w:rPr>
              <m:t>2</m:t>
            </m:r>
          </m:sub>
        </m:sSub>
        <m:r>
          <w:rPr>
            <w:rFonts w:ascii="Cambria Math" w:hAnsi="Cambria Math"/>
          </w:rPr>
          <m:t>)</m:t>
        </m:r>
      </m:oMath>
      <w:r w:rsidR="003929E1" w:rsidRPr="00CB4007">
        <w:rPr>
          <w:rFonts w:ascii="Cambria Math" w:eastAsiaTheme="minorEastAsia" w:hAnsi="Cambria Math"/>
          <w:i/>
        </w:rPr>
        <w:tab/>
      </w:r>
      <w:r w:rsidR="003929E1" w:rsidRPr="00F03F75">
        <w:rPr>
          <w:rFonts w:eastAsiaTheme="minorEastAsia"/>
          <w:i/>
        </w:rPr>
        <w:t xml:space="preserve">Equation </w:t>
      </w:r>
      <w:r w:rsidR="002C0773">
        <w:rPr>
          <w:rFonts w:eastAsiaTheme="minorEastAsia"/>
          <w:i/>
        </w:rPr>
        <w:t>2</w:t>
      </w:r>
    </w:p>
    <w:p w14:paraId="372290D9" w14:textId="77777777" w:rsidR="00CB4007" w:rsidRDefault="00CB4007" w:rsidP="007D21F3">
      <w:pPr>
        <w:tabs>
          <w:tab w:val="left" w:pos="7655"/>
        </w:tabs>
        <w:rPr>
          <w:rFonts w:eastAsiaTheme="minorEastAsia"/>
        </w:rPr>
      </w:pPr>
    </w:p>
    <w:p w14:paraId="243CB396" w14:textId="2F28466D" w:rsidR="003929E1" w:rsidRDefault="003929E1" w:rsidP="00F3017B">
      <w:pPr>
        <w:rPr>
          <w:rFonts w:eastAsiaTheme="minorEastAsia"/>
        </w:rPr>
      </w:pPr>
      <w:r w:rsidRPr="00572458">
        <w:rPr>
          <w:rFonts w:eastAsiaTheme="minorEastAsia"/>
        </w:rPr>
        <w:t>Where: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5"/>
        <w:gridCol w:w="565"/>
        <w:gridCol w:w="7189"/>
      </w:tblGrid>
      <w:tr w:rsidR="0028554A" w14:paraId="747A6221" w14:textId="77777777" w:rsidTr="00E451E2">
        <w:tc>
          <w:tcPr>
            <w:tcW w:w="1276" w:type="dxa"/>
          </w:tcPr>
          <w:p w14:paraId="2365B428" w14:textId="511A64C2" w:rsidR="0028554A" w:rsidRDefault="0028554A" w:rsidP="0028554A">
            <w:pPr>
              <w:rPr>
                <w:rFonts w:ascii="Arial" w:eastAsia="Arial" w:hAnsi="Arial" w:cs="Arial"/>
                <w:sz w:val="21"/>
                <w:szCs w:val="21"/>
              </w:rPr>
            </w:pPr>
            <w:r w:rsidRPr="00EA5CDD">
              <w:rPr>
                <w:rFonts w:ascii="Times New Roman" w:eastAsia="Times New Roman" w:hAnsi="Times New Roman" w:cs="Times New Roman"/>
                <w:i/>
                <w:iCs/>
                <w:sz w:val="21"/>
                <w:szCs w:val="21"/>
              </w:rPr>
              <w:t>j</w:t>
            </w:r>
          </w:p>
        </w:tc>
        <w:tc>
          <w:tcPr>
            <w:tcW w:w="567" w:type="dxa"/>
          </w:tcPr>
          <w:p w14:paraId="0FBD3302" w14:textId="7C983BBE" w:rsidR="0028554A" w:rsidRPr="00CB4007" w:rsidRDefault="0028554A" w:rsidP="0028554A">
            <w:pPr>
              <w:rPr>
                <w:rFonts w:asciiTheme="majorHAnsi" w:eastAsiaTheme="minorEastAsia" w:hAnsiTheme="majorHAnsi" w:cstheme="majorHAnsi"/>
                <w:sz w:val="21"/>
                <w:szCs w:val="21"/>
              </w:rPr>
            </w:pPr>
            <w:r>
              <w:rPr>
                <w:rFonts w:asciiTheme="majorHAnsi" w:eastAsiaTheme="minorEastAsia" w:hAnsiTheme="majorHAnsi" w:cstheme="majorHAnsi"/>
                <w:sz w:val="21"/>
                <w:szCs w:val="21"/>
              </w:rPr>
              <w:t xml:space="preserve">= </w:t>
            </w:r>
          </w:p>
        </w:tc>
        <w:tc>
          <w:tcPr>
            <w:tcW w:w="7246" w:type="dxa"/>
          </w:tcPr>
          <w:p w14:paraId="685A8A59" w14:textId="22596E17" w:rsidR="0028554A" w:rsidRPr="00CB4007" w:rsidRDefault="0028554A" w:rsidP="0028554A">
            <w:pPr>
              <w:rPr>
                <w:rFonts w:asciiTheme="majorHAnsi" w:eastAsiaTheme="minorEastAsia" w:hAnsiTheme="majorHAnsi" w:cstheme="majorHAnsi"/>
                <w:sz w:val="21"/>
                <w:szCs w:val="21"/>
              </w:rPr>
            </w:pPr>
            <w:r w:rsidRPr="00027841">
              <w:rPr>
                <w:rFonts w:ascii="ArialMT" w:hAnsi="ArialMT"/>
                <w:sz w:val="21"/>
                <w:szCs w:val="21"/>
              </w:rPr>
              <w:t xml:space="preserve">Index for batch number of </w:t>
            </w:r>
            <w:r w:rsidR="00C12BBE">
              <w:rPr>
                <w:rFonts w:ascii="ArialMT" w:hAnsi="ArialMT"/>
                <w:sz w:val="21"/>
                <w:szCs w:val="21"/>
              </w:rPr>
              <w:t>activity devices</w:t>
            </w:r>
          </w:p>
        </w:tc>
      </w:tr>
      <w:tr w:rsidR="00A549D1" w14:paraId="3B218A78" w14:textId="77777777" w:rsidTr="00E451E2">
        <w:tc>
          <w:tcPr>
            <w:tcW w:w="1276" w:type="dxa"/>
          </w:tcPr>
          <w:p w14:paraId="3F9014E8" w14:textId="646111CB" w:rsidR="00A549D1" w:rsidRPr="00EA5CDD" w:rsidRDefault="00A549D1" w:rsidP="0028554A">
            <w:pPr>
              <w:rPr>
                <w:rFonts w:ascii="Times New Roman" w:eastAsia="Times New Roman" w:hAnsi="Times New Roman" w:cs="Times New Roman"/>
                <w:i/>
                <w:iCs/>
                <w:sz w:val="21"/>
                <w:szCs w:val="21"/>
              </w:rPr>
            </w:pPr>
            <w:r>
              <w:rPr>
                <w:rFonts w:ascii="Times New Roman" w:eastAsia="Times New Roman" w:hAnsi="Times New Roman" w:cs="Times New Roman"/>
                <w:i/>
                <w:iCs/>
                <w:sz w:val="21"/>
                <w:szCs w:val="21"/>
              </w:rPr>
              <w:t>f</w:t>
            </w:r>
          </w:p>
        </w:tc>
        <w:tc>
          <w:tcPr>
            <w:tcW w:w="567" w:type="dxa"/>
          </w:tcPr>
          <w:p w14:paraId="157EECEA" w14:textId="23A6A1BA" w:rsidR="00A549D1" w:rsidRDefault="00A549D1" w:rsidP="0028554A">
            <w:pPr>
              <w:rPr>
                <w:rFonts w:asciiTheme="majorHAnsi" w:eastAsiaTheme="minorEastAsia" w:hAnsiTheme="majorHAnsi" w:cstheme="majorHAnsi"/>
                <w:sz w:val="21"/>
                <w:szCs w:val="21"/>
              </w:rPr>
            </w:pPr>
            <w:r>
              <w:rPr>
                <w:rFonts w:asciiTheme="majorHAnsi" w:eastAsiaTheme="minorEastAsia" w:hAnsiTheme="majorHAnsi" w:cstheme="majorHAnsi"/>
                <w:sz w:val="21"/>
                <w:szCs w:val="21"/>
              </w:rPr>
              <w:t>=</w:t>
            </w:r>
          </w:p>
        </w:tc>
        <w:tc>
          <w:tcPr>
            <w:tcW w:w="7246" w:type="dxa"/>
          </w:tcPr>
          <w:p w14:paraId="41537E50" w14:textId="0377AF35" w:rsidR="00A549D1" w:rsidRPr="00027841" w:rsidRDefault="00A549D1" w:rsidP="0028554A">
            <w:pPr>
              <w:rPr>
                <w:rFonts w:ascii="ArialMT" w:hAnsi="ArialMT"/>
                <w:sz w:val="21"/>
                <w:szCs w:val="21"/>
              </w:rPr>
            </w:pPr>
            <w:r>
              <w:rPr>
                <w:rFonts w:ascii="ArialMT" w:hAnsi="ArialMT"/>
                <w:sz w:val="21"/>
                <w:szCs w:val="21"/>
              </w:rPr>
              <w:t>Index for baseline fuel type</w:t>
            </w:r>
            <w:r w:rsidR="00E671ED">
              <w:rPr>
                <w:rFonts w:ascii="ArialMT" w:hAnsi="ArialMT"/>
                <w:sz w:val="21"/>
                <w:szCs w:val="21"/>
              </w:rPr>
              <w:t xml:space="preserve">, wood or charcoal. </w:t>
            </w:r>
            <w:r>
              <w:rPr>
                <w:rFonts w:ascii="ArialMT" w:hAnsi="ArialMT"/>
                <w:sz w:val="21"/>
                <w:szCs w:val="21"/>
              </w:rPr>
              <w:t xml:space="preserve"> </w:t>
            </w:r>
          </w:p>
        </w:tc>
      </w:tr>
      <w:tr w:rsidR="00E671ED" w14:paraId="72959328" w14:textId="77777777" w:rsidTr="00E451E2">
        <w:tc>
          <w:tcPr>
            <w:tcW w:w="1276" w:type="dxa"/>
          </w:tcPr>
          <w:p w14:paraId="286811CA" w14:textId="4EEC4A45" w:rsidR="00E671ED" w:rsidRDefault="00C837FE" w:rsidP="0028554A">
            <w:pPr>
              <w:rPr>
                <w:rFonts w:ascii="Times New Roman" w:eastAsia="Times New Roman" w:hAnsi="Times New Roman" w:cs="Times New Roman"/>
                <w:i/>
                <w:iCs/>
                <w:sz w:val="21"/>
                <w:szCs w:val="21"/>
              </w:rPr>
            </w:pPr>
            <m:oMathPara>
              <m:oMath>
                <m:sSub>
                  <m:sSubPr>
                    <m:ctrlPr>
                      <w:rPr>
                        <w:rFonts w:ascii="Cambria Math" w:hAnsi="Cambria Math"/>
                        <w:i/>
                      </w:rPr>
                    </m:ctrlPr>
                  </m:sSubPr>
                  <m:e>
                    <m:r>
                      <w:rPr>
                        <w:rFonts w:ascii="Cambria Math" w:hAnsi="Cambria Math"/>
                      </w:rPr>
                      <m:t>S</m:t>
                    </m:r>
                  </m:e>
                  <m:sub>
                    <m:r>
                      <w:rPr>
                        <w:rFonts w:ascii="Cambria Math" w:hAnsi="Cambria Math"/>
                      </w:rPr>
                      <m:t>baseline</m:t>
                    </m:r>
                    <m:r>
                      <w:rPr>
                        <w:rFonts w:ascii="Cambria Math" w:hAnsi="Cambria Math"/>
                      </w:rPr>
                      <m:t>,</m:t>
                    </m:r>
                    <m:r>
                      <w:rPr>
                        <w:rFonts w:ascii="Cambria Math" w:hAnsi="Cambria Math"/>
                      </w:rPr>
                      <m:t>f</m:t>
                    </m:r>
                  </m:sub>
                </m:sSub>
              </m:oMath>
            </m:oMathPara>
          </w:p>
        </w:tc>
        <w:tc>
          <w:tcPr>
            <w:tcW w:w="567" w:type="dxa"/>
          </w:tcPr>
          <w:p w14:paraId="3B7F2F13" w14:textId="4726DF22" w:rsidR="00E671ED" w:rsidRDefault="00E671ED" w:rsidP="0028554A">
            <w:pPr>
              <w:rPr>
                <w:rFonts w:asciiTheme="majorHAnsi" w:eastAsiaTheme="minorEastAsia" w:hAnsiTheme="majorHAnsi" w:cstheme="majorHAnsi"/>
                <w:sz w:val="21"/>
                <w:szCs w:val="21"/>
              </w:rPr>
            </w:pPr>
            <w:r>
              <w:rPr>
                <w:rFonts w:asciiTheme="majorHAnsi" w:eastAsiaTheme="minorEastAsia" w:hAnsiTheme="majorHAnsi" w:cstheme="majorHAnsi"/>
                <w:sz w:val="21"/>
                <w:szCs w:val="21"/>
              </w:rPr>
              <w:t>=</w:t>
            </w:r>
          </w:p>
        </w:tc>
        <w:tc>
          <w:tcPr>
            <w:tcW w:w="7246" w:type="dxa"/>
          </w:tcPr>
          <w:p w14:paraId="193DCAB0" w14:textId="597571FD" w:rsidR="00E671ED" w:rsidRDefault="007B49B6" w:rsidP="0028554A">
            <w:pPr>
              <w:rPr>
                <w:rFonts w:ascii="ArialMT" w:hAnsi="ArialMT"/>
                <w:sz w:val="21"/>
                <w:szCs w:val="21"/>
              </w:rPr>
            </w:pPr>
            <w:r>
              <w:rPr>
                <w:rFonts w:asciiTheme="majorHAnsi" w:eastAsiaTheme="minorEastAsia" w:hAnsiTheme="majorHAnsi" w:cstheme="majorHAnsi"/>
                <w:sz w:val="21"/>
                <w:szCs w:val="21"/>
              </w:rPr>
              <w:t>Share of households using fuel f (firewood or charcoal) in the baseline scenario (percentage)</w:t>
            </w:r>
            <w:r w:rsidR="00E671ED">
              <w:rPr>
                <w:rFonts w:ascii="ArialMT" w:hAnsi="ArialMT"/>
                <w:sz w:val="21"/>
                <w:szCs w:val="21"/>
              </w:rPr>
              <w:t xml:space="preserve">. </w:t>
            </w:r>
            <w:r w:rsidR="00A450E7">
              <w:rPr>
                <w:rFonts w:ascii="ArialMT" w:hAnsi="ArialMT"/>
                <w:sz w:val="21"/>
                <w:szCs w:val="21"/>
              </w:rPr>
              <w:t xml:space="preserve">A default value of 30% shall be applied for charcoal, and a default value of 70% shall be applied for </w:t>
            </w:r>
            <w:r w:rsidR="00F43531">
              <w:rPr>
                <w:rFonts w:ascii="ArialMT" w:hAnsi="ArialMT"/>
                <w:sz w:val="21"/>
                <w:szCs w:val="21"/>
              </w:rPr>
              <w:t>firewood</w:t>
            </w:r>
            <w:r w:rsidR="00A450E7">
              <w:rPr>
                <w:rFonts w:ascii="ArialMT" w:hAnsi="ArialMT"/>
                <w:sz w:val="21"/>
                <w:szCs w:val="21"/>
              </w:rPr>
              <w:t>.</w:t>
            </w:r>
            <w:r w:rsidR="00A450E7">
              <w:rPr>
                <w:rStyle w:val="FootnoteReference"/>
                <w:rFonts w:ascii="ArialMT" w:hAnsi="ArialMT"/>
                <w:sz w:val="21"/>
                <w:szCs w:val="21"/>
              </w:rPr>
              <w:footnoteReference w:id="5"/>
            </w:r>
            <w:r w:rsidR="00A450E7">
              <w:rPr>
                <w:rFonts w:ascii="ArialMT" w:hAnsi="ArialMT"/>
                <w:sz w:val="21"/>
                <w:szCs w:val="21"/>
              </w:rPr>
              <w:t xml:space="preserve"> </w:t>
            </w:r>
          </w:p>
        </w:tc>
      </w:tr>
      <w:tr w:rsidR="0028554A" w14:paraId="0F584827" w14:textId="77777777" w:rsidTr="00E451E2">
        <w:tc>
          <w:tcPr>
            <w:tcW w:w="1276" w:type="dxa"/>
          </w:tcPr>
          <w:p w14:paraId="08CB2691" w14:textId="02F21A1E" w:rsidR="0028554A" w:rsidRPr="00CB4007" w:rsidRDefault="00C837FE" w:rsidP="0028554A">
            <w:pPr>
              <w:spacing w:line="276" w:lineRule="auto"/>
              <w:rPr>
                <w:rFonts w:eastAsiaTheme="minorEastAsia"/>
                <w:sz w:val="21"/>
                <w:szCs w:val="21"/>
              </w:rPr>
            </w:pPr>
            <m:oMathPara>
              <m:oMathParaPr>
                <m:jc m:val="left"/>
              </m:oMathParaPr>
              <m:oMath>
                <m:sSub>
                  <m:sSubPr>
                    <m:ctrlPr>
                      <w:rPr>
                        <w:rFonts w:ascii="Cambria Math" w:hAnsi="Cambria Math"/>
                        <w:i/>
                        <w:sz w:val="21"/>
                        <w:szCs w:val="21"/>
                      </w:rPr>
                    </m:ctrlPr>
                  </m:sSubPr>
                  <m:e>
                    <m:r>
                      <w:rPr>
                        <w:rFonts w:ascii="Cambria Math" w:hAnsi="Cambria Math"/>
                        <w:sz w:val="21"/>
                        <w:szCs w:val="21"/>
                      </w:rPr>
                      <m:t>B</m:t>
                    </m:r>
                  </m:e>
                  <m:sub>
                    <m:r>
                      <w:rPr>
                        <w:rFonts w:ascii="Cambria Math" w:hAnsi="Cambria Math"/>
                        <w:sz w:val="21"/>
                        <w:szCs w:val="21"/>
                      </w:rPr>
                      <m:t>y</m:t>
                    </m:r>
                    <m:r>
                      <w:rPr>
                        <w:rFonts w:ascii="Cambria Math" w:hAnsi="Cambria Math"/>
                        <w:sz w:val="21"/>
                        <w:szCs w:val="21"/>
                      </w:rPr>
                      <m:t>,</m:t>
                    </m:r>
                    <m:r>
                      <w:rPr>
                        <w:rFonts w:ascii="Cambria Math" w:hAnsi="Cambria Math"/>
                        <w:sz w:val="21"/>
                        <w:szCs w:val="21"/>
                      </w:rPr>
                      <m:t>j</m:t>
                    </m:r>
                    <m:r>
                      <w:rPr>
                        <w:rFonts w:ascii="Cambria Math" w:hAnsi="Cambria Math"/>
                        <w:sz w:val="21"/>
                        <w:szCs w:val="21"/>
                      </w:rPr>
                      <m:t>,</m:t>
                    </m:r>
                    <m:r>
                      <w:rPr>
                        <w:rFonts w:ascii="Cambria Math" w:hAnsi="Cambria Math"/>
                        <w:sz w:val="21"/>
                        <w:szCs w:val="21"/>
                      </w:rPr>
                      <m:t>f</m:t>
                    </m:r>
                  </m:sub>
                </m:sSub>
              </m:oMath>
            </m:oMathPara>
          </w:p>
        </w:tc>
        <w:tc>
          <w:tcPr>
            <w:tcW w:w="567" w:type="dxa"/>
          </w:tcPr>
          <w:p w14:paraId="74934357" w14:textId="443AEA97" w:rsidR="0028554A" w:rsidRPr="00CB4007" w:rsidRDefault="0028554A" w:rsidP="0028554A">
            <w:pPr>
              <w:spacing w:line="276" w:lineRule="auto"/>
              <w:rPr>
                <w:rFonts w:asciiTheme="majorHAnsi" w:eastAsiaTheme="minorEastAsia" w:hAnsiTheme="majorHAnsi" w:cstheme="majorHAnsi"/>
                <w:sz w:val="21"/>
                <w:szCs w:val="21"/>
              </w:rPr>
            </w:pPr>
            <w:r w:rsidRPr="00CB4007">
              <w:rPr>
                <w:rFonts w:asciiTheme="majorHAnsi" w:eastAsiaTheme="minorEastAsia" w:hAnsiTheme="majorHAnsi" w:cstheme="majorHAnsi"/>
                <w:sz w:val="21"/>
                <w:szCs w:val="21"/>
              </w:rPr>
              <w:t>=</w:t>
            </w:r>
          </w:p>
        </w:tc>
        <w:tc>
          <w:tcPr>
            <w:tcW w:w="7246" w:type="dxa"/>
          </w:tcPr>
          <w:p w14:paraId="508B696D" w14:textId="58726837" w:rsidR="0028554A" w:rsidRPr="00CB4007" w:rsidRDefault="0028554A" w:rsidP="0028554A">
            <w:pPr>
              <w:spacing w:line="276" w:lineRule="auto"/>
              <w:rPr>
                <w:rFonts w:asciiTheme="majorHAnsi" w:eastAsiaTheme="minorEastAsia" w:hAnsiTheme="majorHAnsi" w:cstheme="majorHAnsi"/>
                <w:sz w:val="21"/>
                <w:szCs w:val="21"/>
              </w:rPr>
            </w:pPr>
            <w:r w:rsidRPr="00CB4007">
              <w:rPr>
                <w:rFonts w:asciiTheme="majorHAnsi" w:eastAsiaTheme="minorEastAsia" w:hAnsiTheme="majorHAnsi" w:cstheme="majorHAnsi"/>
                <w:sz w:val="21"/>
                <w:szCs w:val="21"/>
              </w:rPr>
              <w:t xml:space="preserve">Quantity of woody biomass that is substituted or displaced in year y </w:t>
            </w:r>
            <w:r>
              <w:rPr>
                <w:rFonts w:asciiTheme="majorHAnsi" w:eastAsiaTheme="minorEastAsia" w:hAnsiTheme="majorHAnsi" w:cstheme="majorHAnsi"/>
                <w:sz w:val="21"/>
                <w:szCs w:val="21"/>
              </w:rPr>
              <w:t xml:space="preserve">for batch j </w:t>
            </w:r>
            <w:r w:rsidRPr="00CB4007">
              <w:rPr>
                <w:rFonts w:asciiTheme="majorHAnsi" w:eastAsiaTheme="minorEastAsia" w:hAnsiTheme="majorHAnsi" w:cstheme="majorHAnsi"/>
                <w:sz w:val="21"/>
                <w:szCs w:val="21"/>
              </w:rPr>
              <w:t>(tonnes)</w:t>
            </w:r>
            <w:r w:rsidR="00E671ED">
              <w:rPr>
                <w:rFonts w:asciiTheme="majorHAnsi" w:eastAsiaTheme="minorEastAsia" w:hAnsiTheme="majorHAnsi" w:cstheme="majorHAnsi"/>
                <w:sz w:val="21"/>
                <w:szCs w:val="21"/>
              </w:rPr>
              <w:t xml:space="preserve"> for baseline fuel type f</w:t>
            </w:r>
            <w:r>
              <w:rPr>
                <w:rFonts w:asciiTheme="majorHAnsi" w:eastAsiaTheme="minorEastAsia" w:hAnsiTheme="majorHAnsi" w:cstheme="majorHAnsi"/>
                <w:sz w:val="21"/>
                <w:szCs w:val="21"/>
              </w:rPr>
              <w:t>.</w:t>
            </w:r>
          </w:p>
        </w:tc>
      </w:tr>
      <w:tr w:rsidR="00E82034" w14:paraId="605A6DE7" w14:textId="77777777">
        <w:tc>
          <w:tcPr>
            <w:tcW w:w="1276" w:type="dxa"/>
          </w:tcPr>
          <w:p w14:paraId="7F4FEC45" w14:textId="77777777" w:rsidR="00E82034" w:rsidRDefault="00E82034">
            <w:pPr>
              <w:spacing w:before="100" w:beforeAutospacing="1"/>
              <w:ind w:left="-567"/>
              <w:jc w:val="center"/>
              <w:rPr>
                <w:rFonts w:ascii="Arial" w:eastAsia="Arial" w:hAnsi="Arial" w:cs="Arial"/>
                <w:sz w:val="21"/>
                <w:szCs w:val="21"/>
              </w:rPr>
            </w:pPr>
            <w:r>
              <w:rPr>
                <w:rFonts w:ascii="Arial" w:eastAsia="Arial" w:hAnsi="Arial" w:cs="Arial"/>
                <w:sz w:val="21"/>
                <w:szCs w:val="21"/>
              </w:rPr>
              <w:t>0.95</w:t>
            </w:r>
          </w:p>
        </w:tc>
        <w:tc>
          <w:tcPr>
            <w:tcW w:w="567" w:type="dxa"/>
          </w:tcPr>
          <w:p w14:paraId="382817FD" w14:textId="77777777" w:rsidR="00E82034" w:rsidRDefault="00E82034">
            <w:pPr>
              <w:rPr>
                <w:rFonts w:eastAsiaTheme="minorEastAsia"/>
              </w:rPr>
            </w:pPr>
            <w:r>
              <w:rPr>
                <w:rFonts w:eastAsiaTheme="minorEastAsia"/>
              </w:rPr>
              <w:t xml:space="preserve">= </w:t>
            </w:r>
          </w:p>
        </w:tc>
        <w:tc>
          <w:tcPr>
            <w:tcW w:w="7246" w:type="dxa"/>
          </w:tcPr>
          <w:p w14:paraId="752D27BD" w14:textId="77777777" w:rsidR="00E82034" w:rsidRDefault="00E82034">
            <w:pPr>
              <w:rPr>
                <w:rFonts w:eastAsiaTheme="minorEastAsia"/>
              </w:rPr>
            </w:pPr>
            <w:r>
              <w:rPr>
                <w:rFonts w:eastAsiaTheme="minorEastAsia"/>
              </w:rPr>
              <w:t xml:space="preserve">Default factor to account for leakage </w:t>
            </w:r>
            <w:r w:rsidRPr="003E7C86">
              <w:rPr>
                <w:rFonts w:eastAsiaTheme="minorEastAsia"/>
              </w:rPr>
              <w:t>due to use/diversion of non-renewable woody biomass saved under the activity by non-activity households year y</w:t>
            </w:r>
            <w:r>
              <w:rPr>
                <w:rFonts w:eastAsiaTheme="minorEastAsia"/>
              </w:rPr>
              <w:t>.</w:t>
            </w:r>
          </w:p>
        </w:tc>
      </w:tr>
      <w:tr w:rsidR="0028554A" w14:paraId="1EF993D9" w14:textId="77777777" w:rsidTr="00E451E2">
        <w:tc>
          <w:tcPr>
            <w:tcW w:w="1276" w:type="dxa"/>
          </w:tcPr>
          <w:p w14:paraId="5F22E329" w14:textId="18D0169D" w:rsidR="0028554A" w:rsidRPr="00CB2412" w:rsidRDefault="00C837FE" w:rsidP="0028554A">
            <w:pPr>
              <w:rPr>
                <w:rFonts w:ascii="Arial" w:eastAsia="Arial" w:hAnsi="Arial" w:cs="Arial"/>
                <w:sz w:val="21"/>
                <w:szCs w:val="21"/>
              </w:rPr>
            </w:pPr>
            <m:oMathPara>
              <m:oMathParaPr>
                <m:jc m:val="left"/>
              </m:oMathParaPr>
              <m:oMath>
                <m:sSub>
                  <m:sSubPr>
                    <m:ctrlPr>
                      <w:rPr>
                        <w:rFonts w:ascii="Cambria Math" w:hAnsi="Cambria Math"/>
                        <w:i/>
                      </w:rPr>
                    </m:ctrlPr>
                  </m:sSubPr>
                  <m:e>
                    <m:r>
                      <w:rPr>
                        <w:rFonts w:ascii="Cambria Math" w:hAnsi="Cambria Math"/>
                      </w:rPr>
                      <m:t>μ</m:t>
                    </m:r>
                  </m:e>
                  <m:sub>
                    <m:r>
                      <w:rPr>
                        <w:rFonts w:ascii="Cambria Math" w:hAnsi="Cambria Math"/>
                      </w:rPr>
                      <m:t>y</m:t>
                    </m:r>
                    <m:r>
                      <w:rPr>
                        <w:rFonts w:ascii="Cambria Math" w:hAnsi="Cambria Math"/>
                      </w:rPr>
                      <m:t>,</m:t>
                    </m:r>
                    <m:r>
                      <w:rPr>
                        <w:rFonts w:ascii="Cambria Math" w:hAnsi="Cambria Math"/>
                      </w:rPr>
                      <m:t>j</m:t>
                    </m:r>
                  </m:sub>
                </m:sSub>
              </m:oMath>
            </m:oMathPara>
          </w:p>
        </w:tc>
        <w:tc>
          <w:tcPr>
            <w:tcW w:w="567" w:type="dxa"/>
          </w:tcPr>
          <w:p w14:paraId="587197C0" w14:textId="10DCEA23" w:rsidR="0028554A" w:rsidRPr="00CB4007" w:rsidRDefault="0028554A" w:rsidP="0028554A">
            <w:pPr>
              <w:rPr>
                <w:rFonts w:asciiTheme="majorHAnsi" w:eastAsiaTheme="minorEastAsia" w:hAnsiTheme="majorHAnsi" w:cstheme="majorHAnsi"/>
                <w:sz w:val="21"/>
                <w:szCs w:val="21"/>
              </w:rPr>
            </w:pPr>
            <w:r w:rsidRPr="00EB08E9">
              <w:rPr>
                <w:rFonts w:asciiTheme="majorHAnsi" w:eastAsiaTheme="minorEastAsia" w:hAnsiTheme="majorHAnsi" w:cstheme="majorHAnsi"/>
                <w:sz w:val="21"/>
                <w:szCs w:val="21"/>
              </w:rPr>
              <w:t>=</w:t>
            </w:r>
          </w:p>
        </w:tc>
        <w:tc>
          <w:tcPr>
            <w:tcW w:w="7246" w:type="dxa"/>
          </w:tcPr>
          <w:p w14:paraId="18D78442" w14:textId="5BE11FCD" w:rsidR="0028554A" w:rsidRPr="00CB4007" w:rsidRDefault="0028554A" w:rsidP="0028554A">
            <w:pPr>
              <w:rPr>
                <w:rFonts w:asciiTheme="majorHAnsi" w:eastAsiaTheme="minorEastAsia" w:hAnsiTheme="majorHAnsi" w:cstheme="majorHAnsi"/>
                <w:sz w:val="21"/>
                <w:szCs w:val="21"/>
              </w:rPr>
            </w:pPr>
            <w:r w:rsidRPr="00EB6AA9">
              <w:rPr>
                <w:rFonts w:asciiTheme="majorHAnsi" w:eastAsiaTheme="minorEastAsia" w:hAnsiTheme="majorHAnsi" w:cstheme="majorHAnsi"/>
                <w:sz w:val="21"/>
                <w:szCs w:val="21"/>
              </w:rPr>
              <w:t>Adjustment to account for any continued use of pre-</w:t>
            </w:r>
            <w:r w:rsidR="00C12BBE">
              <w:rPr>
                <w:rFonts w:asciiTheme="majorHAnsi" w:eastAsiaTheme="minorEastAsia" w:hAnsiTheme="majorHAnsi" w:cstheme="majorHAnsi"/>
                <w:sz w:val="21"/>
                <w:szCs w:val="21"/>
              </w:rPr>
              <w:t>activity devices</w:t>
            </w:r>
            <w:r>
              <w:rPr>
                <w:rFonts w:asciiTheme="majorHAnsi" w:eastAsiaTheme="minorEastAsia" w:hAnsiTheme="majorHAnsi" w:cstheme="majorHAnsi"/>
                <w:sz w:val="21"/>
                <w:szCs w:val="21"/>
              </w:rPr>
              <w:t xml:space="preserve"> for batch j</w:t>
            </w:r>
            <w:r w:rsidRPr="00EB6AA9">
              <w:rPr>
                <w:rFonts w:asciiTheme="majorHAnsi" w:eastAsiaTheme="minorEastAsia" w:hAnsiTheme="majorHAnsi" w:cstheme="majorHAnsi"/>
                <w:sz w:val="21"/>
                <w:szCs w:val="21"/>
              </w:rPr>
              <w:t xml:space="preserve"> (percentage).</w:t>
            </w:r>
            <w:r w:rsidRPr="00EB08E9">
              <w:rPr>
                <w:rStyle w:val="FootnoteReference"/>
                <w:rFonts w:cstheme="minorHAnsi"/>
                <w:sz w:val="20"/>
                <w:szCs w:val="20"/>
              </w:rPr>
              <w:t xml:space="preserve"> </w:t>
            </w:r>
          </w:p>
        </w:tc>
      </w:tr>
      <w:tr w:rsidR="0028554A" w14:paraId="659D6C0F" w14:textId="77777777" w:rsidTr="00E451E2">
        <w:tc>
          <w:tcPr>
            <w:tcW w:w="1276" w:type="dxa"/>
          </w:tcPr>
          <w:p w14:paraId="245A8F6D" w14:textId="1ECC28BB" w:rsidR="0028554A" w:rsidRPr="00CB4007" w:rsidRDefault="00C837FE" w:rsidP="0028554A">
            <w:pPr>
              <w:spacing w:line="276" w:lineRule="auto"/>
              <w:rPr>
                <w:rFonts w:eastAsiaTheme="minorEastAsia"/>
                <w:sz w:val="21"/>
                <w:szCs w:val="21"/>
              </w:rPr>
            </w:pPr>
            <m:oMath>
              <m:sSub>
                <m:sSubPr>
                  <m:ctrlPr>
                    <w:rPr>
                      <w:rFonts w:ascii="Cambria Math" w:hAnsi="Cambria Math"/>
                      <w:i/>
                      <w:sz w:val="21"/>
                      <w:szCs w:val="21"/>
                    </w:rPr>
                  </m:ctrlPr>
                </m:sSubPr>
                <m:e>
                  <m:r>
                    <w:rPr>
                      <w:rFonts w:ascii="Cambria Math" w:hAnsi="Cambria Math"/>
                      <w:sz w:val="21"/>
                      <w:szCs w:val="21"/>
                    </w:rPr>
                    <m:t>f</m:t>
                  </m:r>
                </m:e>
                <m:sub>
                  <m:r>
                    <w:rPr>
                      <w:rFonts w:ascii="Cambria Math" w:hAnsi="Cambria Math"/>
                      <w:sz w:val="21"/>
                      <w:szCs w:val="21"/>
                    </w:rPr>
                    <m:t>NRB</m:t>
                  </m:r>
                </m:sub>
              </m:sSub>
            </m:oMath>
            <w:r w:rsidR="0028554A" w:rsidRPr="00CB4007">
              <w:rPr>
                <w:rFonts w:ascii="Cambria Math" w:eastAsiaTheme="minorEastAsia" w:hAnsi="Cambria Math"/>
                <w:sz w:val="21"/>
                <w:szCs w:val="21"/>
              </w:rPr>
              <w:tab/>
            </w:r>
          </w:p>
        </w:tc>
        <w:tc>
          <w:tcPr>
            <w:tcW w:w="567" w:type="dxa"/>
          </w:tcPr>
          <w:p w14:paraId="413D1ED7" w14:textId="2346707C" w:rsidR="0028554A" w:rsidRPr="00CB4007" w:rsidRDefault="0028554A" w:rsidP="0028554A">
            <w:pPr>
              <w:spacing w:line="276" w:lineRule="auto"/>
              <w:rPr>
                <w:rFonts w:asciiTheme="majorHAnsi" w:eastAsiaTheme="minorEastAsia" w:hAnsiTheme="majorHAnsi" w:cstheme="majorHAnsi"/>
                <w:sz w:val="21"/>
                <w:szCs w:val="21"/>
              </w:rPr>
            </w:pPr>
            <w:r w:rsidRPr="00CB4007">
              <w:rPr>
                <w:rFonts w:asciiTheme="majorHAnsi" w:eastAsiaTheme="minorEastAsia" w:hAnsiTheme="majorHAnsi" w:cstheme="majorHAnsi"/>
                <w:sz w:val="21"/>
                <w:szCs w:val="21"/>
              </w:rPr>
              <w:t>=</w:t>
            </w:r>
          </w:p>
        </w:tc>
        <w:tc>
          <w:tcPr>
            <w:tcW w:w="7246" w:type="dxa"/>
          </w:tcPr>
          <w:p w14:paraId="60D4FA91" w14:textId="6C9E9451" w:rsidR="0028554A" w:rsidRPr="00CB4007" w:rsidRDefault="0028554A" w:rsidP="0028554A">
            <w:pPr>
              <w:spacing w:line="276" w:lineRule="auto"/>
              <w:rPr>
                <w:rFonts w:asciiTheme="majorHAnsi" w:eastAsiaTheme="minorEastAsia" w:hAnsiTheme="majorHAnsi" w:cstheme="majorHAnsi"/>
                <w:sz w:val="21"/>
                <w:szCs w:val="21"/>
              </w:rPr>
            </w:pPr>
            <w:r w:rsidRPr="00CB4007">
              <w:rPr>
                <w:rFonts w:asciiTheme="majorHAnsi" w:eastAsiaTheme="minorEastAsia" w:hAnsiTheme="majorHAnsi" w:cstheme="majorHAnsi"/>
                <w:sz w:val="21"/>
                <w:szCs w:val="21"/>
              </w:rPr>
              <w:t xml:space="preserve">Fraction of woody biomass used in the absence of the </w:t>
            </w:r>
            <w:r w:rsidR="00C12BBE">
              <w:rPr>
                <w:rFonts w:asciiTheme="majorHAnsi" w:eastAsiaTheme="minorEastAsia" w:hAnsiTheme="majorHAnsi" w:cstheme="majorHAnsi"/>
                <w:sz w:val="21"/>
                <w:szCs w:val="21"/>
              </w:rPr>
              <w:t>activity</w:t>
            </w:r>
            <w:r w:rsidRPr="00CB4007">
              <w:rPr>
                <w:rFonts w:asciiTheme="majorHAnsi" w:eastAsiaTheme="minorEastAsia" w:hAnsiTheme="majorHAnsi" w:cstheme="majorHAnsi"/>
                <w:sz w:val="21"/>
                <w:szCs w:val="21"/>
              </w:rPr>
              <w:t xml:space="preserve"> that can be established as non-renewable biomass (fraction or %)</w:t>
            </w:r>
            <w:r>
              <w:rPr>
                <w:rFonts w:asciiTheme="majorHAnsi" w:eastAsiaTheme="minorEastAsia" w:hAnsiTheme="majorHAnsi" w:cstheme="majorHAnsi"/>
                <w:sz w:val="21"/>
                <w:szCs w:val="21"/>
              </w:rPr>
              <w:t>.</w:t>
            </w:r>
          </w:p>
        </w:tc>
      </w:tr>
      <w:tr w:rsidR="0028554A" w14:paraId="494AB86F" w14:textId="77777777" w:rsidTr="00E451E2">
        <w:tc>
          <w:tcPr>
            <w:tcW w:w="1276" w:type="dxa"/>
          </w:tcPr>
          <w:p w14:paraId="47125DC5" w14:textId="3AF2FE80" w:rsidR="0028554A" w:rsidRPr="00CB4007" w:rsidRDefault="00C837FE" w:rsidP="0028554A">
            <w:pPr>
              <w:spacing w:line="276" w:lineRule="auto"/>
              <w:rPr>
                <w:rFonts w:eastAsiaTheme="minorEastAsia"/>
                <w:sz w:val="21"/>
                <w:szCs w:val="21"/>
              </w:rPr>
            </w:pPr>
            <m:oMathPara>
              <m:oMathParaPr>
                <m:jc m:val="left"/>
              </m:oMathParaPr>
              <m:oMath>
                <m:sSub>
                  <m:sSubPr>
                    <m:ctrlPr>
                      <w:rPr>
                        <w:rFonts w:ascii="Cambria Math" w:hAnsi="Cambria Math"/>
                        <w:i/>
                        <w:sz w:val="21"/>
                        <w:szCs w:val="21"/>
                      </w:rPr>
                    </m:ctrlPr>
                  </m:sSubPr>
                  <m:e>
                    <m:r>
                      <w:rPr>
                        <w:rFonts w:ascii="Cambria Math" w:hAnsi="Cambria Math"/>
                        <w:sz w:val="21"/>
                        <w:szCs w:val="21"/>
                      </w:rPr>
                      <m:t>NCV</m:t>
                    </m:r>
                  </m:e>
                  <m:sub>
                    <m:r>
                      <w:rPr>
                        <w:rFonts w:ascii="Cambria Math" w:hAnsi="Cambria Math"/>
                        <w:sz w:val="21"/>
                        <w:szCs w:val="21"/>
                      </w:rPr>
                      <m:t>biomass</m:t>
                    </m:r>
                    <m:r>
                      <w:rPr>
                        <w:rFonts w:ascii="Cambria Math" w:hAnsi="Cambria Math"/>
                        <w:sz w:val="21"/>
                        <w:szCs w:val="21"/>
                      </w:rPr>
                      <m:t>,</m:t>
                    </m:r>
                    <m:r>
                      <w:rPr>
                        <w:rFonts w:ascii="Cambria Math" w:hAnsi="Cambria Math"/>
                        <w:sz w:val="21"/>
                        <w:szCs w:val="21"/>
                      </w:rPr>
                      <m:t>f</m:t>
                    </m:r>
                  </m:sub>
                </m:sSub>
              </m:oMath>
            </m:oMathPara>
          </w:p>
        </w:tc>
        <w:tc>
          <w:tcPr>
            <w:tcW w:w="567" w:type="dxa"/>
          </w:tcPr>
          <w:p w14:paraId="26A4245C" w14:textId="6055FF6A" w:rsidR="0028554A" w:rsidRPr="00CB4007" w:rsidRDefault="0028554A" w:rsidP="0028554A">
            <w:pPr>
              <w:spacing w:line="276" w:lineRule="auto"/>
              <w:rPr>
                <w:rFonts w:asciiTheme="majorHAnsi" w:eastAsiaTheme="minorEastAsia" w:hAnsiTheme="majorHAnsi" w:cstheme="majorHAnsi"/>
                <w:sz w:val="21"/>
                <w:szCs w:val="21"/>
              </w:rPr>
            </w:pPr>
            <w:r w:rsidRPr="00CB4007">
              <w:rPr>
                <w:rFonts w:asciiTheme="majorHAnsi" w:eastAsiaTheme="minorEastAsia" w:hAnsiTheme="majorHAnsi" w:cstheme="majorHAnsi"/>
                <w:sz w:val="21"/>
                <w:szCs w:val="21"/>
              </w:rPr>
              <w:t>=</w:t>
            </w:r>
          </w:p>
        </w:tc>
        <w:tc>
          <w:tcPr>
            <w:tcW w:w="7246" w:type="dxa"/>
          </w:tcPr>
          <w:p w14:paraId="0213B671" w14:textId="5CF6ECE0" w:rsidR="0028554A" w:rsidRPr="00ED3F5E" w:rsidRDefault="0028554A" w:rsidP="00ED3F5E">
            <w:pPr>
              <w:rPr>
                <w:rFonts w:eastAsiaTheme="minorEastAsia" w:cstheme="minorHAnsi"/>
              </w:rPr>
            </w:pPr>
            <w:r w:rsidRPr="00CB4007">
              <w:rPr>
                <w:rFonts w:asciiTheme="majorHAnsi" w:eastAsiaTheme="minorEastAsia" w:hAnsiTheme="majorHAnsi" w:cstheme="majorHAnsi"/>
                <w:sz w:val="21"/>
                <w:szCs w:val="21"/>
              </w:rPr>
              <w:t>Net calorific value of the non-</w:t>
            </w:r>
            <w:r w:rsidRPr="00802DDF">
              <w:rPr>
                <w:rFonts w:asciiTheme="majorHAnsi" w:eastAsiaTheme="minorEastAsia" w:hAnsiTheme="majorHAnsi" w:cstheme="majorHAnsi"/>
                <w:sz w:val="21"/>
                <w:szCs w:val="21"/>
              </w:rPr>
              <w:t>renewable woody biomass that is substituted (TJ/tonne)</w:t>
            </w:r>
            <w:r w:rsidR="00E671ED" w:rsidRPr="00802DDF">
              <w:rPr>
                <w:rFonts w:asciiTheme="majorHAnsi" w:eastAsiaTheme="minorEastAsia" w:hAnsiTheme="majorHAnsi" w:cstheme="majorHAnsi"/>
                <w:sz w:val="21"/>
                <w:szCs w:val="21"/>
              </w:rPr>
              <w:t xml:space="preserve"> for baseline fuel type f</w:t>
            </w:r>
            <w:r w:rsidRPr="00802DDF">
              <w:rPr>
                <w:rFonts w:asciiTheme="majorHAnsi" w:eastAsiaTheme="minorEastAsia" w:hAnsiTheme="majorHAnsi" w:cstheme="majorHAnsi"/>
                <w:sz w:val="21"/>
                <w:szCs w:val="21"/>
              </w:rPr>
              <w:t>.</w:t>
            </w:r>
            <w:r w:rsidRPr="00ED3F5E">
              <w:rPr>
                <w:rFonts w:eastAsiaTheme="minorEastAsia" w:cstheme="minorHAnsi"/>
                <w:sz w:val="21"/>
                <w:szCs w:val="21"/>
              </w:rPr>
              <w:t xml:space="preserve"> </w:t>
            </w:r>
            <w:r w:rsidR="00802DDF">
              <w:rPr>
                <w:rFonts w:eastAsiaTheme="minorEastAsia" w:cstheme="minorHAnsi"/>
                <w:sz w:val="21"/>
                <w:szCs w:val="21"/>
              </w:rPr>
              <w:t>Default value for</w:t>
            </w:r>
            <w:r w:rsidR="00802DDF" w:rsidRPr="00ED3F5E">
              <w:rPr>
                <w:rFonts w:eastAsiaTheme="minorEastAsia" w:cstheme="minorHAnsi"/>
                <w:sz w:val="21"/>
                <w:szCs w:val="21"/>
              </w:rPr>
              <w:t xml:space="preserve"> </w:t>
            </w:r>
            <w:r w:rsidR="00F43531">
              <w:rPr>
                <w:rFonts w:eastAsiaTheme="minorEastAsia" w:cstheme="minorHAnsi"/>
                <w:sz w:val="21"/>
                <w:szCs w:val="21"/>
              </w:rPr>
              <w:t>firewood</w:t>
            </w:r>
            <w:r w:rsidR="00802DDF" w:rsidRPr="00ED3F5E">
              <w:rPr>
                <w:rFonts w:eastAsiaTheme="minorEastAsia" w:cstheme="minorHAnsi"/>
                <w:sz w:val="21"/>
                <w:szCs w:val="21"/>
              </w:rPr>
              <w:t>: 0.0156</w:t>
            </w:r>
            <w:r w:rsidR="00802DDF">
              <w:rPr>
                <w:rFonts w:eastAsiaTheme="minorEastAsia" w:cstheme="minorHAnsi"/>
                <w:sz w:val="21"/>
                <w:szCs w:val="21"/>
              </w:rPr>
              <w:t>TJ/T.</w:t>
            </w:r>
            <w:r w:rsidR="00802DDF" w:rsidRPr="00ED3F5E">
              <w:rPr>
                <w:rFonts w:eastAsiaTheme="minorEastAsia" w:cstheme="minorHAnsi"/>
                <w:sz w:val="21"/>
                <w:szCs w:val="21"/>
              </w:rPr>
              <w:t xml:space="preserve"> For charcoal: 0.029</w:t>
            </w:r>
            <w:r w:rsidR="00802DDF">
              <w:rPr>
                <w:rFonts w:eastAsiaTheme="minorEastAsia" w:cstheme="minorHAnsi"/>
                <w:sz w:val="21"/>
                <w:szCs w:val="21"/>
              </w:rPr>
              <w:t>TJ/T</w:t>
            </w:r>
            <w:r w:rsidR="00802DDF">
              <w:rPr>
                <w:rFonts w:eastAsiaTheme="minorEastAsia" w:cstheme="minorHAnsi"/>
              </w:rPr>
              <w:t>.</w:t>
            </w:r>
            <w:r w:rsidR="00802DDF">
              <w:rPr>
                <w:rStyle w:val="FootnoteReference"/>
                <w:rFonts w:eastAsiaTheme="minorEastAsia" w:cstheme="minorHAnsi"/>
              </w:rPr>
              <w:footnoteReference w:id="6"/>
            </w:r>
            <w:r w:rsidR="00802DDF">
              <w:rPr>
                <w:rFonts w:eastAsiaTheme="minorEastAsia" w:cstheme="minorHAnsi"/>
              </w:rPr>
              <w:t xml:space="preserve"> </w:t>
            </w:r>
          </w:p>
        </w:tc>
      </w:tr>
      <w:tr w:rsidR="0028554A" w14:paraId="7903C9EE" w14:textId="77777777" w:rsidTr="00E451E2">
        <w:tc>
          <w:tcPr>
            <w:tcW w:w="1276" w:type="dxa"/>
          </w:tcPr>
          <w:p w14:paraId="78C7EE7E" w14:textId="01823C08" w:rsidR="0028554A" w:rsidRPr="000C30E1" w:rsidRDefault="00C837FE" w:rsidP="0028554A">
            <w:pPr>
              <w:spacing w:before="100" w:beforeAutospacing="1" w:line="276" w:lineRule="auto"/>
              <w:ind w:left="-567"/>
              <w:rPr>
                <w:rFonts w:eastAsiaTheme="minorEastAsia"/>
                <w:sz w:val="21"/>
                <w:szCs w:val="21"/>
              </w:rPr>
            </w:pPr>
            <m:oMathPara>
              <m:oMathParaPr>
                <m:jc m:val="left"/>
              </m:oMathParaPr>
              <m:oMath>
                <m:sSub>
                  <m:sSubPr>
                    <m:ctrlPr>
                      <w:rPr>
                        <w:rFonts w:ascii="Cambria Math" w:hAnsi="Cambria Math"/>
                        <w:i/>
                        <w:sz w:val="21"/>
                        <w:szCs w:val="21"/>
                      </w:rPr>
                    </m:ctrlPr>
                  </m:sSubPr>
                  <m:e>
                    <m:r>
                      <w:rPr>
                        <w:rFonts w:ascii="Cambria Math" w:hAnsi="Cambria Math"/>
                        <w:sz w:val="21"/>
                        <w:szCs w:val="21"/>
                      </w:rPr>
                      <m:t>EF</m:t>
                    </m:r>
                  </m:e>
                  <m:sub>
                    <m:r>
                      <w:rPr>
                        <w:rFonts w:ascii="Cambria Math" w:hAnsi="Cambria Math"/>
                        <w:sz w:val="21"/>
                        <w:szCs w:val="21"/>
                      </w:rPr>
                      <m:t>CO</m:t>
                    </m:r>
                    <m:r>
                      <w:rPr>
                        <w:rFonts w:ascii="Cambria Math" w:hAnsi="Cambria Math"/>
                        <w:sz w:val="21"/>
                        <w:szCs w:val="21"/>
                      </w:rPr>
                      <m:t>2,</m:t>
                    </m:r>
                    <m:r>
                      <w:rPr>
                        <w:rFonts w:ascii="Cambria Math" w:hAnsi="Cambria Math"/>
                        <w:sz w:val="21"/>
                        <w:szCs w:val="21"/>
                      </w:rPr>
                      <m:t>f</m:t>
                    </m:r>
                  </m:sub>
                </m:sSub>
              </m:oMath>
            </m:oMathPara>
          </w:p>
        </w:tc>
        <w:tc>
          <w:tcPr>
            <w:tcW w:w="567" w:type="dxa"/>
          </w:tcPr>
          <w:p w14:paraId="29154A57" w14:textId="5E347274" w:rsidR="0028554A" w:rsidRPr="00CB4007" w:rsidRDefault="0028554A" w:rsidP="0028554A">
            <w:pPr>
              <w:spacing w:line="276" w:lineRule="auto"/>
              <w:rPr>
                <w:rFonts w:asciiTheme="majorHAnsi" w:eastAsiaTheme="minorEastAsia" w:hAnsiTheme="majorHAnsi" w:cstheme="majorHAnsi"/>
                <w:sz w:val="21"/>
                <w:szCs w:val="21"/>
              </w:rPr>
            </w:pPr>
            <w:r w:rsidRPr="00CB4007">
              <w:rPr>
                <w:rFonts w:asciiTheme="majorHAnsi" w:eastAsiaTheme="minorEastAsia" w:hAnsiTheme="majorHAnsi" w:cstheme="majorHAnsi"/>
                <w:sz w:val="21"/>
                <w:szCs w:val="21"/>
              </w:rPr>
              <w:t>=</w:t>
            </w:r>
          </w:p>
        </w:tc>
        <w:tc>
          <w:tcPr>
            <w:tcW w:w="7246" w:type="dxa"/>
          </w:tcPr>
          <w:p w14:paraId="30D1BB1B" w14:textId="74FB112E" w:rsidR="0028554A" w:rsidRPr="00CB4007" w:rsidRDefault="000C30E1" w:rsidP="0028554A">
            <w:pPr>
              <w:spacing w:line="276" w:lineRule="auto"/>
              <w:rPr>
                <w:rFonts w:asciiTheme="majorHAnsi" w:eastAsiaTheme="minorEastAsia" w:hAnsiTheme="majorHAnsi" w:cstheme="majorHAnsi"/>
                <w:sz w:val="21"/>
                <w:szCs w:val="21"/>
              </w:rPr>
            </w:pPr>
            <w:r>
              <w:rPr>
                <w:rFonts w:asciiTheme="majorHAnsi" w:eastAsiaTheme="minorEastAsia" w:hAnsiTheme="majorHAnsi" w:cstheme="majorHAnsi"/>
                <w:sz w:val="21"/>
                <w:szCs w:val="21"/>
              </w:rPr>
              <w:t xml:space="preserve">CO2 </w:t>
            </w:r>
            <w:r w:rsidR="0028554A" w:rsidRPr="00CB4007">
              <w:rPr>
                <w:rFonts w:asciiTheme="majorHAnsi" w:eastAsiaTheme="minorEastAsia" w:hAnsiTheme="majorHAnsi" w:cstheme="majorHAnsi"/>
                <w:sz w:val="21"/>
                <w:szCs w:val="21"/>
              </w:rPr>
              <w:t xml:space="preserve">Emission factor </w:t>
            </w:r>
            <w:r w:rsidR="0028554A">
              <w:rPr>
                <w:rFonts w:asciiTheme="majorHAnsi" w:eastAsiaTheme="minorEastAsia" w:hAnsiTheme="majorHAnsi" w:cstheme="majorHAnsi"/>
                <w:sz w:val="21"/>
                <w:szCs w:val="21"/>
              </w:rPr>
              <w:t>of the fuel that is substituted or reduced</w:t>
            </w:r>
            <w:r w:rsidR="00E671ED">
              <w:rPr>
                <w:rFonts w:asciiTheme="majorHAnsi" w:eastAsiaTheme="minorEastAsia" w:hAnsiTheme="majorHAnsi" w:cstheme="majorHAnsi"/>
                <w:sz w:val="21"/>
                <w:szCs w:val="21"/>
              </w:rPr>
              <w:t xml:space="preserve"> for baseline fuel type f</w:t>
            </w:r>
            <w:r w:rsidR="0028554A">
              <w:rPr>
                <w:rFonts w:asciiTheme="majorHAnsi" w:eastAsiaTheme="minorEastAsia" w:hAnsiTheme="majorHAnsi" w:cstheme="majorHAnsi"/>
                <w:sz w:val="21"/>
                <w:szCs w:val="21"/>
              </w:rPr>
              <w:t>.</w:t>
            </w:r>
            <w:r>
              <w:rPr>
                <w:rFonts w:asciiTheme="majorHAnsi" w:eastAsiaTheme="minorEastAsia" w:hAnsiTheme="majorHAnsi" w:cstheme="majorHAnsi"/>
                <w:sz w:val="21"/>
                <w:szCs w:val="21"/>
              </w:rPr>
              <w:t xml:space="preserve"> </w:t>
            </w:r>
            <w:proofErr w:type="gramStart"/>
            <w:r w:rsidRPr="00E451E2">
              <w:rPr>
                <w:rFonts w:asciiTheme="majorHAnsi" w:eastAsiaTheme="minorEastAsia" w:hAnsiTheme="majorHAnsi" w:cstheme="majorHAnsi"/>
                <w:sz w:val="21"/>
                <w:szCs w:val="21"/>
              </w:rPr>
              <w:t xml:space="preserve">Use  </w:t>
            </w:r>
            <w:r w:rsidR="00436A34">
              <w:rPr>
                <w:rFonts w:asciiTheme="majorHAnsi" w:eastAsiaTheme="minorEastAsia" w:hAnsiTheme="majorHAnsi" w:cstheme="majorHAnsi"/>
                <w:sz w:val="21"/>
                <w:szCs w:val="21"/>
              </w:rPr>
              <w:t>IPCC</w:t>
            </w:r>
            <w:proofErr w:type="gramEnd"/>
            <w:r w:rsidR="00436A34">
              <w:rPr>
                <w:rFonts w:asciiTheme="majorHAnsi" w:eastAsiaTheme="minorEastAsia" w:hAnsiTheme="majorHAnsi" w:cstheme="majorHAnsi"/>
                <w:sz w:val="21"/>
                <w:szCs w:val="21"/>
              </w:rPr>
              <w:t xml:space="preserve"> </w:t>
            </w:r>
            <w:r w:rsidRPr="00E451E2">
              <w:rPr>
                <w:rFonts w:asciiTheme="majorHAnsi" w:eastAsiaTheme="minorEastAsia" w:hAnsiTheme="majorHAnsi" w:cstheme="majorHAnsi"/>
                <w:sz w:val="21"/>
                <w:szCs w:val="21"/>
              </w:rPr>
              <w:t>default value of 112 t CO2/TJ</w:t>
            </w:r>
            <w:r w:rsidR="00436A34">
              <w:rPr>
                <w:rFonts w:asciiTheme="majorHAnsi" w:eastAsiaTheme="minorEastAsia" w:hAnsiTheme="majorHAnsi" w:cstheme="majorHAnsi"/>
                <w:sz w:val="21"/>
                <w:szCs w:val="21"/>
              </w:rPr>
              <w:t xml:space="preserve"> as emission factor for woody biomass</w:t>
            </w:r>
            <w:r w:rsidRPr="00E451E2">
              <w:rPr>
                <w:rFonts w:asciiTheme="majorHAnsi" w:eastAsiaTheme="minorEastAsia" w:hAnsiTheme="majorHAnsi" w:cstheme="majorHAnsi"/>
                <w:sz w:val="21"/>
                <w:szCs w:val="21"/>
              </w:rPr>
              <w:t>.</w:t>
            </w:r>
            <w:r w:rsidR="0028554A">
              <w:rPr>
                <w:rFonts w:asciiTheme="majorHAnsi" w:eastAsiaTheme="minorEastAsia" w:hAnsiTheme="majorHAnsi" w:cstheme="majorHAnsi"/>
                <w:sz w:val="21"/>
                <w:szCs w:val="21"/>
              </w:rPr>
              <w:t xml:space="preserve"> </w:t>
            </w:r>
            <w:r w:rsidR="00436A34">
              <w:rPr>
                <w:rFonts w:asciiTheme="majorHAnsi" w:eastAsiaTheme="minorEastAsia" w:hAnsiTheme="majorHAnsi" w:cstheme="majorHAnsi"/>
                <w:sz w:val="21"/>
                <w:szCs w:val="21"/>
              </w:rPr>
              <w:t xml:space="preserve">Use IPCC default value of 165 </w:t>
            </w:r>
            <w:r w:rsidR="00436A34" w:rsidRPr="00E451E2">
              <w:rPr>
                <w:rFonts w:asciiTheme="majorHAnsi" w:eastAsiaTheme="minorEastAsia" w:hAnsiTheme="majorHAnsi" w:cstheme="majorHAnsi"/>
                <w:sz w:val="21"/>
                <w:szCs w:val="21"/>
              </w:rPr>
              <w:t>t CO2/TJ</w:t>
            </w:r>
            <w:r w:rsidR="00436A34">
              <w:rPr>
                <w:rFonts w:asciiTheme="majorHAnsi" w:eastAsiaTheme="minorEastAsia" w:hAnsiTheme="majorHAnsi" w:cstheme="majorHAnsi"/>
                <w:sz w:val="21"/>
                <w:szCs w:val="21"/>
              </w:rPr>
              <w:t xml:space="preserve"> as emission factor for charcoal. </w:t>
            </w:r>
          </w:p>
        </w:tc>
      </w:tr>
      <w:tr w:rsidR="000C30E1" w14:paraId="6E6D7BEA" w14:textId="77777777" w:rsidTr="00E451E2">
        <w:tc>
          <w:tcPr>
            <w:tcW w:w="1276" w:type="dxa"/>
          </w:tcPr>
          <w:p w14:paraId="72601064" w14:textId="21872A21" w:rsidR="000C30E1" w:rsidRPr="000C30E1" w:rsidRDefault="00C837FE" w:rsidP="009B4ECC">
            <w:pPr>
              <w:spacing w:before="100" w:beforeAutospacing="1"/>
              <w:ind w:left="-567"/>
              <w:jc w:val="right"/>
              <w:rPr>
                <w:rFonts w:ascii="Arial" w:eastAsia="Arial" w:hAnsi="Arial" w:cs="Arial"/>
                <w:sz w:val="21"/>
                <w:szCs w:val="21"/>
              </w:rPr>
            </w:pPr>
            <m:oMathPara>
              <m:oMathParaPr>
                <m:jc m:val="left"/>
              </m:oMathParaPr>
              <m:oMath>
                <m:sSub>
                  <m:sSubPr>
                    <m:ctrlPr>
                      <w:rPr>
                        <w:rFonts w:ascii="Cambria Math" w:hAnsi="Cambria Math"/>
                        <w:i/>
                        <w:sz w:val="21"/>
                        <w:szCs w:val="21"/>
                      </w:rPr>
                    </m:ctrlPr>
                  </m:sSubPr>
                  <m:e>
                    <m:r>
                      <w:rPr>
                        <w:rFonts w:ascii="Cambria Math" w:hAnsi="Cambria Math"/>
                        <w:sz w:val="21"/>
                        <w:szCs w:val="21"/>
                      </w:rPr>
                      <m:t>EF</m:t>
                    </m:r>
                  </m:e>
                  <m:sub>
                    <m:r>
                      <w:rPr>
                        <w:rFonts w:ascii="Cambria Math" w:hAnsi="Cambria Math"/>
                        <w:sz w:val="21"/>
                        <w:szCs w:val="21"/>
                      </w:rPr>
                      <m:t>Non</m:t>
                    </m:r>
                    <m:r>
                      <w:rPr>
                        <w:rFonts w:ascii="Cambria Math" w:hAnsi="Cambria Math"/>
                        <w:sz w:val="21"/>
                        <w:szCs w:val="21"/>
                      </w:rPr>
                      <m:t>-</m:t>
                    </m:r>
                    <m:r>
                      <w:rPr>
                        <w:rFonts w:ascii="Cambria Math" w:hAnsi="Cambria Math"/>
                        <w:sz w:val="21"/>
                        <w:szCs w:val="21"/>
                      </w:rPr>
                      <m:t>CO</m:t>
                    </m:r>
                    <m:r>
                      <w:rPr>
                        <w:rFonts w:ascii="Cambria Math" w:hAnsi="Cambria Math"/>
                        <w:sz w:val="21"/>
                        <w:szCs w:val="21"/>
                      </w:rPr>
                      <m:t>2,</m:t>
                    </m:r>
                    <m:r>
                      <w:rPr>
                        <w:rFonts w:ascii="Cambria Math" w:hAnsi="Cambria Math"/>
                        <w:sz w:val="21"/>
                        <w:szCs w:val="21"/>
                      </w:rPr>
                      <m:t>f</m:t>
                    </m:r>
                  </m:sub>
                </m:sSub>
              </m:oMath>
            </m:oMathPara>
          </w:p>
        </w:tc>
        <w:tc>
          <w:tcPr>
            <w:tcW w:w="567" w:type="dxa"/>
          </w:tcPr>
          <w:p w14:paraId="6A61AE1B" w14:textId="20934EAF" w:rsidR="000C30E1" w:rsidRPr="00CB4007" w:rsidRDefault="000C30E1" w:rsidP="000C30E1">
            <w:pPr>
              <w:rPr>
                <w:rFonts w:asciiTheme="majorHAnsi" w:eastAsiaTheme="minorEastAsia" w:hAnsiTheme="majorHAnsi" w:cstheme="majorHAnsi"/>
                <w:sz w:val="21"/>
                <w:szCs w:val="21"/>
              </w:rPr>
            </w:pPr>
            <w:r>
              <w:rPr>
                <w:rFonts w:eastAsiaTheme="minorEastAsia"/>
              </w:rPr>
              <w:t xml:space="preserve">= </w:t>
            </w:r>
          </w:p>
        </w:tc>
        <w:tc>
          <w:tcPr>
            <w:tcW w:w="7246" w:type="dxa"/>
          </w:tcPr>
          <w:p w14:paraId="406143A9" w14:textId="5ECF0CBE" w:rsidR="000C30E1" w:rsidRPr="00ED3F5E" w:rsidRDefault="000C30E1" w:rsidP="000C30E1">
            <w:pPr>
              <w:rPr>
                <w:rFonts w:eastAsiaTheme="minorEastAsia" w:cstheme="minorHAnsi"/>
                <w:sz w:val="21"/>
                <w:szCs w:val="21"/>
              </w:rPr>
            </w:pPr>
            <w:r w:rsidRPr="00F43531">
              <w:rPr>
                <w:rFonts w:eastAsiaTheme="minorEastAsia" w:cstheme="minorHAnsi"/>
              </w:rPr>
              <w:t>Non-CO</w:t>
            </w:r>
            <w:r w:rsidRPr="00F43531">
              <w:rPr>
                <w:rFonts w:eastAsiaTheme="minorEastAsia" w:cstheme="minorHAnsi"/>
                <w:vertAlign w:val="subscript"/>
              </w:rPr>
              <w:t xml:space="preserve">2 </w:t>
            </w:r>
            <w:r w:rsidRPr="00F43531">
              <w:rPr>
                <w:rFonts w:eastAsiaTheme="minorEastAsia" w:cstheme="minorHAnsi"/>
              </w:rPr>
              <w:t>emission factor of baseline fuel</w:t>
            </w:r>
            <w:r w:rsidR="00F43531">
              <w:rPr>
                <w:rFonts w:eastAsiaTheme="minorEastAsia" w:cstheme="minorHAnsi"/>
              </w:rPr>
              <w:t xml:space="preserve"> type f</w:t>
            </w:r>
            <w:r w:rsidRPr="00F43531">
              <w:rPr>
                <w:rFonts w:eastAsiaTheme="minorEastAsia" w:cstheme="minorHAnsi"/>
              </w:rPr>
              <w:t xml:space="preserve">. Use </w:t>
            </w:r>
            <w:r w:rsidR="00436A34" w:rsidRPr="00F43531">
              <w:rPr>
                <w:rFonts w:eastAsiaTheme="minorEastAsia" w:cstheme="minorHAnsi"/>
              </w:rPr>
              <w:t xml:space="preserve">IPCC default </w:t>
            </w:r>
            <w:r w:rsidRPr="00F43531">
              <w:rPr>
                <w:rFonts w:eastAsiaTheme="minorEastAsia" w:cstheme="minorHAnsi"/>
              </w:rPr>
              <w:t>value of 9.46 t CO</w:t>
            </w:r>
            <w:r w:rsidRPr="00F43531">
              <w:rPr>
                <w:rFonts w:eastAsiaTheme="minorEastAsia" w:cstheme="minorHAnsi"/>
                <w:vertAlign w:val="subscript"/>
              </w:rPr>
              <w:t>2</w:t>
            </w:r>
            <w:r w:rsidRPr="00F43531">
              <w:rPr>
                <w:rFonts w:eastAsiaTheme="minorEastAsia" w:cstheme="minorHAnsi"/>
              </w:rPr>
              <w:t>e/TJ for wood.</w:t>
            </w:r>
            <w:r w:rsidR="00436A34" w:rsidRPr="00F43531">
              <w:rPr>
                <w:rFonts w:eastAsiaTheme="minorEastAsia" w:cstheme="minorHAnsi"/>
              </w:rPr>
              <w:t xml:space="preserve"> </w:t>
            </w:r>
            <w:r w:rsidR="00436A34" w:rsidRPr="00ED3F5E">
              <w:rPr>
                <w:rFonts w:eastAsiaTheme="minorEastAsia" w:cstheme="minorHAnsi"/>
                <w:sz w:val="21"/>
                <w:szCs w:val="21"/>
              </w:rPr>
              <w:t>Use default IPCC value of 44.3 t CO2/TJ as emission factor for charcoal.</w:t>
            </w:r>
          </w:p>
        </w:tc>
      </w:tr>
    </w:tbl>
    <w:p w14:paraId="198B86D4" w14:textId="77777777" w:rsidR="00291FF4" w:rsidRPr="00ED3F5E" w:rsidRDefault="00291FF4" w:rsidP="00F3017B">
      <w:pPr>
        <w:tabs>
          <w:tab w:val="left" w:pos="7513"/>
        </w:tabs>
        <w:rPr>
          <w:rFonts w:eastAsiaTheme="minorEastAsia"/>
          <w:lang w:val="en-US"/>
        </w:rPr>
      </w:pPr>
    </w:p>
    <w:p w14:paraId="4A78584F" w14:textId="54C0CFCB" w:rsidR="00291FF4" w:rsidRPr="00291FF4" w:rsidRDefault="00110AF1" w:rsidP="00F3017B">
      <w:pPr>
        <w:tabs>
          <w:tab w:val="left" w:pos="7513"/>
        </w:tabs>
        <w:rPr>
          <w:b/>
          <w:bCs/>
        </w:rPr>
      </w:pPr>
      <w:r>
        <w:rPr>
          <w:rFonts w:eastAsiaTheme="minorEastAsia"/>
          <w:b/>
          <w:bCs/>
        </w:rPr>
        <w:t xml:space="preserve">7.1.  </w:t>
      </w:r>
      <w:r w:rsidR="00291FF4" w:rsidRPr="00291FF4">
        <w:rPr>
          <w:rFonts w:eastAsiaTheme="minorEastAsia"/>
          <w:b/>
          <w:bCs/>
        </w:rPr>
        <w:t xml:space="preserve">Determining </w:t>
      </w:r>
      <w:r w:rsidR="00291FF4" w:rsidRPr="00291FF4">
        <w:rPr>
          <w:b/>
          <w:bCs/>
          <w:i/>
        </w:rPr>
        <w:t>B</w:t>
      </w:r>
      <w:r w:rsidR="00291FF4" w:rsidRPr="00291FF4">
        <w:rPr>
          <w:b/>
          <w:bCs/>
          <w:i/>
          <w:vertAlign w:val="subscript"/>
        </w:rPr>
        <w:t>y</w:t>
      </w:r>
      <w:r w:rsidR="00291FF4" w:rsidRPr="00291FF4">
        <w:rPr>
          <w:b/>
          <w:bCs/>
          <w:iCs/>
        </w:rPr>
        <w:t xml:space="preserve"> </w:t>
      </w:r>
      <w:r w:rsidR="00291FF4" w:rsidRPr="00291FF4">
        <w:rPr>
          <w:b/>
          <w:bCs/>
        </w:rPr>
        <w:t xml:space="preserve">from the implementation of renewable fuel cookstoves: </w:t>
      </w:r>
    </w:p>
    <w:p w14:paraId="73287D5E" w14:textId="77777777" w:rsidR="00110AF1" w:rsidRDefault="00110AF1" w:rsidP="00F3017B">
      <w:pPr>
        <w:rPr>
          <w:rFonts w:eastAsiaTheme="minorEastAsia"/>
          <w:b/>
          <w:bCs/>
        </w:rPr>
      </w:pPr>
    </w:p>
    <w:p w14:paraId="2B575109" w14:textId="1AACC982" w:rsidR="00291FF4" w:rsidRPr="00291FF4" w:rsidRDefault="00291FF4" w:rsidP="00ED3F5E">
      <w:pPr>
        <w:rPr>
          <w:rFonts w:eastAsiaTheme="minorEastAsia"/>
          <w:b/>
          <w:bCs/>
        </w:rPr>
      </w:pPr>
      <w:r w:rsidRPr="00291FF4">
        <w:rPr>
          <w:rFonts w:eastAsiaTheme="minorEastAsia"/>
          <w:b/>
          <w:bCs/>
        </w:rPr>
        <w:t>Option 1:</w:t>
      </w:r>
      <w:r w:rsidR="00D72DB8">
        <w:rPr>
          <w:rFonts w:eastAsiaTheme="minorEastAsia"/>
          <w:b/>
          <w:bCs/>
        </w:rPr>
        <w:t xml:space="preserve"> </w:t>
      </w:r>
      <w:r w:rsidR="007B008D">
        <w:rPr>
          <w:rFonts w:eastAsiaTheme="minorEastAsia"/>
          <w:b/>
          <w:bCs/>
        </w:rPr>
        <w:t>Based on number of households served</w:t>
      </w:r>
      <w:r w:rsidR="00C2494A">
        <w:rPr>
          <w:rFonts w:eastAsiaTheme="minorEastAsia"/>
          <w:b/>
          <w:bCs/>
        </w:rPr>
        <w:t xml:space="preserve"> and average consumption before and after </w:t>
      </w:r>
      <w:r w:rsidR="00C12BBE">
        <w:rPr>
          <w:rFonts w:eastAsiaTheme="minorEastAsia"/>
          <w:b/>
          <w:bCs/>
        </w:rPr>
        <w:t>activity</w:t>
      </w:r>
      <w:r w:rsidR="00C2494A">
        <w:rPr>
          <w:rFonts w:eastAsiaTheme="minorEastAsia"/>
          <w:b/>
          <w:bCs/>
        </w:rPr>
        <w:t xml:space="preserve"> implementation</w:t>
      </w:r>
    </w:p>
    <w:p w14:paraId="4385AF70" w14:textId="5086528F" w:rsidR="00CB4007" w:rsidRPr="00820875" w:rsidRDefault="00CB4007" w:rsidP="00ED3F5E">
      <w:pPr>
        <w:rPr>
          <w:rFonts w:eastAsiaTheme="minorEastAsia"/>
        </w:rPr>
      </w:pPr>
      <w:r w:rsidRPr="00820875">
        <w:rPr>
          <w:rFonts w:ascii="Cambria Math" w:hAnsi="Cambria Math"/>
          <w:i/>
        </w:rPr>
        <w:t>B</w:t>
      </w:r>
      <w:r w:rsidRPr="00820875">
        <w:rPr>
          <w:rFonts w:ascii="Cambria Math" w:hAnsi="Cambria Math"/>
          <w:i/>
          <w:vertAlign w:val="subscript"/>
        </w:rPr>
        <w:t>y</w:t>
      </w:r>
      <w:r w:rsidR="00291FF4" w:rsidRPr="00820875">
        <w:rPr>
          <w:rFonts w:ascii="Cambria Math" w:hAnsi="Cambria Math"/>
          <w:iCs/>
        </w:rPr>
        <w:t xml:space="preserve"> </w:t>
      </w:r>
      <w:r w:rsidRPr="00291FF4">
        <w:t>is</w:t>
      </w:r>
      <w:r>
        <w:t xml:space="preserve"> calculated as the product of the number of households using cookstoves distributed under the activity multiplied by the estimate of average annual consumption of woody biomass per household that is displaced by the activity: </w:t>
      </w:r>
    </w:p>
    <w:p w14:paraId="3C9A8F13" w14:textId="77777777" w:rsidR="00850680" w:rsidRPr="00291FF4" w:rsidRDefault="00850680" w:rsidP="00F3017B">
      <w:pPr>
        <w:rPr>
          <w:rFonts w:eastAsiaTheme="minorEastAsia"/>
        </w:rPr>
      </w:pPr>
    </w:p>
    <w:p w14:paraId="02A2DDF3" w14:textId="441A5991" w:rsidR="003929E1" w:rsidRDefault="00110AF1" w:rsidP="00F3017B">
      <w:pPr>
        <w:tabs>
          <w:tab w:val="left" w:pos="7655"/>
        </w:tabs>
        <w:rPr>
          <w:rFonts w:eastAsiaTheme="minorEastAsia"/>
          <w:i/>
        </w:rPr>
      </w:pPr>
      <m:oMath>
        <m:r>
          <w:rPr>
            <w:rFonts w:ascii="Cambria Math" w:hAnsi="Cambria Math"/>
          </w:rPr>
          <m:t xml:space="preserve">                                                    </m:t>
        </m:r>
        <m:sSub>
          <m:sSubPr>
            <m:ctrlPr>
              <w:rPr>
                <w:rFonts w:ascii="Cambria Math" w:hAnsi="Cambria Math"/>
                <w:i/>
              </w:rPr>
            </m:ctrlPr>
          </m:sSubPr>
          <m:e>
            <m:r>
              <w:rPr>
                <w:rFonts w:ascii="Cambria Math" w:hAnsi="Cambria Math"/>
              </w:rPr>
              <m:t>B</m:t>
            </m:r>
          </m:e>
          <m:sub>
            <m:r>
              <w:rPr>
                <w:rFonts w:ascii="Cambria Math" w:hAnsi="Cambria Math"/>
              </w:rPr>
              <m:t>y</m:t>
            </m:r>
          </m:sub>
        </m:sSub>
        <m:r>
          <w:rPr>
            <w:rFonts w:ascii="Cambria Math" w:hAnsi="Cambria Math"/>
          </w:rPr>
          <m:t xml:space="preserve"> = </m:t>
        </m:r>
        <m:nary>
          <m:naryPr>
            <m:chr m:val="∑"/>
            <m:limLoc m:val="undOvr"/>
            <m:supHide m:val="1"/>
            <m:ctrlPr>
              <w:rPr>
                <w:rFonts w:ascii="Cambria Math" w:hAnsi="Cambria Math"/>
                <w:i/>
              </w:rPr>
            </m:ctrlPr>
          </m:naryPr>
          <m:sub>
            <m:r>
              <w:rPr>
                <w:rFonts w:ascii="Cambria Math" w:hAnsi="Cambria Math"/>
              </w:rPr>
              <m:t>j,f</m:t>
            </m:r>
          </m:sub>
          <m:sup/>
          <m:e>
            <m:sSub>
              <m:sSubPr>
                <m:ctrlPr>
                  <w:rPr>
                    <w:rFonts w:ascii="Cambria Math" w:hAnsi="Cambria Math"/>
                    <w:i/>
                  </w:rPr>
                </m:ctrlPr>
              </m:sSubPr>
              <m:e>
                <m:r>
                  <w:rPr>
                    <w:rFonts w:ascii="Cambria Math" w:hAnsi="Cambria Math"/>
                  </w:rPr>
                  <m:t xml:space="preserve"> N</m:t>
                </m:r>
              </m:e>
              <m:sub>
                <m:r>
                  <w:rPr>
                    <w:rFonts w:ascii="Cambria Math" w:hAnsi="Cambria Math"/>
                  </w:rPr>
                  <m:t>y,j</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y,j</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BL,HH,f</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baseline,f</m:t>
                </m:r>
              </m:sub>
            </m:sSub>
          </m:e>
        </m:nary>
      </m:oMath>
      <w:r w:rsidR="003929E1" w:rsidRPr="00572458">
        <w:rPr>
          <w:rFonts w:eastAsiaTheme="minorEastAsia"/>
          <w:i/>
          <w:vertAlign w:val="subscript"/>
        </w:rPr>
        <w:tab/>
      </w:r>
      <w:r w:rsidR="003929E1" w:rsidRPr="00572458">
        <w:rPr>
          <w:rFonts w:eastAsiaTheme="minorEastAsia"/>
          <w:i/>
        </w:rPr>
        <w:t xml:space="preserve">Equation </w:t>
      </w:r>
      <w:r w:rsidR="002C0773">
        <w:rPr>
          <w:rFonts w:eastAsiaTheme="minorEastAsia"/>
          <w:i/>
        </w:rPr>
        <w:t>3</w:t>
      </w:r>
    </w:p>
    <w:p w14:paraId="7D28124C" w14:textId="77777777" w:rsidR="00CB4007" w:rsidRDefault="00CB4007" w:rsidP="00F3017B">
      <w:pPr>
        <w:tabs>
          <w:tab w:val="left" w:pos="7655"/>
        </w:tabs>
        <w:rPr>
          <w:rFonts w:eastAsiaTheme="minorEastAsia"/>
          <w:iCs/>
        </w:rPr>
      </w:pPr>
    </w:p>
    <w:p w14:paraId="7659C954" w14:textId="77777777" w:rsidR="00110AF1" w:rsidRPr="00CB4007" w:rsidRDefault="00110AF1" w:rsidP="00F3017B">
      <w:pPr>
        <w:tabs>
          <w:tab w:val="left" w:pos="7655"/>
        </w:tabs>
        <w:rPr>
          <w:rFonts w:eastAsiaTheme="minorEastAsia"/>
          <w:iCs/>
        </w:rPr>
      </w:pPr>
    </w:p>
    <w:p w14:paraId="3FDE6E57" w14:textId="33C61F99" w:rsidR="00CB4007" w:rsidRPr="00AB2431" w:rsidRDefault="00CB4007" w:rsidP="00DD557F">
      <w:pPr>
        <w:rPr>
          <w:rFonts w:eastAsiaTheme="minorEastAsia"/>
        </w:rPr>
      </w:pPr>
      <w:r w:rsidRPr="00AB2431">
        <w:rPr>
          <w:rFonts w:eastAsiaTheme="minorEastAsia"/>
        </w:rPr>
        <w:t>Where: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0"/>
        <w:gridCol w:w="404"/>
        <w:gridCol w:w="6493"/>
        <w:gridCol w:w="72"/>
      </w:tblGrid>
      <w:tr w:rsidR="00CB4007" w14:paraId="178F8E11" w14:textId="77777777" w:rsidTr="00A24CBB">
        <w:tc>
          <w:tcPr>
            <w:tcW w:w="2130" w:type="dxa"/>
          </w:tcPr>
          <w:p w14:paraId="6F113822" w14:textId="3E4BA591" w:rsidR="00CB4007" w:rsidRPr="00CB4007" w:rsidRDefault="00C837FE" w:rsidP="00F3017B">
            <w:pPr>
              <w:spacing w:line="276" w:lineRule="auto"/>
              <w:rPr>
                <w:rFonts w:eastAsiaTheme="minorEastAsia"/>
                <w:sz w:val="21"/>
                <w:szCs w:val="21"/>
              </w:rPr>
            </w:pPr>
            <m:oMathPara>
              <m:oMathParaPr>
                <m:jc m:val="left"/>
              </m:oMathParaPr>
              <m:oMath>
                <m:sSub>
                  <m:sSubPr>
                    <m:ctrlPr>
                      <w:rPr>
                        <w:rFonts w:ascii="Cambria Math" w:hAnsi="Cambria Math"/>
                        <w:i/>
                      </w:rPr>
                    </m:ctrlPr>
                  </m:sSubPr>
                  <m:e>
                    <m:r>
                      <w:rPr>
                        <w:rFonts w:ascii="Cambria Math" w:hAnsi="Cambria Math"/>
                      </w:rPr>
                      <m:t>N</m:t>
                    </m:r>
                  </m:e>
                  <m:sub>
                    <m:r>
                      <w:rPr>
                        <w:rFonts w:ascii="Cambria Math" w:hAnsi="Cambria Math"/>
                      </w:rPr>
                      <m:t>y</m:t>
                    </m:r>
                    <m:r>
                      <w:rPr>
                        <w:rFonts w:ascii="Cambria Math" w:hAnsi="Cambria Math"/>
                      </w:rPr>
                      <m:t>,</m:t>
                    </m:r>
                    <m:r>
                      <w:rPr>
                        <w:rFonts w:ascii="Cambria Math" w:hAnsi="Cambria Math"/>
                      </w:rPr>
                      <m:t>j</m:t>
                    </m:r>
                  </m:sub>
                </m:sSub>
              </m:oMath>
            </m:oMathPara>
          </w:p>
        </w:tc>
        <w:tc>
          <w:tcPr>
            <w:tcW w:w="404" w:type="dxa"/>
          </w:tcPr>
          <w:p w14:paraId="02A35EF3" w14:textId="77777777" w:rsidR="00CB4007" w:rsidRPr="00CB4007" w:rsidRDefault="00CB4007" w:rsidP="00F3017B">
            <w:pPr>
              <w:spacing w:line="276" w:lineRule="auto"/>
              <w:rPr>
                <w:rFonts w:asciiTheme="majorHAnsi" w:eastAsiaTheme="minorEastAsia" w:hAnsiTheme="majorHAnsi" w:cstheme="majorHAnsi"/>
                <w:sz w:val="21"/>
                <w:szCs w:val="21"/>
              </w:rPr>
            </w:pPr>
            <w:r w:rsidRPr="00CB4007">
              <w:rPr>
                <w:rFonts w:asciiTheme="majorHAnsi" w:eastAsiaTheme="minorEastAsia" w:hAnsiTheme="majorHAnsi" w:cstheme="majorHAnsi"/>
                <w:sz w:val="21"/>
                <w:szCs w:val="21"/>
              </w:rPr>
              <w:t>=</w:t>
            </w:r>
          </w:p>
        </w:tc>
        <w:tc>
          <w:tcPr>
            <w:tcW w:w="6565" w:type="dxa"/>
            <w:gridSpan w:val="2"/>
          </w:tcPr>
          <w:p w14:paraId="507E47A6" w14:textId="15A684C5" w:rsidR="00CB4007" w:rsidRPr="00450599" w:rsidRDefault="000918B3" w:rsidP="00F3017B">
            <w:pPr>
              <w:spacing w:line="276" w:lineRule="auto"/>
              <w:rPr>
                <w:rFonts w:ascii="Times New Roman" w:eastAsia="Times New Roman" w:hAnsi="Times New Roman" w:cs="Times New Roman"/>
                <w:sz w:val="24"/>
                <w:szCs w:val="24"/>
              </w:rPr>
            </w:pPr>
            <w:r>
              <w:rPr>
                <w:rFonts w:asciiTheme="majorHAnsi" w:eastAsiaTheme="minorEastAsia" w:hAnsiTheme="majorHAnsi" w:cstheme="majorHAnsi"/>
                <w:sz w:val="21"/>
                <w:szCs w:val="21"/>
              </w:rPr>
              <w:t xml:space="preserve">Cumulative number of </w:t>
            </w:r>
            <w:r w:rsidR="00C12BBE">
              <w:rPr>
                <w:rFonts w:asciiTheme="majorHAnsi" w:eastAsiaTheme="minorEastAsia" w:hAnsiTheme="majorHAnsi" w:cstheme="majorHAnsi"/>
                <w:sz w:val="21"/>
                <w:szCs w:val="21"/>
              </w:rPr>
              <w:t>activity devices</w:t>
            </w:r>
            <w:r>
              <w:rPr>
                <w:rFonts w:asciiTheme="majorHAnsi" w:eastAsiaTheme="minorEastAsia" w:hAnsiTheme="majorHAnsi" w:cstheme="majorHAnsi"/>
                <w:sz w:val="21"/>
                <w:szCs w:val="21"/>
              </w:rPr>
              <w:t xml:space="preserve"> of batch j </w:t>
            </w:r>
            <w:r w:rsidR="00804DB8">
              <w:rPr>
                <w:rFonts w:asciiTheme="majorHAnsi" w:eastAsiaTheme="minorEastAsia" w:hAnsiTheme="majorHAnsi" w:cstheme="majorHAnsi"/>
                <w:sz w:val="21"/>
                <w:szCs w:val="21"/>
              </w:rPr>
              <w:t>registered</w:t>
            </w:r>
            <w:r w:rsidR="004B3998" w:rsidRPr="00450599">
              <w:rPr>
                <w:rFonts w:asciiTheme="majorHAnsi" w:eastAsiaTheme="minorEastAsia" w:hAnsiTheme="majorHAnsi" w:cstheme="majorHAnsi"/>
                <w:sz w:val="21"/>
                <w:szCs w:val="21"/>
              </w:rPr>
              <w:t xml:space="preserve"> </w:t>
            </w:r>
            <w:r w:rsidR="00450599" w:rsidRPr="00450599">
              <w:rPr>
                <w:rFonts w:asciiTheme="majorHAnsi" w:eastAsiaTheme="minorEastAsia" w:hAnsiTheme="majorHAnsi" w:cstheme="majorHAnsi"/>
                <w:sz w:val="21"/>
                <w:szCs w:val="21"/>
              </w:rPr>
              <w:t>under the activity (number)</w:t>
            </w:r>
            <w:r w:rsidR="00450599">
              <w:rPr>
                <w:rFonts w:ascii="ArialMT" w:hAnsi="ArialMT"/>
                <w:sz w:val="20"/>
                <w:szCs w:val="20"/>
              </w:rPr>
              <w:t xml:space="preserve"> </w:t>
            </w:r>
          </w:p>
        </w:tc>
      </w:tr>
      <w:tr w:rsidR="00475270" w14:paraId="136058BE" w14:textId="77777777" w:rsidTr="00A24CBB">
        <w:trPr>
          <w:gridAfter w:val="1"/>
          <w:wAfter w:w="72" w:type="dxa"/>
        </w:trPr>
        <w:tc>
          <w:tcPr>
            <w:tcW w:w="2130" w:type="dxa"/>
          </w:tcPr>
          <w:p w14:paraId="74FEF9A3" w14:textId="3EBCDE77" w:rsidR="00BF52A4" w:rsidRDefault="00C837FE" w:rsidP="009B34C5">
            <w:pPr>
              <w:ind w:left="-2835"/>
              <w:rPr>
                <w:rFonts w:ascii="Arial" w:eastAsia="MS PGothic" w:hAnsi="Arial" w:cs="Arial"/>
              </w:rPr>
            </w:pPr>
            <m:oMathPara>
              <m:oMath>
                <m:sSub>
                  <m:sSubPr>
                    <m:ctrlPr>
                      <w:rPr>
                        <w:rFonts w:ascii="Cambria Math" w:hAnsi="Cambria Math"/>
                        <w:i/>
                      </w:rPr>
                    </m:ctrlPr>
                  </m:sSubPr>
                  <m:e>
                    <m:r>
                      <w:rPr>
                        <w:rFonts w:ascii="Cambria Math" w:hAnsi="Cambria Math"/>
                      </w:rPr>
                      <m:t>S</m:t>
                    </m:r>
                  </m:e>
                  <m:sub>
                    <m:r>
                      <w:rPr>
                        <w:rFonts w:ascii="Cambria Math" w:hAnsi="Cambria Math"/>
                      </w:rPr>
                      <m:t xml:space="preserve"> </m:t>
                    </m:r>
                    <m:r>
                      <w:rPr>
                        <w:rFonts w:ascii="Cambria Math" w:hAnsi="Cambria Math"/>
                      </w:rPr>
                      <m:t>y</m:t>
                    </m:r>
                    <m:r>
                      <w:rPr>
                        <w:rFonts w:ascii="Cambria Math" w:hAnsi="Cambria Math"/>
                      </w:rPr>
                      <m:t>,</m:t>
                    </m:r>
                    <m:r>
                      <w:rPr>
                        <w:rFonts w:ascii="Cambria Math" w:hAnsi="Cambria Math"/>
                      </w:rPr>
                      <m:t>j</m:t>
                    </m:r>
                  </m:sub>
                </m:sSub>
              </m:oMath>
            </m:oMathPara>
          </w:p>
        </w:tc>
        <w:tc>
          <w:tcPr>
            <w:tcW w:w="404" w:type="dxa"/>
          </w:tcPr>
          <w:p w14:paraId="74BBD141" w14:textId="3F6508C8" w:rsidR="00BF52A4" w:rsidRPr="00CB4007" w:rsidRDefault="00BF52A4" w:rsidP="00F3017B">
            <w:pPr>
              <w:rPr>
                <w:rFonts w:asciiTheme="majorHAnsi" w:eastAsiaTheme="minorEastAsia" w:hAnsiTheme="majorHAnsi" w:cstheme="majorHAnsi"/>
                <w:sz w:val="21"/>
                <w:szCs w:val="21"/>
              </w:rPr>
            </w:pPr>
            <w:r>
              <w:rPr>
                <w:rFonts w:asciiTheme="majorHAnsi" w:eastAsiaTheme="minorEastAsia" w:hAnsiTheme="majorHAnsi" w:cstheme="majorHAnsi"/>
                <w:sz w:val="21"/>
                <w:szCs w:val="21"/>
              </w:rPr>
              <w:t>=</w:t>
            </w:r>
          </w:p>
        </w:tc>
        <w:tc>
          <w:tcPr>
            <w:tcW w:w="6493" w:type="dxa"/>
          </w:tcPr>
          <w:p w14:paraId="6457B24E" w14:textId="3040252D" w:rsidR="00BF52A4" w:rsidRDefault="00FD784B" w:rsidP="00F3017B">
            <w:pPr>
              <w:rPr>
                <w:rFonts w:asciiTheme="majorHAnsi" w:eastAsiaTheme="minorEastAsia" w:hAnsiTheme="majorHAnsi" w:cstheme="majorHAnsi"/>
                <w:sz w:val="21"/>
                <w:szCs w:val="21"/>
              </w:rPr>
            </w:pPr>
            <w:r w:rsidRPr="00FD784B">
              <w:rPr>
                <w:rFonts w:asciiTheme="majorHAnsi" w:eastAsiaTheme="minorEastAsia" w:hAnsiTheme="majorHAnsi" w:cstheme="majorHAnsi"/>
                <w:sz w:val="21"/>
                <w:szCs w:val="21"/>
              </w:rPr>
              <w:t xml:space="preserve">Share of </w:t>
            </w:r>
            <w:r w:rsidR="00C12BBE">
              <w:rPr>
                <w:rFonts w:asciiTheme="majorHAnsi" w:eastAsiaTheme="minorEastAsia" w:hAnsiTheme="majorHAnsi" w:cstheme="majorHAnsi"/>
                <w:sz w:val="21"/>
                <w:szCs w:val="21"/>
              </w:rPr>
              <w:t>activity devices</w:t>
            </w:r>
            <w:r w:rsidRPr="00FD784B">
              <w:rPr>
                <w:rFonts w:asciiTheme="majorHAnsi" w:eastAsiaTheme="minorEastAsia" w:hAnsiTheme="majorHAnsi" w:cstheme="majorHAnsi"/>
                <w:sz w:val="21"/>
                <w:szCs w:val="21"/>
              </w:rPr>
              <w:t xml:space="preserve"> </w:t>
            </w:r>
            <w:r w:rsidR="00CA7CE6">
              <w:rPr>
                <w:rFonts w:asciiTheme="majorHAnsi" w:eastAsiaTheme="minorEastAsia" w:hAnsiTheme="majorHAnsi" w:cstheme="majorHAnsi"/>
                <w:sz w:val="21"/>
                <w:szCs w:val="21"/>
              </w:rPr>
              <w:t xml:space="preserve">of batch j </w:t>
            </w:r>
            <w:r w:rsidRPr="00FD784B">
              <w:rPr>
                <w:rFonts w:asciiTheme="majorHAnsi" w:eastAsiaTheme="minorEastAsia" w:hAnsiTheme="majorHAnsi" w:cstheme="majorHAnsi"/>
                <w:sz w:val="21"/>
                <w:szCs w:val="21"/>
              </w:rPr>
              <w:t>operating during year y</w:t>
            </w:r>
            <w:r w:rsidR="000B37BF">
              <w:rPr>
                <w:rFonts w:asciiTheme="majorHAnsi" w:eastAsiaTheme="minorEastAsia" w:hAnsiTheme="majorHAnsi" w:cstheme="majorHAnsi"/>
                <w:sz w:val="21"/>
                <w:szCs w:val="21"/>
              </w:rPr>
              <w:t xml:space="preserve"> (percentage)</w:t>
            </w:r>
          </w:p>
        </w:tc>
      </w:tr>
      <w:tr w:rsidR="00CB4007" w14:paraId="537D0FEF" w14:textId="77777777" w:rsidTr="00A24CBB">
        <w:tc>
          <w:tcPr>
            <w:tcW w:w="2130" w:type="dxa"/>
          </w:tcPr>
          <w:p w14:paraId="7949D5B9" w14:textId="575C8557" w:rsidR="00CB4007" w:rsidRPr="00CB4007" w:rsidRDefault="00C837FE" w:rsidP="00F3017B">
            <w:pPr>
              <w:spacing w:line="276" w:lineRule="auto"/>
              <w:rPr>
                <w:rFonts w:eastAsiaTheme="minorEastAsia"/>
                <w:sz w:val="21"/>
                <w:szCs w:val="21"/>
              </w:rPr>
            </w:pPr>
            <m:oMath>
              <m:sSub>
                <m:sSubPr>
                  <m:ctrlPr>
                    <w:rPr>
                      <w:rFonts w:ascii="Cambria Math" w:hAnsi="Cambria Math"/>
                      <w:i/>
                    </w:rPr>
                  </m:ctrlPr>
                </m:sSubPr>
                <m:e>
                  <m:r>
                    <w:rPr>
                      <w:rFonts w:ascii="Cambria Math" w:hAnsi="Cambria Math"/>
                    </w:rPr>
                    <m:t>B</m:t>
                  </m:r>
                </m:e>
                <m:sub>
                  <m:r>
                    <w:rPr>
                      <w:rFonts w:ascii="Cambria Math" w:hAnsi="Cambria Math"/>
                    </w:rPr>
                    <m:t>BL</m:t>
                  </m:r>
                  <m:r>
                    <w:rPr>
                      <w:rFonts w:ascii="Cambria Math" w:hAnsi="Cambria Math"/>
                    </w:rPr>
                    <m:t>,</m:t>
                  </m:r>
                  <m:r>
                    <w:rPr>
                      <w:rFonts w:ascii="Cambria Math" w:hAnsi="Cambria Math"/>
                    </w:rPr>
                    <m:t>HH</m:t>
                  </m:r>
                </m:sub>
              </m:sSub>
            </m:oMath>
            <w:r w:rsidR="00CB4007" w:rsidRPr="00CB4007">
              <w:rPr>
                <w:rFonts w:ascii="Cambria Math" w:eastAsiaTheme="minorEastAsia" w:hAnsi="Cambria Math"/>
                <w:sz w:val="21"/>
                <w:szCs w:val="21"/>
              </w:rPr>
              <w:tab/>
            </w:r>
          </w:p>
        </w:tc>
        <w:tc>
          <w:tcPr>
            <w:tcW w:w="404" w:type="dxa"/>
          </w:tcPr>
          <w:p w14:paraId="20991936" w14:textId="77777777" w:rsidR="00CB4007" w:rsidRPr="00CB4007" w:rsidRDefault="00CB4007" w:rsidP="00F3017B">
            <w:pPr>
              <w:spacing w:line="276" w:lineRule="auto"/>
              <w:rPr>
                <w:rFonts w:asciiTheme="majorHAnsi" w:eastAsiaTheme="minorEastAsia" w:hAnsiTheme="majorHAnsi" w:cstheme="majorHAnsi"/>
                <w:sz w:val="21"/>
                <w:szCs w:val="21"/>
              </w:rPr>
            </w:pPr>
            <w:r w:rsidRPr="00CB4007">
              <w:rPr>
                <w:rFonts w:asciiTheme="majorHAnsi" w:eastAsiaTheme="minorEastAsia" w:hAnsiTheme="majorHAnsi" w:cstheme="majorHAnsi"/>
                <w:sz w:val="21"/>
                <w:szCs w:val="21"/>
              </w:rPr>
              <w:t>=</w:t>
            </w:r>
          </w:p>
        </w:tc>
        <w:tc>
          <w:tcPr>
            <w:tcW w:w="6565" w:type="dxa"/>
            <w:gridSpan w:val="2"/>
          </w:tcPr>
          <w:p w14:paraId="2C6901F6" w14:textId="5D255CC9" w:rsidR="00CB4007" w:rsidRPr="00CB4007" w:rsidRDefault="00450599" w:rsidP="00F3017B">
            <w:pPr>
              <w:spacing w:line="276" w:lineRule="auto"/>
              <w:rPr>
                <w:rFonts w:asciiTheme="majorHAnsi" w:eastAsiaTheme="minorEastAsia" w:hAnsiTheme="majorHAnsi" w:cstheme="majorHAnsi"/>
                <w:sz w:val="21"/>
                <w:szCs w:val="21"/>
              </w:rPr>
            </w:pPr>
            <w:r w:rsidRPr="00450599">
              <w:rPr>
                <w:rFonts w:asciiTheme="majorHAnsi" w:eastAsiaTheme="minorEastAsia" w:hAnsiTheme="majorHAnsi" w:cstheme="majorHAnsi"/>
                <w:sz w:val="21"/>
                <w:szCs w:val="21"/>
              </w:rPr>
              <w:t xml:space="preserve">Average annual consumption of woody biomass </w:t>
            </w:r>
            <w:r w:rsidRPr="009B34C5">
              <w:rPr>
                <w:rFonts w:asciiTheme="majorHAnsi" w:eastAsiaTheme="minorEastAsia" w:hAnsiTheme="majorHAnsi" w:cstheme="majorHAnsi"/>
                <w:b/>
                <w:sz w:val="21"/>
                <w:szCs w:val="21"/>
              </w:rPr>
              <w:t>per household</w:t>
            </w:r>
            <w:r w:rsidRPr="00450599">
              <w:rPr>
                <w:rFonts w:asciiTheme="majorHAnsi" w:eastAsiaTheme="minorEastAsia" w:hAnsiTheme="majorHAnsi" w:cstheme="majorHAnsi"/>
                <w:sz w:val="21"/>
                <w:szCs w:val="21"/>
              </w:rPr>
              <w:t xml:space="preserve"> before the start of the activity or at the renewal of each crediting period, whichever is later (tonnes/household/year)</w:t>
            </w:r>
          </w:p>
        </w:tc>
      </w:tr>
      <w:tr w:rsidR="004705C6" w14:paraId="187449BD" w14:textId="77777777" w:rsidTr="00A24CBB">
        <w:tc>
          <w:tcPr>
            <w:tcW w:w="2130" w:type="dxa"/>
          </w:tcPr>
          <w:p w14:paraId="0E9E78DA" w14:textId="376EC737" w:rsidR="004705C6" w:rsidRPr="004705C6" w:rsidRDefault="00C837FE" w:rsidP="00F3017B">
            <w:pPr>
              <w:rPr>
                <w:rFonts w:ascii="Arial" w:eastAsia="Arial" w:hAnsi="Arial" w:cs="Arial"/>
              </w:rPr>
            </w:pPr>
            <m:oMathPara>
              <m:oMathParaPr>
                <m:jc m:val="left"/>
              </m:oMathParaPr>
              <m:oMath>
                <m:sSub>
                  <m:sSubPr>
                    <m:ctrlPr>
                      <w:rPr>
                        <w:rFonts w:ascii="Cambria Math" w:hAnsi="Cambria Math"/>
                        <w:i/>
                      </w:rPr>
                    </m:ctrlPr>
                  </m:sSubPr>
                  <m:e>
                    <m:r>
                      <w:rPr>
                        <w:rFonts w:ascii="Cambria Math" w:hAnsi="Cambria Math"/>
                      </w:rPr>
                      <m:t>S</m:t>
                    </m:r>
                  </m:e>
                  <m:sub>
                    <m:r>
                      <w:rPr>
                        <w:rFonts w:ascii="Cambria Math" w:hAnsi="Cambria Math"/>
                      </w:rPr>
                      <m:t>baseline</m:t>
                    </m:r>
                    <m:r>
                      <w:rPr>
                        <w:rFonts w:ascii="Cambria Math" w:hAnsi="Cambria Math"/>
                      </w:rPr>
                      <m:t>,</m:t>
                    </m:r>
                    <m:r>
                      <w:rPr>
                        <w:rFonts w:ascii="Cambria Math" w:hAnsi="Cambria Math"/>
                      </w:rPr>
                      <m:t>f</m:t>
                    </m:r>
                  </m:sub>
                </m:sSub>
              </m:oMath>
            </m:oMathPara>
          </w:p>
        </w:tc>
        <w:tc>
          <w:tcPr>
            <w:tcW w:w="404" w:type="dxa"/>
          </w:tcPr>
          <w:p w14:paraId="708F032E" w14:textId="021BAA63" w:rsidR="004705C6" w:rsidRPr="00CB4007" w:rsidRDefault="004705C6" w:rsidP="00F3017B">
            <w:pPr>
              <w:rPr>
                <w:rFonts w:asciiTheme="majorHAnsi" w:eastAsiaTheme="minorEastAsia" w:hAnsiTheme="majorHAnsi" w:cstheme="majorHAnsi"/>
                <w:sz w:val="21"/>
                <w:szCs w:val="21"/>
              </w:rPr>
            </w:pPr>
            <w:r>
              <w:rPr>
                <w:rFonts w:asciiTheme="majorHAnsi" w:eastAsiaTheme="minorEastAsia" w:hAnsiTheme="majorHAnsi" w:cstheme="majorHAnsi"/>
                <w:sz w:val="21"/>
                <w:szCs w:val="21"/>
              </w:rPr>
              <w:t>=</w:t>
            </w:r>
          </w:p>
        </w:tc>
        <w:tc>
          <w:tcPr>
            <w:tcW w:w="6565" w:type="dxa"/>
            <w:gridSpan w:val="2"/>
          </w:tcPr>
          <w:p w14:paraId="397A008F" w14:textId="3F116215" w:rsidR="004705C6" w:rsidRPr="00450599" w:rsidRDefault="007B49B6" w:rsidP="00F3017B">
            <w:pPr>
              <w:rPr>
                <w:rFonts w:asciiTheme="majorHAnsi" w:eastAsiaTheme="minorEastAsia" w:hAnsiTheme="majorHAnsi" w:cstheme="majorHAnsi"/>
                <w:sz w:val="21"/>
                <w:szCs w:val="21"/>
              </w:rPr>
            </w:pPr>
            <w:r>
              <w:rPr>
                <w:rFonts w:asciiTheme="majorHAnsi" w:eastAsiaTheme="minorEastAsia" w:hAnsiTheme="majorHAnsi" w:cstheme="majorHAnsi"/>
                <w:sz w:val="21"/>
                <w:szCs w:val="21"/>
              </w:rPr>
              <w:t>Share of households using fuel f (firewood or charcoal) in the baseline scenario (percentage)</w:t>
            </w:r>
            <w:r w:rsidR="004705C6">
              <w:rPr>
                <w:rFonts w:ascii="ArialMT" w:hAnsi="ArialMT"/>
                <w:sz w:val="21"/>
                <w:szCs w:val="21"/>
              </w:rPr>
              <w:t xml:space="preserve">. A default value of 30% shall be applied for charcoal, and a default value of 70% shall be applied for </w:t>
            </w:r>
            <w:r w:rsidR="00F43531">
              <w:rPr>
                <w:rFonts w:ascii="ArialMT" w:hAnsi="ArialMT"/>
                <w:sz w:val="21"/>
                <w:szCs w:val="21"/>
              </w:rPr>
              <w:t>firewood</w:t>
            </w:r>
            <w:r w:rsidR="004705C6">
              <w:rPr>
                <w:rFonts w:ascii="ArialMT" w:hAnsi="ArialMT"/>
                <w:sz w:val="21"/>
                <w:szCs w:val="21"/>
              </w:rPr>
              <w:t>.</w:t>
            </w:r>
          </w:p>
        </w:tc>
      </w:tr>
    </w:tbl>
    <w:p w14:paraId="492F340A" w14:textId="77777777" w:rsidR="00DC2515" w:rsidRDefault="00DC2515" w:rsidP="00F3017B">
      <w:pPr>
        <w:rPr>
          <w:rFonts w:eastAsiaTheme="minorEastAsia"/>
          <w:b/>
        </w:rPr>
      </w:pPr>
    </w:p>
    <w:p w14:paraId="2DDB8B51" w14:textId="56D1388D" w:rsidR="008E7338" w:rsidRDefault="008E7338" w:rsidP="00ED3F5E">
      <w:pPr>
        <w:rPr>
          <w:rFonts w:eastAsiaTheme="minorEastAsia"/>
          <w:b/>
        </w:rPr>
      </w:pPr>
      <w:r>
        <w:rPr>
          <w:rFonts w:eastAsiaTheme="minorEastAsia"/>
          <w:b/>
        </w:rPr>
        <w:t xml:space="preserve">Option </w:t>
      </w:r>
      <w:r w:rsidR="005B630F">
        <w:rPr>
          <w:rFonts w:eastAsiaTheme="minorEastAsia"/>
          <w:b/>
        </w:rPr>
        <w:t>2</w:t>
      </w:r>
      <w:r w:rsidR="007B008D">
        <w:rPr>
          <w:rFonts w:eastAsiaTheme="minorEastAsia"/>
          <w:b/>
        </w:rPr>
        <w:t>: Based on thermal energy efficiency</w:t>
      </w:r>
      <w:r w:rsidR="00D275F4">
        <w:rPr>
          <w:rFonts w:eastAsiaTheme="minorEastAsia"/>
          <w:b/>
        </w:rPr>
        <w:t xml:space="preserve"> of </w:t>
      </w:r>
      <w:r w:rsidR="00F03762">
        <w:rPr>
          <w:rFonts w:eastAsiaTheme="minorEastAsia"/>
          <w:b/>
        </w:rPr>
        <w:t>cookstoves.</w:t>
      </w:r>
    </w:p>
    <w:p w14:paraId="4FC950BA" w14:textId="62DF7695" w:rsidR="001C33BE" w:rsidRPr="00ED3F5E" w:rsidRDefault="006C54CD" w:rsidP="00ED3F5E">
      <w:pPr>
        <w:rPr>
          <w:rFonts w:eastAsiaTheme="minorEastAsia"/>
        </w:rPr>
      </w:pPr>
      <w:r w:rsidRPr="00ED3F5E">
        <w:rPr>
          <w:rFonts w:eastAsiaTheme="minorEastAsia"/>
        </w:rPr>
        <w:t>Calculated from thermal energy generated in the activity as:</w:t>
      </w:r>
    </w:p>
    <w:p w14:paraId="0687A234" w14:textId="77777777" w:rsidR="00F84201" w:rsidRDefault="00F84201" w:rsidP="00F3017B">
      <w:pPr>
        <w:rPr>
          <w:rFonts w:eastAsiaTheme="minorEastAsia"/>
          <w:bCs/>
        </w:rPr>
      </w:pPr>
    </w:p>
    <w:p w14:paraId="2301FC2C" w14:textId="33734E58" w:rsidR="006C54CD" w:rsidRPr="00643632" w:rsidRDefault="00F74035" w:rsidP="00643632">
      <w:pPr>
        <w:rPr>
          <w:rFonts w:eastAsiaTheme="minorEastAsia"/>
        </w:rPr>
      </w:pPr>
      <w:r>
        <w:rPr>
          <w:rFonts w:eastAsiaTheme="minorEastAsia"/>
        </w:rPr>
        <w:tab/>
      </w:r>
      <m:oMath>
        <m:sSub>
          <m:sSubPr>
            <m:ctrlPr>
              <w:rPr>
                <w:rFonts w:ascii="Cambria Math" w:hAnsi="Cambria Math"/>
                <w:i/>
                <w:sz w:val="24"/>
                <w:szCs w:val="24"/>
              </w:rPr>
            </m:ctrlPr>
          </m:sSubPr>
          <m:e>
            <m:r>
              <w:rPr>
                <w:rFonts w:ascii="Cambria Math" w:hAnsi="Cambria Math"/>
                <w:sz w:val="24"/>
                <w:szCs w:val="24"/>
              </w:rPr>
              <m:t xml:space="preserve">                       B</m:t>
            </m:r>
          </m:e>
          <m:sub>
            <m:r>
              <w:rPr>
                <w:rFonts w:ascii="Cambria Math" w:hAnsi="Cambria Math"/>
                <w:sz w:val="24"/>
                <w:szCs w:val="24"/>
              </w:rPr>
              <m:t>y</m:t>
            </m:r>
          </m:sub>
        </m:sSub>
        <m:r>
          <w:rPr>
            <w:rFonts w:ascii="Cambria Math" w:hAnsi="Cambria Math"/>
            <w:sz w:val="24"/>
            <w:szCs w:val="24"/>
          </w:rPr>
          <m:t xml:space="preserve"> = </m:t>
        </m:r>
        <m:nary>
          <m:naryPr>
            <m:chr m:val="∑"/>
            <m:limLoc m:val="undOvr"/>
            <m:supHide m:val="1"/>
            <m:ctrlPr>
              <w:rPr>
                <w:rFonts w:ascii="Cambria Math" w:hAnsi="Cambria Math"/>
                <w:i/>
                <w:sz w:val="24"/>
                <w:szCs w:val="24"/>
              </w:rPr>
            </m:ctrlPr>
          </m:naryPr>
          <m:sub>
            <m:r>
              <w:rPr>
                <w:rFonts w:ascii="Cambria Math" w:hAnsi="Cambria Math"/>
                <w:sz w:val="24"/>
                <w:szCs w:val="24"/>
              </w:rPr>
              <m:t>f</m:t>
            </m:r>
          </m:sub>
          <m:sup/>
          <m:e>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HG</m:t>
                    </m:r>
                  </m:e>
                  <m:sub>
                    <m:r>
                      <w:rPr>
                        <w:rFonts w:ascii="Cambria Math" w:hAnsi="Cambria Math"/>
                        <w:sz w:val="24"/>
                        <w:szCs w:val="24"/>
                      </w:rPr>
                      <m:t>y</m:t>
                    </m:r>
                  </m:sub>
                </m:sSub>
              </m:num>
              <m:den>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NCV</m:t>
                        </m:r>
                      </m:e>
                      <m:sub>
                        <m:r>
                          <w:rPr>
                            <w:rFonts w:ascii="Cambria Math" w:hAnsi="Cambria Math"/>
                            <w:sz w:val="24"/>
                            <w:szCs w:val="24"/>
                          </w:rPr>
                          <m:t>f</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rPr>
                          <m:t>η</m:t>
                        </m:r>
                      </m:e>
                      <m:sub>
                        <m:r>
                          <w:rPr>
                            <w:rFonts w:ascii="Cambria Math" w:hAnsi="Cambria Math"/>
                            <w:sz w:val="24"/>
                            <w:szCs w:val="24"/>
                          </w:rPr>
                          <m:t>f, BL</m:t>
                        </m:r>
                      </m:sub>
                    </m:sSub>
                  </m:e>
                </m:d>
              </m:den>
            </m:f>
          </m:e>
        </m:nary>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 xml:space="preserve"> S</m:t>
            </m:r>
          </m:e>
          <m:sub>
            <m:r>
              <w:rPr>
                <w:rFonts w:ascii="Cambria Math" w:hAnsi="Cambria Math"/>
                <w:sz w:val="24"/>
                <w:szCs w:val="24"/>
              </w:rPr>
              <m:t>baseline,f</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CF</m:t>
            </m:r>
          </m:e>
          <m:sub>
            <m:r>
              <w:rPr>
                <w:rFonts w:ascii="Cambria Math" w:hAnsi="Cambria Math"/>
                <w:sz w:val="24"/>
                <w:szCs w:val="24"/>
              </w:rPr>
              <m:t>f</m:t>
            </m:r>
          </m:sub>
        </m:sSub>
      </m:oMath>
      <w:r w:rsidR="006457D7" w:rsidRPr="00EB08E9">
        <w:rPr>
          <w:rFonts w:eastAsiaTheme="minorEastAsia"/>
        </w:rPr>
        <w:tab/>
        <w:t xml:space="preserve">   </w:t>
      </w:r>
      <w:r w:rsidR="006457D7">
        <w:rPr>
          <w:rFonts w:eastAsiaTheme="minorEastAsia"/>
        </w:rPr>
        <w:tab/>
      </w:r>
      <w:r w:rsidR="006457D7">
        <w:rPr>
          <w:rFonts w:eastAsiaTheme="minorEastAsia"/>
        </w:rPr>
        <w:tab/>
      </w:r>
      <w:r w:rsidR="001C33BE" w:rsidRPr="00572458">
        <w:rPr>
          <w:rFonts w:eastAsiaTheme="minorEastAsia"/>
          <w:i/>
        </w:rPr>
        <w:t xml:space="preserve">Equation </w:t>
      </w:r>
      <w:r w:rsidR="00503172">
        <w:rPr>
          <w:rFonts w:eastAsiaTheme="minorEastAsia"/>
          <w:i/>
        </w:rPr>
        <w:t>4</w:t>
      </w:r>
    </w:p>
    <w:p w14:paraId="788EBBE2" w14:textId="77777777" w:rsidR="00D260AC" w:rsidRPr="009B34C5" w:rsidRDefault="00D260AC" w:rsidP="00F3017B">
      <w:pPr>
        <w:rPr>
          <w:rFonts w:eastAsiaTheme="minorEastAsia"/>
        </w:rPr>
      </w:pPr>
    </w:p>
    <w:p w14:paraId="5B30BA69" w14:textId="16D2B466" w:rsidR="009F15EE" w:rsidRPr="009B34C5" w:rsidRDefault="009F15EE" w:rsidP="00F3017B">
      <w:pPr>
        <w:rPr>
          <w:rFonts w:eastAsiaTheme="minorEastAsia"/>
        </w:rPr>
      </w:pPr>
      <w:r w:rsidRPr="009B34C5">
        <w:rPr>
          <w:rFonts w:eastAsiaTheme="minorEastAsia"/>
        </w:rPr>
        <w:t>Where</w:t>
      </w:r>
      <w:r>
        <w:rPr>
          <w:rFonts w:eastAsiaTheme="minorEastAsia"/>
          <w:bC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2"/>
        <w:gridCol w:w="405"/>
        <w:gridCol w:w="6542"/>
      </w:tblGrid>
      <w:tr w:rsidR="004F0407" w14:paraId="0D00EBFC" w14:textId="77777777">
        <w:tc>
          <w:tcPr>
            <w:tcW w:w="2142" w:type="dxa"/>
          </w:tcPr>
          <w:p w14:paraId="1AD16262" w14:textId="3C8C1B46" w:rsidR="004F0407" w:rsidRPr="00643632" w:rsidRDefault="004D4F9B">
            <w:pPr>
              <w:rPr>
                <w:rFonts w:ascii="Arial" w:eastAsia="MS PGothic" w:hAnsi="Arial" w:cs="Arial"/>
                <w:i/>
              </w:rPr>
            </w:pPr>
            <w:r>
              <w:rPr>
                <w:rFonts w:ascii="Arial" w:eastAsia="MS PGothic" w:hAnsi="Arial" w:cs="Arial"/>
                <w:i/>
              </w:rPr>
              <w:t>f</w:t>
            </w:r>
          </w:p>
        </w:tc>
        <w:tc>
          <w:tcPr>
            <w:tcW w:w="405" w:type="dxa"/>
          </w:tcPr>
          <w:p w14:paraId="6DB7FB6D" w14:textId="304D6759" w:rsidR="004F0407" w:rsidRPr="00CB4007" w:rsidRDefault="004F0407">
            <w:pPr>
              <w:rPr>
                <w:rFonts w:asciiTheme="majorHAnsi" w:eastAsiaTheme="minorEastAsia" w:hAnsiTheme="majorHAnsi" w:cstheme="majorHAnsi"/>
                <w:sz w:val="21"/>
                <w:szCs w:val="21"/>
              </w:rPr>
            </w:pPr>
            <w:r>
              <w:rPr>
                <w:rFonts w:asciiTheme="majorHAnsi" w:eastAsiaTheme="minorEastAsia" w:hAnsiTheme="majorHAnsi" w:cstheme="majorHAnsi"/>
                <w:sz w:val="21"/>
                <w:szCs w:val="21"/>
              </w:rPr>
              <w:t>=</w:t>
            </w:r>
          </w:p>
        </w:tc>
        <w:tc>
          <w:tcPr>
            <w:tcW w:w="6542" w:type="dxa"/>
          </w:tcPr>
          <w:p w14:paraId="46357CC8" w14:textId="5AE8CCC8" w:rsidR="004F0407" w:rsidRDefault="004F0407">
            <w:pPr>
              <w:rPr>
                <w:rFonts w:asciiTheme="majorHAnsi" w:eastAsiaTheme="minorEastAsia" w:hAnsiTheme="majorHAnsi" w:cstheme="majorHAnsi"/>
                <w:sz w:val="21"/>
                <w:szCs w:val="21"/>
              </w:rPr>
            </w:pPr>
            <w:r>
              <w:rPr>
                <w:rFonts w:asciiTheme="majorHAnsi" w:eastAsiaTheme="minorEastAsia" w:hAnsiTheme="majorHAnsi" w:cstheme="majorHAnsi"/>
                <w:sz w:val="21"/>
                <w:szCs w:val="21"/>
              </w:rPr>
              <w:t>Fuel used in the baseline scenario</w:t>
            </w:r>
            <w:r w:rsidR="00B74F88">
              <w:rPr>
                <w:rFonts w:asciiTheme="majorHAnsi" w:eastAsiaTheme="minorEastAsia" w:hAnsiTheme="majorHAnsi" w:cstheme="majorHAnsi"/>
                <w:sz w:val="21"/>
                <w:szCs w:val="21"/>
              </w:rPr>
              <w:t xml:space="preserve"> (firewood or charcoal)</w:t>
            </w:r>
            <w:r w:rsidR="009D43A2">
              <w:rPr>
                <w:rFonts w:asciiTheme="majorHAnsi" w:eastAsiaTheme="minorEastAsia" w:hAnsiTheme="majorHAnsi" w:cstheme="majorHAnsi"/>
                <w:sz w:val="21"/>
                <w:szCs w:val="21"/>
              </w:rPr>
              <w:t>.</w:t>
            </w:r>
          </w:p>
        </w:tc>
      </w:tr>
      <w:tr w:rsidR="00852C5D" w14:paraId="2CA011B2" w14:textId="77777777">
        <w:tc>
          <w:tcPr>
            <w:tcW w:w="2142" w:type="dxa"/>
          </w:tcPr>
          <w:p w14:paraId="490A5704" w14:textId="40E0D863" w:rsidR="009F15EE" w:rsidRPr="00CB4007" w:rsidRDefault="00C837FE">
            <w:pPr>
              <w:spacing w:line="276" w:lineRule="auto"/>
              <w:rPr>
                <w:rFonts w:eastAsiaTheme="minorEastAsia"/>
                <w:sz w:val="21"/>
                <w:szCs w:val="21"/>
              </w:rPr>
            </w:pPr>
            <m:oMathPara>
              <m:oMathParaPr>
                <m:jc m:val="left"/>
              </m:oMathParaPr>
              <m:oMath>
                <m:sSub>
                  <m:sSubPr>
                    <m:ctrlPr>
                      <w:rPr>
                        <w:rFonts w:ascii="Cambria Math" w:hAnsi="Cambria Math"/>
                        <w:i/>
                      </w:rPr>
                    </m:ctrlPr>
                  </m:sSubPr>
                  <m:e>
                    <m:r>
                      <w:rPr>
                        <w:rFonts w:ascii="Cambria Math" w:hAnsi="Cambria Math"/>
                      </w:rPr>
                      <m:t>HG</m:t>
                    </m:r>
                  </m:e>
                  <m:sub>
                    <m:r>
                      <w:rPr>
                        <w:rFonts w:ascii="Cambria Math" w:hAnsi="Cambria Math"/>
                      </w:rPr>
                      <m:t>y</m:t>
                    </m:r>
                  </m:sub>
                </m:sSub>
              </m:oMath>
            </m:oMathPara>
          </w:p>
        </w:tc>
        <w:tc>
          <w:tcPr>
            <w:tcW w:w="405" w:type="dxa"/>
          </w:tcPr>
          <w:p w14:paraId="2CB90680" w14:textId="77777777" w:rsidR="009F15EE" w:rsidRPr="00CB4007" w:rsidRDefault="009F15EE">
            <w:pPr>
              <w:spacing w:line="276" w:lineRule="auto"/>
              <w:rPr>
                <w:rFonts w:asciiTheme="majorHAnsi" w:eastAsiaTheme="minorEastAsia" w:hAnsiTheme="majorHAnsi" w:cstheme="majorHAnsi"/>
                <w:sz w:val="21"/>
                <w:szCs w:val="21"/>
              </w:rPr>
            </w:pPr>
            <w:r w:rsidRPr="00CB4007">
              <w:rPr>
                <w:rFonts w:asciiTheme="majorHAnsi" w:eastAsiaTheme="minorEastAsia" w:hAnsiTheme="majorHAnsi" w:cstheme="majorHAnsi"/>
                <w:sz w:val="21"/>
                <w:szCs w:val="21"/>
              </w:rPr>
              <w:t>=</w:t>
            </w:r>
          </w:p>
        </w:tc>
        <w:tc>
          <w:tcPr>
            <w:tcW w:w="6542" w:type="dxa"/>
          </w:tcPr>
          <w:p w14:paraId="513B325E" w14:textId="1B54CFAB" w:rsidR="009F15EE" w:rsidRPr="00450599" w:rsidRDefault="009F15EE">
            <w:pPr>
              <w:spacing w:line="276" w:lineRule="auto"/>
              <w:rPr>
                <w:rFonts w:ascii="Times New Roman" w:eastAsia="Times New Roman" w:hAnsi="Times New Roman" w:cs="Times New Roman"/>
                <w:sz w:val="24"/>
                <w:szCs w:val="24"/>
              </w:rPr>
            </w:pPr>
            <w:r>
              <w:rPr>
                <w:rFonts w:asciiTheme="majorHAnsi" w:eastAsiaTheme="minorEastAsia" w:hAnsiTheme="majorHAnsi" w:cstheme="majorHAnsi"/>
                <w:sz w:val="21"/>
                <w:szCs w:val="21"/>
              </w:rPr>
              <w:t>Thermal energy generated by the new renewable energy technology</w:t>
            </w:r>
            <w:r w:rsidR="00500CB3">
              <w:rPr>
                <w:rFonts w:asciiTheme="majorHAnsi" w:eastAsiaTheme="minorEastAsia" w:hAnsiTheme="majorHAnsi" w:cstheme="majorHAnsi"/>
                <w:sz w:val="21"/>
                <w:szCs w:val="21"/>
              </w:rPr>
              <w:t xml:space="preserve"> in year y (TJ)</w:t>
            </w:r>
            <w:r w:rsidR="009D43A2">
              <w:rPr>
                <w:rFonts w:asciiTheme="majorHAnsi" w:eastAsiaTheme="minorEastAsia" w:hAnsiTheme="majorHAnsi" w:cstheme="majorHAnsi"/>
                <w:sz w:val="21"/>
                <w:szCs w:val="21"/>
              </w:rPr>
              <w:t>.</w:t>
            </w:r>
          </w:p>
        </w:tc>
      </w:tr>
      <w:tr w:rsidR="00852C5D" w14:paraId="485FCFAA" w14:textId="77777777">
        <w:tc>
          <w:tcPr>
            <w:tcW w:w="2142" w:type="dxa"/>
          </w:tcPr>
          <w:p w14:paraId="3DC585FA" w14:textId="0CDA1AB2" w:rsidR="009F15EE" w:rsidRPr="00DE1F78" w:rsidRDefault="00C837FE">
            <w:pPr>
              <w:rPr>
                <w:rFonts w:ascii="Arial" w:eastAsia="MS PGothic" w:hAnsi="Arial" w:cs="Arial"/>
              </w:rPr>
            </w:pPr>
            <m:oMathPara>
              <m:oMathParaPr>
                <m:jc m:val="left"/>
              </m:oMathParaPr>
              <m:oMath>
                <m:sSub>
                  <m:sSubPr>
                    <m:ctrlPr>
                      <w:rPr>
                        <w:rFonts w:ascii="Cambria Math" w:hAnsi="Cambria Math"/>
                        <w:i/>
                      </w:rPr>
                    </m:ctrlPr>
                  </m:sSubPr>
                  <m:e>
                    <m:r>
                      <w:rPr>
                        <w:rFonts w:ascii="Cambria Math" w:hAnsi="Cambria Math"/>
                      </w:rPr>
                      <m:t>NCV</m:t>
                    </m:r>
                  </m:e>
                  <m:sub>
                    <m:r>
                      <w:rPr>
                        <w:rFonts w:ascii="Cambria Math" w:hAnsi="Cambria Math"/>
                      </w:rPr>
                      <m:t>f</m:t>
                    </m:r>
                  </m:sub>
                </m:sSub>
              </m:oMath>
            </m:oMathPara>
          </w:p>
        </w:tc>
        <w:tc>
          <w:tcPr>
            <w:tcW w:w="405" w:type="dxa"/>
          </w:tcPr>
          <w:p w14:paraId="5DB1A88D" w14:textId="77777777" w:rsidR="009F15EE" w:rsidRPr="00CB4007" w:rsidRDefault="009F15EE">
            <w:pPr>
              <w:rPr>
                <w:rFonts w:asciiTheme="majorHAnsi" w:eastAsiaTheme="minorEastAsia" w:hAnsiTheme="majorHAnsi" w:cstheme="majorHAnsi"/>
                <w:sz w:val="21"/>
                <w:szCs w:val="21"/>
              </w:rPr>
            </w:pPr>
            <w:r>
              <w:rPr>
                <w:rFonts w:asciiTheme="majorHAnsi" w:eastAsiaTheme="minorEastAsia" w:hAnsiTheme="majorHAnsi" w:cstheme="majorHAnsi"/>
                <w:sz w:val="21"/>
                <w:szCs w:val="21"/>
              </w:rPr>
              <w:t>=</w:t>
            </w:r>
          </w:p>
        </w:tc>
        <w:tc>
          <w:tcPr>
            <w:tcW w:w="6542" w:type="dxa"/>
          </w:tcPr>
          <w:p w14:paraId="039C162C" w14:textId="4A722669" w:rsidR="009F15EE" w:rsidRPr="00281B5E" w:rsidRDefault="00085F1D">
            <w:pPr>
              <w:rPr>
                <w:rFonts w:asciiTheme="majorHAnsi" w:eastAsiaTheme="minorEastAsia" w:hAnsiTheme="majorHAnsi" w:cstheme="majorHAnsi"/>
                <w:sz w:val="21"/>
                <w:szCs w:val="21"/>
              </w:rPr>
            </w:pPr>
            <w:r w:rsidRPr="00CB4007">
              <w:rPr>
                <w:rFonts w:asciiTheme="majorHAnsi" w:eastAsiaTheme="minorEastAsia" w:hAnsiTheme="majorHAnsi" w:cstheme="majorHAnsi"/>
                <w:sz w:val="21"/>
                <w:szCs w:val="21"/>
              </w:rPr>
              <w:t>Net calorific value of the non-renewable woody biomass that is substituted (TJ/tonne)</w:t>
            </w:r>
            <w:r w:rsidR="009D43A2">
              <w:rPr>
                <w:rFonts w:asciiTheme="majorHAnsi" w:eastAsiaTheme="minorEastAsia" w:hAnsiTheme="majorHAnsi" w:cstheme="majorHAnsi"/>
                <w:sz w:val="21"/>
                <w:szCs w:val="21"/>
              </w:rPr>
              <w:t>.</w:t>
            </w:r>
          </w:p>
        </w:tc>
      </w:tr>
      <w:tr w:rsidR="00852C5D" w14:paraId="7761D5FC" w14:textId="77777777">
        <w:tc>
          <w:tcPr>
            <w:tcW w:w="2142" w:type="dxa"/>
          </w:tcPr>
          <w:p w14:paraId="4AA93E8E" w14:textId="263ED224" w:rsidR="009F15EE" w:rsidRPr="00500CB3" w:rsidRDefault="00C837FE">
            <w:pPr>
              <w:spacing w:line="276" w:lineRule="auto"/>
              <w:rPr>
                <w:rFonts w:eastAsiaTheme="minorEastAsia"/>
                <w:sz w:val="21"/>
                <w:szCs w:val="21"/>
              </w:rPr>
            </w:pPr>
            <m:oMathPara>
              <m:oMathParaPr>
                <m:jc m:val="left"/>
              </m:oMathParaPr>
              <m:oMath>
                <m:sSub>
                  <m:sSubPr>
                    <m:ctrlPr>
                      <w:rPr>
                        <w:rFonts w:ascii="Cambria Math" w:hAnsi="Cambria Math"/>
                        <w:i/>
                      </w:rPr>
                    </m:ctrlPr>
                  </m:sSubPr>
                  <m:e>
                    <m:r>
                      <w:rPr>
                        <w:rFonts w:ascii="Cambria Math" w:hAnsi="Cambria Math"/>
                      </w:rPr>
                      <m:t>η</m:t>
                    </m:r>
                  </m:e>
                  <m:sub>
                    <m:r>
                      <w:rPr>
                        <w:rFonts w:ascii="Cambria Math" w:hAnsi="Cambria Math"/>
                      </w:rPr>
                      <m:t>f</m:t>
                    </m:r>
                    <m:r>
                      <w:rPr>
                        <w:rFonts w:ascii="Cambria Math" w:hAnsi="Cambria Math"/>
                      </w:rPr>
                      <m:t>,</m:t>
                    </m:r>
                    <m:r>
                      <w:rPr>
                        <w:rFonts w:ascii="Cambria Math" w:hAnsi="Cambria Math"/>
                      </w:rPr>
                      <m:t>BL</m:t>
                    </m:r>
                  </m:sub>
                </m:sSub>
              </m:oMath>
            </m:oMathPara>
          </w:p>
        </w:tc>
        <w:tc>
          <w:tcPr>
            <w:tcW w:w="405" w:type="dxa"/>
          </w:tcPr>
          <w:p w14:paraId="59D1AE9E" w14:textId="77777777" w:rsidR="009F15EE" w:rsidRPr="00CB4007" w:rsidRDefault="009F15EE">
            <w:pPr>
              <w:spacing w:line="276" w:lineRule="auto"/>
              <w:rPr>
                <w:rFonts w:asciiTheme="majorHAnsi" w:eastAsiaTheme="minorEastAsia" w:hAnsiTheme="majorHAnsi" w:cstheme="majorHAnsi"/>
                <w:sz w:val="21"/>
                <w:szCs w:val="21"/>
              </w:rPr>
            </w:pPr>
            <w:r w:rsidRPr="00CB4007">
              <w:rPr>
                <w:rFonts w:asciiTheme="majorHAnsi" w:eastAsiaTheme="minorEastAsia" w:hAnsiTheme="majorHAnsi" w:cstheme="majorHAnsi"/>
                <w:sz w:val="21"/>
                <w:szCs w:val="21"/>
              </w:rPr>
              <w:t>=</w:t>
            </w:r>
          </w:p>
        </w:tc>
        <w:tc>
          <w:tcPr>
            <w:tcW w:w="6542" w:type="dxa"/>
          </w:tcPr>
          <w:p w14:paraId="5C24C5DA" w14:textId="57528295" w:rsidR="009F15EE" w:rsidRPr="00CB4007" w:rsidRDefault="00500CB3">
            <w:pPr>
              <w:spacing w:line="276" w:lineRule="auto"/>
              <w:rPr>
                <w:rFonts w:asciiTheme="majorHAnsi" w:eastAsiaTheme="minorEastAsia" w:hAnsiTheme="majorHAnsi" w:cstheme="majorHAnsi"/>
                <w:sz w:val="21"/>
                <w:szCs w:val="21"/>
              </w:rPr>
            </w:pPr>
            <w:r>
              <w:rPr>
                <w:rFonts w:asciiTheme="majorHAnsi" w:eastAsiaTheme="minorEastAsia" w:hAnsiTheme="majorHAnsi" w:cstheme="majorHAnsi"/>
                <w:sz w:val="21"/>
                <w:szCs w:val="21"/>
              </w:rPr>
              <w:t>Efficiency of pre-</w:t>
            </w:r>
            <w:r w:rsidR="008C32B9">
              <w:rPr>
                <w:rFonts w:asciiTheme="majorHAnsi" w:eastAsiaTheme="minorEastAsia" w:hAnsiTheme="majorHAnsi" w:cstheme="majorHAnsi"/>
                <w:sz w:val="21"/>
                <w:szCs w:val="21"/>
              </w:rPr>
              <w:t>activity</w:t>
            </w:r>
            <w:r>
              <w:rPr>
                <w:rFonts w:asciiTheme="majorHAnsi" w:eastAsiaTheme="minorEastAsia" w:hAnsiTheme="majorHAnsi" w:cstheme="majorHAnsi"/>
                <w:sz w:val="21"/>
                <w:szCs w:val="21"/>
              </w:rPr>
              <w:t xml:space="preserve"> devices (percentage)</w:t>
            </w:r>
            <w:r w:rsidR="009D43A2">
              <w:rPr>
                <w:rFonts w:asciiTheme="majorHAnsi" w:eastAsiaTheme="minorEastAsia" w:hAnsiTheme="majorHAnsi" w:cstheme="majorHAnsi"/>
                <w:sz w:val="21"/>
                <w:szCs w:val="21"/>
              </w:rPr>
              <w:t>.</w:t>
            </w:r>
          </w:p>
        </w:tc>
      </w:tr>
      <w:tr w:rsidR="00B74F88" w14:paraId="43B4C1A3" w14:textId="77777777">
        <w:tc>
          <w:tcPr>
            <w:tcW w:w="2142" w:type="dxa"/>
          </w:tcPr>
          <w:p w14:paraId="50E68F4C" w14:textId="531080C0" w:rsidR="00B74F88" w:rsidRPr="00B74F88" w:rsidRDefault="00C837FE">
            <w:pPr>
              <w:rPr>
                <w:rFonts w:ascii="Arial" w:eastAsia="Arial" w:hAnsi="Arial" w:cs="Arial"/>
              </w:rPr>
            </w:pPr>
            <m:oMathPara>
              <m:oMathParaPr>
                <m:jc m:val="left"/>
              </m:oMathParaPr>
              <m:oMath>
                <m:sSub>
                  <m:sSubPr>
                    <m:ctrlPr>
                      <w:rPr>
                        <w:rFonts w:ascii="Cambria Math" w:hAnsi="Cambria Math"/>
                        <w:i/>
                      </w:rPr>
                    </m:ctrlPr>
                  </m:sSubPr>
                  <m:e>
                    <m:r>
                      <w:rPr>
                        <w:rFonts w:ascii="Cambria Math" w:hAnsi="Cambria Math"/>
                      </w:rPr>
                      <m:t>S</m:t>
                    </m:r>
                  </m:e>
                  <m:sub>
                    <m:r>
                      <w:rPr>
                        <w:rFonts w:ascii="Cambria Math" w:hAnsi="Cambria Math"/>
                      </w:rPr>
                      <m:t>baseline</m:t>
                    </m:r>
                    <m:r>
                      <w:rPr>
                        <w:rFonts w:ascii="Cambria Math" w:hAnsi="Cambria Math"/>
                      </w:rPr>
                      <m:t>,</m:t>
                    </m:r>
                    <m:r>
                      <w:rPr>
                        <w:rFonts w:ascii="Cambria Math" w:hAnsi="Cambria Math"/>
                      </w:rPr>
                      <m:t>f</m:t>
                    </m:r>
                  </m:sub>
                </m:sSub>
              </m:oMath>
            </m:oMathPara>
          </w:p>
        </w:tc>
        <w:tc>
          <w:tcPr>
            <w:tcW w:w="405" w:type="dxa"/>
          </w:tcPr>
          <w:p w14:paraId="3814364B" w14:textId="7C2583EB" w:rsidR="00B74F88" w:rsidRPr="00CB4007" w:rsidRDefault="00B74F88">
            <w:pPr>
              <w:rPr>
                <w:rFonts w:asciiTheme="majorHAnsi" w:eastAsiaTheme="minorEastAsia" w:hAnsiTheme="majorHAnsi" w:cstheme="majorHAnsi"/>
                <w:sz w:val="21"/>
                <w:szCs w:val="21"/>
              </w:rPr>
            </w:pPr>
            <w:r>
              <w:rPr>
                <w:rFonts w:asciiTheme="majorHAnsi" w:eastAsiaTheme="minorEastAsia" w:hAnsiTheme="majorHAnsi" w:cstheme="majorHAnsi"/>
                <w:sz w:val="21"/>
                <w:szCs w:val="21"/>
              </w:rPr>
              <w:t>=</w:t>
            </w:r>
          </w:p>
        </w:tc>
        <w:tc>
          <w:tcPr>
            <w:tcW w:w="6542" w:type="dxa"/>
          </w:tcPr>
          <w:p w14:paraId="7A73B35C" w14:textId="482C5F90" w:rsidR="00B74F88" w:rsidRDefault="007B49B6">
            <w:pPr>
              <w:rPr>
                <w:rFonts w:asciiTheme="majorHAnsi" w:eastAsiaTheme="minorEastAsia" w:hAnsiTheme="majorHAnsi" w:cstheme="majorHAnsi"/>
                <w:sz w:val="21"/>
                <w:szCs w:val="21"/>
              </w:rPr>
            </w:pPr>
            <w:r>
              <w:rPr>
                <w:rFonts w:asciiTheme="majorHAnsi" w:eastAsiaTheme="minorEastAsia" w:hAnsiTheme="majorHAnsi" w:cstheme="majorHAnsi"/>
                <w:sz w:val="21"/>
                <w:szCs w:val="21"/>
              </w:rPr>
              <w:t>Share of households using fuel f (firewood or charcoal) in the baseline scenario (percentage)</w:t>
            </w:r>
            <w:r>
              <w:rPr>
                <w:rFonts w:ascii="ArialMT" w:hAnsi="ArialMT"/>
                <w:sz w:val="21"/>
                <w:szCs w:val="21"/>
              </w:rPr>
              <w:t xml:space="preserve">. A default value of 30% shall be applied for charcoal, and a default value of 70% shall be applied for </w:t>
            </w:r>
            <w:r w:rsidR="00F43531">
              <w:rPr>
                <w:rFonts w:ascii="ArialMT" w:hAnsi="ArialMT"/>
                <w:sz w:val="21"/>
                <w:szCs w:val="21"/>
              </w:rPr>
              <w:t>firewood</w:t>
            </w:r>
            <w:r>
              <w:rPr>
                <w:rFonts w:ascii="ArialMT" w:hAnsi="ArialMT"/>
                <w:sz w:val="21"/>
                <w:szCs w:val="21"/>
              </w:rPr>
              <w:t xml:space="preserve">. </w:t>
            </w:r>
          </w:p>
        </w:tc>
      </w:tr>
    </w:tbl>
    <w:p w14:paraId="25B18057" w14:textId="77777777" w:rsidR="009F15EE" w:rsidRDefault="009F15EE" w:rsidP="00F3017B">
      <w:pPr>
        <w:rPr>
          <w:rFonts w:eastAsiaTheme="minorEastAsia"/>
          <w:b/>
        </w:rPr>
      </w:pPr>
    </w:p>
    <w:p w14:paraId="3ADFA6C7" w14:textId="7EB7CF7E" w:rsidR="00947AEA" w:rsidRPr="00ED3F5E" w:rsidRDefault="00C837FE" w:rsidP="00ED3F5E">
      <w:pPr>
        <w:rPr>
          <w:rFonts w:eastAsiaTheme="minorEastAsia"/>
        </w:rPr>
      </w:pPr>
      <m:oMath>
        <m:sSub>
          <m:sSubPr>
            <m:ctrlPr>
              <w:rPr>
                <w:rFonts w:ascii="Cambria Math" w:hAnsi="Cambria Math"/>
                <w:i/>
              </w:rPr>
            </m:ctrlPr>
          </m:sSubPr>
          <m:e>
            <m:r>
              <w:rPr>
                <w:rFonts w:ascii="Cambria Math" w:hAnsi="Cambria Math"/>
              </w:rPr>
              <m:t>HG</m:t>
            </m:r>
          </m:e>
          <m:sub>
            <m:r>
              <w:rPr>
                <w:rFonts w:ascii="Cambria Math" w:hAnsi="Cambria Math"/>
              </w:rPr>
              <m:t>y</m:t>
            </m:r>
          </m:sub>
        </m:sSub>
      </m:oMath>
      <w:r w:rsidR="00947AEA" w:rsidRPr="00ED3F5E">
        <w:rPr>
          <w:rFonts w:eastAsiaTheme="minorEastAsia"/>
        </w:rPr>
        <w:t xml:space="preserve"> shall be determined as follows:</w:t>
      </w:r>
    </w:p>
    <w:p w14:paraId="0612C3D3" w14:textId="77777777" w:rsidR="002B7F66" w:rsidRPr="00947AEA" w:rsidRDefault="002B7F66" w:rsidP="00F3017B">
      <w:pPr>
        <w:rPr>
          <w:rFonts w:eastAsiaTheme="minorEastAsia"/>
          <w:bCs/>
        </w:rPr>
      </w:pPr>
    </w:p>
    <w:p w14:paraId="1026F819" w14:textId="65F1830E" w:rsidR="00EC21FC" w:rsidRDefault="00171DF5" w:rsidP="009B4ECC">
      <w:pPr>
        <w:rPr>
          <w:rFonts w:eastAsiaTheme="minorEastAsia"/>
          <w:b/>
        </w:rPr>
      </w:pPr>
      <m:oMath>
        <m:r>
          <w:rPr>
            <w:rFonts w:ascii="Cambria Math" w:hAnsi="Cambria Math"/>
          </w:rPr>
          <m:t xml:space="preserve">              </m:t>
        </m:r>
        <m:sSub>
          <m:sSubPr>
            <m:ctrlPr>
              <w:rPr>
                <w:rFonts w:ascii="Cambria Math" w:hAnsi="Cambria Math"/>
                <w:i/>
              </w:rPr>
            </m:ctrlPr>
          </m:sSubPr>
          <m:e>
            <m:r>
              <w:rPr>
                <w:rFonts w:ascii="Cambria Math" w:hAnsi="Cambria Math"/>
              </w:rPr>
              <m:t>HG</m:t>
            </m:r>
          </m:e>
          <m:sub>
            <m:r>
              <w:rPr>
                <w:rFonts w:ascii="Cambria Math" w:hAnsi="Cambria Math"/>
              </w:rPr>
              <m:t>y</m:t>
            </m:r>
          </m:sub>
        </m:sSub>
        <m:r>
          <w:rPr>
            <w:rFonts w:ascii="Cambria Math" w:hAnsi="Cambria Math"/>
          </w:rPr>
          <m:t xml:space="preserve"> = </m:t>
        </m:r>
        <m:nary>
          <m:naryPr>
            <m:chr m:val="∑"/>
            <m:limLoc m:val="undOvr"/>
            <m:supHide m:val="1"/>
            <m:ctrlPr>
              <w:rPr>
                <w:rFonts w:ascii="Cambria Math" w:hAnsi="Cambria Math"/>
                <w:i/>
              </w:rPr>
            </m:ctrlPr>
          </m:naryPr>
          <m:sub>
            <m:r>
              <w:rPr>
                <w:rFonts w:ascii="Cambria Math" w:hAnsi="Cambria Math"/>
              </w:rPr>
              <m:t>j</m:t>
            </m:r>
          </m:sub>
          <m:sup/>
          <m:e>
            <m:sSub>
              <m:sSubPr>
                <m:ctrlPr>
                  <w:rPr>
                    <w:rFonts w:ascii="Cambria Math" w:hAnsi="Cambria Math"/>
                    <w:i/>
                  </w:rPr>
                </m:ctrlPr>
              </m:sSubPr>
              <m:e>
                <m:r>
                  <w:rPr>
                    <w:rFonts w:ascii="Cambria Math" w:hAnsi="Cambria Math"/>
                  </w:rPr>
                  <m:t>NCV</m:t>
                </m:r>
              </m:e>
              <m:sub>
                <m:r>
                  <w:rPr>
                    <w:rFonts w:ascii="Cambria Math" w:hAnsi="Cambria Math"/>
                  </w:rPr>
                  <m:t>ethanol</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cs="Arial"/>
                        <w:color w:val="202122"/>
                        <w:sz w:val="25"/>
                        <w:szCs w:val="25"/>
                        <w:shd w:val="clear" w:color="auto" w:fill="F8F9FA"/>
                      </w:rPr>
                      <m:t>L</m:t>
                    </m:r>
                  </m:e>
                  <m:sub>
                    <m:r>
                      <w:rPr>
                        <w:rFonts w:ascii="Cambria Math" w:hAnsi="Cambria Math"/>
                      </w:rPr>
                      <m:t>y,j</m:t>
                    </m:r>
                  </m:sub>
                </m:sSub>
              </m:num>
              <m:den>
                <m:r>
                  <w:rPr>
                    <w:rFonts w:ascii="Cambria Math" w:hAnsi="Cambria Math"/>
                  </w:rPr>
                  <m:t>1000</m:t>
                </m:r>
              </m:den>
            </m:f>
            <m:r>
              <w:rPr>
                <w:rFonts w:ascii="Cambria Math" w:hAnsi="Cambria Math"/>
              </w:rPr>
              <m:t xml:space="preserve">× </m:t>
            </m:r>
            <m:r>
              <w:rPr>
                <w:rFonts w:ascii="Cambria Math" w:hAnsi="Cambria Math" w:cs="Cambria Math"/>
                <w:position w:val="4"/>
                <w:sz w:val="20"/>
                <w:szCs w:val="20"/>
              </w:rPr>
              <m:t>N</m:t>
            </m:r>
            <m:r>
              <w:rPr>
                <w:rFonts w:ascii="Cambria Math" w:hAnsi="Cambria Math" w:cs="Cambria Math"/>
                <w:sz w:val="14"/>
                <w:szCs w:val="14"/>
              </w:rPr>
              <m:t>y,j</m:t>
            </m:r>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y,j</m:t>
                </m:r>
              </m:sub>
            </m:sSub>
            <m:r>
              <w:rPr>
                <w:rFonts w:ascii="Cambria Math" w:hAnsi="Cambria Math"/>
              </w:rPr>
              <m:t>×</m:t>
            </m:r>
            <m:sSub>
              <m:sSubPr>
                <m:ctrlPr>
                  <w:rPr>
                    <w:rFonts w:ascii="Cambria Math" w:hAnsi="Cambria Math"/>
                    <w:i/>
                  </w:rPr>
                </m:ctrlPr>
              </m:sSubPr>
              <m:e>
                <m:r>
                  <w:rPr>
                    <w:rFonts w:ascii="Cambria Math" w:hAnsi="Cambria Math"/>
                  </w:rPr>
                  <m:t>η</m:t>
                </m:r>
              </m:e>
              <m:sub>
                <m:r>
                  <w:rPr>
                    <w:rFonts w:ascii="Cambria Math" w:hAnsi="Cambria Math"/>
                  </w:rPr>
                  <m:t>PJ</m:t>
                </m:r>
              </m:sub>
            </m:sSub>
            <m:r>
              <w:rPr>
                <w:rFonts w:ascii="Cambria Math" w:hAnsi="Cambria Math"/>
              </w:rPr>
              <m:t>×365</m:t>
            </m:r>
          </m:e>
        </m:nary>
      </m:oMath>
      <w:r w:rsidR="00F41C9E">
        <w:rPr>
          <w:rFonts w:eastAsiaTheme="minorEastAsia"/>
        </w:rPr>
        <w:tab/>
      </w:r>
      <w:r w:rsidR="00F41C9E">
        <w:rPr>
          <w:rFonts w:eastAsiaTheme="minorEastAsia"/>
        </w:rPr>
        <w:tab/>
      </w:r>
      <w:r w:rsidR="00F41C9E">
        <w:rPr>
          <w:rFonts w:eastAsiaTheme="minorEastAsia"/>
        </w:rPr>
        <w:tab/>
      </w:r>
      <w:r w:rsidR="00F41C9E" w:rsidRPr="00572458">
        <w:rPr>
          <w:rFonts w:eastAsiaTheme="minorEastAsia"/>
          <w:i/>
        </w:rPr>
        <w:t xml:space="preserve">Equation </w:t>
      </w:r>
      <w:r w:rsidR="00503172">
        <w:rPr>
          <w:rFonts w:eastAsiaTheme="minorEastAsia"/>
          <w:i/>
        </w:rPr>
        <w:t>5</w:t>
      </w:r>
    </w:p>
    <w:p w14:paraId="26AEAFD4" w14:textId="7867FF1E" w:rsidR="00947AEA" w:rsidRDefault="00712272" w:rsidP="00F3017B">
      <w:pPr>
        <w:rPr>
          <w:rFonts w:eastAsiaTheme="minorEastAsia"/>
          <w:b/>
        </w:rPr>
      </w:pPr>
      <w:r>
        <w:rPr>
          <w:rFonts w:eastAsiaTheme="minorEastAsia"/>
          <w:b/>
        </w:rPr>
        <w:tab/>
      </w:r>
      <w:r>
        <w:rPr>
          <w:rFonts w:eastAsiaTheme="minorEastAsia"/>
          <w:b/>
        </w:rPr>
        <w:tab/>
      </w:r>
      <w:r>
        <w:rPr>
          <w:rFonts w:eastAsiaTheme="minorEastAsia"/>
          <w:b/>
        </w:rPr>
        <w:tab/>
      </w:r>
    </w:p>
    <w:p w14:paraId="2E7AB5D9" w14:textId="77777777" w:rsidR="00411B36" w:rsidRDefault="00411B36" w:rsidP="00411B36">
      <w:pPr>
        <w:rPr>
          <w:rFonts w:eastAsiaTheme="minorEastAsia"/>
        </w:rPr>
      </w:pPr>
      <w:r w:rsidRPr="00572458">
        <w:rPr>
          <w:rFonts w:eastAsiaTheme="minorEastAsia"/>
        </w:rPr>
        <w:t>Where: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3"/>
        <w:gridCol w:w="404"/>
        <w:gridCol w:w="6490"/>
        <w:gridCol w:w="72"/>
      </w:tblGrid>
      <w:tr w:rsidR="00411B36" w14:paraId="68D3CBBA" w14:textId="77777777">
        <w:tc>
          <w:tcPr>
            <w:tcW w:w="2142" w:type="dxa"/>
          </w:tcPr>
          <w:p w14:paraId="349F0E97" w14:textId="612B0F8E" w:rsidR="00411B36" w:rsidRPr="00CB4007" w:rsidRDefault="00C837FE">
            <w:pPr>
              <w:spacing w:line="276" w:lineRule="auto"/>
              <w:rPr>
                <w:rFonts w:eastAsiaTheme="minorEastAsia"/>
                <w:sz w:val="21"/>
                <w:szCs w:val="21"/>
              </w:rPr>
            </w:pPr>
            <m:oMathPara>
              <m:oMathParaPr>
                <m:jc m:val="left"/>
              </m:oMathParaPr>
              <m:oMath>
                <m:sSub>
                  <m:sSubPr>
                    <m:ctrlPr>
                      <w:rPr>
                        <w:rFonts w:ascii="Cambria Math" w:hAnsi="Cambria Math"/>
                        <w:i/>
                      </w:rPr>
                    </m:ctrlPr>
                  </m:sSubPr>
                  <m:e>
                    <m:r>
                      <w:rPr>
                        <w:rFonts w:ascii="Cambria Math" w:hAnsi="Cambria Math"/>
                      </w:rPr>
                      <m:t>NCV</m:t>
                    </m:r>
                  </m:e>
                  <m:sub>
                    <m:r>
                      <w:rPr>
                        <w:rFonts w:ascii="Cambria Math" w:hAnsi="Cambria Math"/>
                      </w:rPr>
                      <m:t>et</m:t>
                    </m:r>
                    <m:r>
                      <w:rPr>
                        <w:rFonts w:ascii="Cambria Math" w:hAnsi="Cambria Math"/>
                      </w:rPr>
                      <m:t>h</m:t>
                    </m:r>
                    <m:r>
                      <w:rPr>
                        <w:rFonts w:ascii="Cambria Math" w:hAnsi="Cambria Math"/>
                      </w:rPr>
                      <m:t>anol</m:t>
                    </m:r>
                  </m:sub>
                </m:sSub>
              </m:oMath>
            </m:oMathPara>
          </w:p>
        </w:tc>
        <w:tc>
          <w:tcPr>
            <w:tcW w:w="405" w:type="dxa"/>
          </w:tcPr>
          <w:p w14:paraId="54FF78A4" w14:textId="77777777" w:rsidR="00411B36" w:rsidRPr="00CB4007" w:rsidRDefault="00411B36">
            <w:pPr>
              <w:spacing w:line="276" w:lineRule="auto"/>
              <w:rPr>
                <w:rFonts w:asciiTheme="majorHAnsi" w:eastAsiaTheme="minorEastAsia" w:hAnsiTheme="majorHAnsi" w:cstheme="majorHAnsi"/>
                <w:sz w:val="21"/>
                <w:szCs w:val="21"/>
              </w:rPr>
            </w:pPr>
            <w:r w:rsidRPr="00CB4007">
              <w:rPr>
                <w:rFonts w:asciiTheme="majorHAnsi" w:eastAsiaTheme="minorEastAsia" w:hAnsiTheme="majorHAnsi" w:cstheme="majorHAnsi"/>
                <w:sz w:val="21"/>
                <w:szCs w:val="21"/>
              </w:rPr>
              <w:t>=</w:t>
            </w:r>
          </w:p>
        </w:tc>
        <w:tc>
          <w:tcPr>
            <w:tcW w:w="6542" w:type="dxa"/>
            <w:gridSpan w:val="2"/>
          </w:tcPr>
          <w:p w14:paraId="67C417D9" w14:textId="4F159049" w:rsidR="00411B36" w:rsidRPr="00450599" w:rsidRDefault="00562D4E">
            <w:pPr>
              <w:spacing w:line="276" w:lineRule="auto"/>
              <w:rPr>
                <w:rFonts w:ascii="Times New Roman" w:eastAsia="Times New Roman" w:hAnsi="Times New Roman" w:cs="Times New Roman"/>
                <w:sz w:val="24"/>
                <w:szCs w:val="24"/>
              </w:rPr>
            </w:pPr>
            <w:r w:rsidRPr="00562D4E">
              <w:rPr>
                <w:rFonts w:asciiTheme="majorHAnsi" w:eastAsiaTheme="minorEastAsia" w:hAnsiTheme="majorHAnsi" w:cstheme="majorHAnsi"/>
                <w:sz w:val="21"/>
                <w:szCs w:val="21"/>
              </w:rPr>
              <w:t xml:space="preserve">Net Calorific Value of </w:t>
            </w:r>
            <w:r w:rsidR="003B5339">
              <w:rPr>
                <w:rFonts w:asciiTheme="majorHAnsi" w:eastAsiaTheme="minorEastAsia" w:hAnsiTheme="majorHAnsi" w:cstheme="majorHAnsi"/>
                <w:sz w:val="21"/>
                <w:szCs w:val="21"/>
              </w:rPr>
              <w:t>e</w:t>
            </w:r>
            <w:r w:rsidRPr="00562D4E">
              <w:rPr>
                <w:rFonts w:asciiTheme="majorHAnsi" w:eastAsiaTheme="minorEastAsia" w:hAnsiTheme="majorHAnsi" w:cstheme="majorHAnsi"/>
                <w:sz w:val="21"/>
                <w:szCs w:val="21"/>
              </w:rPr>
              <w:t>thanol</w:t>
            </w:r>
            <w:r w:rsidR="00E5134D">
              <w:rPr>
                <w:rFonts w:asciiTheme="majorHAnsi" w:eastAsiaTheme="minorEastAsia" w:hAnsiTheme="majorHAnsi" w:cstheme="majorHAnsi"/>
                <w:sz w:val="21"/>
                <w:szCs w:val="21"/>
              </w:rPr>
              <w:t xml:space="preserve"> (</w:t>
            </w:r>
            <w:r w:rsidR="00193CBA">
              <w:rPr>
                <w:rFonts w:asciiTheme="majorHAnsi" w:eastAsiaTheme="minorEastAsia" w:hAnsiTheme="majorHAnsi" w:cstheme="majorHAnsi"/>
                <w:sz w:val="21"/>
                <w:szCs w:val="21"/>
              </w:rPr>
              <w:t>TJ/m</w:t>
            </w:r>
            <w:r w:rsidR="00193CBA" w:rsidRPr="00643632">
              <w:rPr>
                <w:rFonts w:asciiTheme="majorHAnsi" w:eastAsiaTheme="minorEastAsia" w:hAnsiTheme="majorHAnsi" w:cstheme="majorHAnsi"/>
                <w:sz w:val="21"/>
                <w:szCs w:val="21"/>
                <w:vertAlign w:val="superscript"/>
              </w:rPr>
              <w:t>3</w:t>
            </w:r>
            <w:r w:rsidR="00E5134D">
              <w:rPr>
                <w:rFonts w:asciiTheme="majorHAnsi" w:eastAsiaTheme="minorEastAsia" w:hAnsiTheme="majorHAnsi" w:cstheme="majorHAnsi"/>
                <w:sz w:val="21"/>
                <w:szCs w:val="21"/>
              </w:rPr>
              <w:t>)</w:t>
            </w:r>
            <w:r w:rsidRPr="00562D4E">
              <w:rPr>
                <w:rFonts w:asciiTheme="majorHAnsi" w:eastAsiaTheme="minorEastAsia" w:hAnsiTheme="majorHAnsi" w:cstheme="majorHAnsi"/>
                <w:sz w:val="21"/>
                <w:szCs w:val="21"/>
              </w:rPr>
              <w:t>.</w:t>
            </w:r>
            <w:r w:rsidR="003E26A8">
              <w:rPr>
                <w:rFonts w:asciiTheme="majorHAnsi" w:eastAsiaTheme="minorEastAsia" w:hAnsiTheme="majorHAnsi" w:cstheme="majorHAnsi"/>
                <w:sz w:val="21"/>
                <w:szCs w:val="21"/>
              </w:rPr>
              <w:t xml:space="preserve"> </w:t>
            </w:r>
          </w:p>
        </w:tc>
      </w:tr>
      <w:tr w:rsidR="00411B36" w14:paraId="4DCDD80C" w14:textId="77777777">
        <w:tc>
          <w:tcPr>
            <w:tcW w:w="2142" w:type="dxa"/>
          </w:tcPr>
          <w:p w14:paraId="203B8DFE" w14:textId="13BFAB50" w:rsidR="00411B36" w:rsidRPr="009B4ECC" w:rsidRDefault="00C837FE">
            <w:pPr>
              <w:spacing w:line="276" w:lineRule="auto"/>
              <w:rPr>
                <w:rFonts w:eastAsiaTheme="minorEastAsia"/>
                <w:sz w:val="21"/>
                <w:szCs w:val="21"/>
                <w:highlight w:val="yellow"/>
              </w:rPr>
            </w:pPr>
            <m:oMath>
              <m:sSub>
                <m:sSubPr>
                  <m:ctrlPr>
                    <w:rPr>
                      <w:rFonts w:ascii="Cambria Math" w:hAnsi="Cambria Math"/>
                      <w:i/>
                    </w:rPr>
                  </m:ctrlPr>
                </m:sSubPr>
                <m:e>
                  <m:r>
                    <w:rPr>
                      <w:rFonts w:ascii="Cambria Math" w:hAnsi="Cambria Math"/>
                    </w:rPr>
                    <m:t>L</m:t>
                  </m:r>
                </m:e>
                <m:sub>
                  <m:r>
                    <w:rPr>
                      <w:rFonts w:ascii="Cambria Math" w:hAnsi="Cambria Math"/>
                    </w:rPr>
                    <m:t>y</m:t>
                  </m:r>
                  <m:r>
                    <w:rPr>
                      <w:rFonts w:ascii="Cambria Math" w:hAnsi="Cambria Math"/>
                    </w:rPr>
                    <m:t>,</m:t>
                  </m:r>
                  <m:r>
                    <w:rPr>
                      <w:rFonts w:ascii="Cambria Math" w:hAnsi="Cambria Math"/>
                    </w:rPr>
                    <m:t>j</m:t>
                  </m:r>
                </m:sub>
              </m:sSub>
            </m:oMath>
            <w:r w:rsidR="00411B36" w:rsidRPr="0006329C">
              <w:rPr>
                <w:rFonts w:ascii="Cambria Math" w:eastAsiaTheme="minorEastAsia" w:hAnsi="Cambria Math"/>
                <w:sz w:val="21"/>
                <w:szCs w:val="21"/>
              </w:rPr>
              <w:tab/>
            </w:r>
          </w:p>
        </w:tc>
        <w:tc>
          <w:tcPr>
            <w:tcW w:w="405" w:type="dxa"/>
          </w:tcPr>
          <w:p w14:paraId="27C30093" w14:textId="77777777" w:rsidR="00411B36" w:rsidRPr="00CB4007" w:rsidRDefault="00411B36">
            <w:pPr>
              <w:spacing w:line="276" w:lineRule="auto"/>
              <w:rPr>
                <w:rFonts w:asciiTheme="majorHAnsi" w:eastAsiaTheme="minorEastAsia" w:hAnsiTheme="majorHAnsi" w:cstheme="majorHAnsi"/>
                <w:sz w:val="21"/>
                <w:szCs w:val="21"/>
              </w:rPr>
            </w:pPr>
            <w:r w:rsidRPr="00CB4007">
              <w:rPr>
                <w:rFonts w:asciiTheme="majorHAnsi" w:eastAsiaTheme="minorEastAsia" w:hAnsiTheme="majorHAnsi" w:cstheme="majorHAnsi"/>
                <w:sz w:val="21"/>
                <w:szCs w:val="21"/>
              </w:rPr>
              <w:t>=</w:t>
            </w:r>
          </w:p>
        </w:tc>
        <w:tc>
          <w:tcPr>
            <w:tcW w:w="6542" w:type="dxa"/>
            <w:gridSpan w:val="2"/>
          </w:tcPr>
          <w:p w14:paraId="7EF9BCD3" w14:textId="13686426" w:rsidR="00411B36" w:rsidRPr="00CB4007" w:rsidRDefault="00C4799A">
            <w:pPr>
              <w:spacing w:line="276" w:lineRule="auto"/>
              <w:rPr>
                <w:rFonts w:asciiTheme="majorHAnsi" w:eastAsiaTheme="minorEastAsia" w:hAnsiTheme="majorHAnsi" w:cstheme="majorHAnsi"/>
                <w:sz w:val="21"/>
                <w:szCs w:val="21"/>
              </w:rPr>
            </w:pPr>
            <w:r w:rsidRPr="00C4799A">
              <w:rPr>
                <w:rFonts w:asciiTheme="majorHAnsi" w:eastAsiaTheme="minorEastAsia" w:hAnsiTheme="majorHAnsi" w:cstheme="majorHAnsi"/>
                <w:sz w:val="21"/>
                <w:szCs w:val="21"/>
              </w:rPr>
              <w:t xml:space="preserve">Average </w:t>
            </w:r>
            <w:r w:rsidR="00487674">
              <w:rPr>
                <w:rFonts w:asciiTheme="majorHAnsi" w:eastAsiaTheme="minorEastAsia" w:hAnsiTheme="majorHAnsi" w:cstheme="majorHAnsi"/>
                <w:sz w:val="21"/>
                <w:szCs w:val="21"/>
              </w:rPr>
              <w:t xml:space="preserve">daily </w:t>
            </w:r>
            <w:r w:rsidR="00F801E0">
              <w:rPr>
                <w:rFonts w:asciiTheme="majorHAnsi" w:eastAsiaTheme="minorEastAsia" w:hAnsiTheme="majorHAnsi" w:cstheme="majorHAnsi"/>
                <w:sz w:val="21"/>
                <w:szCs w:val="21"/>
              </w:rPr>
              <w:t>ethanol usage</w:t>
            </w:r>
            <w:r w:rsidR="00E5134D">
              <w:rPr>
                <w:rFonts w:asciiTheme="majorHAnsi" w:eastAsiaTheme="minorEastAsia" w:hAnsiTheme="majorHAnsi" w:cstheme="majorHAnsi"/>
                <w:sz w:val="21"/>
                <w:szCs w:val="21"/>
              </w:rPr>
              <w:t xml:space="preserve"> </w:t>
            </w:r>
            <w:r w:rsidR="00F801E0">
              <w:rPr>
                <w:rFonts w:asciiTheme="majorHAnsi" w:eastAsiaTheme="minorEastAsia" w:hAnsiTheme="majorHAnsi" w:cstheme="majorHAnsi"/>
                <w:sz w:val="21"/>
                <w:szCs w:val="21"/>
              </w:rPr>
              <w:t xml:space="preserve">by </w:t>
            </w:r>
            <w:r w:rsidR="00C12BBE">
              <w:rPr>
                <w:rFonts w:asciiTheme="majorHAnsi" w:eastAsiaTheme="minorEastAsia" w:hAnsiTheme="majorHAnsi" w:cstheme="majorHAnsi"/>
                <w:sz w:val="21"/>
                <w:szCs w:val="21"/>
              </w:rPr>
              <w:t>activity</w:t>
            </w:r>
            <w:r w:rsidR="00F801E0">
              <w:rPr>
                <w:rFonts w:asciiTheme="majorHAnsi" w:eastAsiaTheme="minorEastAsia" w:hAnsiTheme="majorHAnsi" w:cstheme="majorHAnsi"/>
                <w:sz w:val="21"/>
                <w:szCs w:val="21"/>
              </w:rPr>
              <w:t xml:space="preserve"> participating households </w:t>
            </w:r>
            <w:r w:rsidR="00A916A6">
              <w:rPr>
                <w:rFonts w:asciiTheme="majorHAnsi" w:eastAsiaTheme="minorEastAsia" w:hAnsiTheme="majorHAnsi" w:cstheme="majorHAnsi"/>
                <w:sz w:val="21"/>
                <w:szCs w:val="21"/>
              </w:rPr>
              <w:t xml:space="preserve">of batch j </w:t>
            </w:r>
            <w:r w:rsidRPr="00C4799A">
              <w:rPr>
                <w:rFonts w:asciiTheme="majorHAnsi" w:eastAsiaTheme="minorEastAsia" w:hAnsiTheme="majorHAnsi" w:cstheme="majorHAnsi"/>
                <w:sz w:val="21"/>
                <w:szCs w:val="21"/>
              </w:rPr>
              <w:t>in year y</w:t>
            </w:r>
            <w:r w:rsidR="00E5134D">
              <w:rPr>
                <w:rFonts w:asciiTheme="majorHAnsi" w:eastAsiaTheme="minorEastAsia" w:hAnsiTheme="majorHAnsi" w:cstheme="majorHAnsi"/>
                <w:sz w:val="21"/>
                <w:szCs w:val="21"/>
              </w:rPr>
              <w:t xml:space="preserve"> (litres).</w:t>
            </w:r>
          </w:p>
        </w:tc>
      </w:tr>
      <w:tr w:rsidR="00411B36" w14:paraId="5021BE9D" w14:textId="77777777">
        <w:tc>
          <w:tcPr>
            <w:tcW w:w="2142" w:type="dxa"/>
          </w:tcPr>
          <w:p w14:paraId="6CE625B0" w14:textId="3B1BE292" w:rsidR="00411B36" w:rsidRPr="00CB4007" w:rsidRDefault="00C837FE">
            <w:pPr>
              <w:spacing w:line="276" w:lineRule="auto"/>
              <w:rPr>
                <w:rFonts w:eastAsiaTheme="minorEastAsia"/>
                <w:sz w:val="21"/>
                <w:szCs w:val="21"/>
              </w:rPr>
            </w:pPr>
            <m:oMathPara>
              <m:oMathParaPr>
                <m:jc m:val="left"/>
              </m:oMathParaPr>
              <m:oMath>
                <m:sSub>
                  <m:sSubPr>
                    <m:ctrlPr>
                      <w:rPr>
                        <w:rFonts w:ascii="Cambria Math" w:hAnsi="Cambria Math"/>
                        <w:i/>
                      </w:rPr>
                    </m:ctrlPr>
                  </m:sSubPr>
                  <m:e>
                    <m:r>
                      <w:rPr>
                        <w:rFonts w:ascii="Cambria Math" w:hAnsi="Cambria Math"/>
                      </w:rPr>
                      <m:t>N</m:t>
                    </m:r>
                  </m:e>
                  <m:sub>
                    <m:r>
                      <w:rPr>
                        <w:rFonts w:ascii="Cambria Math" w:hAnsi="Cambria Math"/>
                      </w:rPr>
                      <m:t>y</m:t>
                    </m:r>
                    <m:r>
                      <w:rPr>
                        <w:rFonts w:ascii="Cambria Math" w:hAnsi="Cambria Math"/>
                      </w:rPr>
                      <m:t>,</m:t>
                    </m:r>
                    <m:r>
                      <w:rPr>
                        <w:rFonts w:ascii="Cambria Math" w:hAnsi="Cambria Math"/>
                      </w:rPr>
                      <m:t>j</m:t>
                    </m:r>
                  </m:sub>
                </m:sSub>
              </m:oMath>
            </m:oMathPara>
          </w:p>
        </w:tc>
        <w:tc>
          <w:tcPr>
            <w:tcW w:w="405" w:type="dxa"/>
          </w:tcPr>
          <w:p w14:paraId="5440CF44" w14:textId="77777777" w:rsidR="00411B36" w:rsidRPr="00CB4007" w:rsidRDefault="00411B36">
            <w:pPr>
              <w:spacing w:line="276" w:lineRule="auto"/>
              <w:rPr>
                <w:rFonts w:asciiTheme="majorHAnsi" w:eastAsiaTheme="minorEastAsia" w:hAnsiTheme="majorHAnsi" w:cstheme="majorHAnsi"/>
                <w:sz w:val="21"/>
                <w:szCs w:val="21"/>
              </w:rPr>
            </w:pPr>
            <w:r w:rsidRPr="00CB4007">
              <w:rPr>
                <w:rFonts w:asciiTheme="majorHAnsi" w:eastAsiaTheme="minorEastAsia" w:hAnsiTheme="majorHAnsi" w:cstheme="majorHAnsi"/>
                <w:sz w:val="21"/>
                <w:szCs w:val="21"/>
              </w:rPr>
              <w:t>=</w:t>
            </w:r>
          </w:p>
        </w:tc>
        <w:tc>
          <w:tcPr>
            <w:tcW w:w="6542" w:type="dxa"/>
            <w:gridSpan w:val="2"/>
          </w:tcPr>
          <w:p w14:paraId="555C4722" w14:textId="71A5091A" w:rsidR="00411B36" w:rsidRPr="00CB4007" w:rsidRDefault="00EF2F43">
            <w:pPr>
              <w:spacing w:line="276" w:lineRule="auto"/>
              <w:rPr>
                <w:rFonts w:asciiTheme="majorHAnsi" w:eastAsiaTheme="minorEastAsia" w:hAnsiTheme="majorHAnsi" w:cstheme="majorHAnsi"/>
                <w:sz w:val="21"/>
                <w:szCs w:val="21"/>
              </w:rPr>
            </w:pPr>
            <w:r w:rsidRPr="00EF2F43">
              <w:rPr>
                <w:rFonts w:asciiTheme="majorHAnsi" w:eastAsiaTheme="minorEastAsia" w:hAnsiTheme="majorHAnsi" w:cstheme="majorHAnsi"/>
                <w:sz w:val="21"/>
                <w:szCs w:val="21"/>
              </w:rPr>
              <w:t xml:space="preserve">Cumulative number of </w:t>
            </w:r>
            <w:r w:rsidR="00C12BBE">
              <w:rPr>
                <w:rFonts w:asciiTheme="majorHAnsi" w:eastAsiaTheme="minorEastAsia" w:hAnsiTheme="majorHAnsi" w:cstheme="majorHAnsi"/>
                <w:sz w:val="21"/>
                <w:szCs w:val="21"/>
              </w:rPr>
              <w:t>activity devices</w:t>
            </w:r>
            <w:r w:rsidRPr="00EF2F43">
              <w:rPr>
                <w:rFonts w:asciiTheme="majorHAnsi" w:eastAsiaTheme="minorEastAsia" w:hAnsiTheme="majorHAnsi" w:cstheme="majorHAnsi"/>
                <w:sz w:val="21"/>
                <w:szCs w:val="21"/>
              </w:rPr>
              <w:t xml:space="preserve"> of batch j registered under the activity (number)</w:t>
            </w:r>
          </w:p>
        </w:tc>
      </w:tr>
      <w:tr w:rsidR="00475270" w14:paraId="49E6E9DE" w14:textId="77777777">
        <w:trPr>
          <w:gridAfter w:val="1"/>
          <w:wAfter w:w="73" w:type="dxa"/>
        </w:trPr>
        <w:tc>
          <w:tcPr>
            <w:tcW w:w="2142" w:type="dxa"/>
          </w:tcPr>
          <w:p w14:paraId="56D76FE8" w14:textId="47A6D694" w:rsidR="000C5820" w:rsidRPr="00E910BF" w:rsidRDefault="00C837FE" w:rsidP="000C5820">
            <w:pPr>
              <w:rPr>
                <w:rFonts w:ascii="Arial" w:eastAsia="Arial" w:hAnsi="Arial" w:cs="Arial"/>
              </w:rPr>
            </w:pPr>
            <m:oMathPara>
              <m:oMathParaPr>
                <m:jc m:val="left"/>
              </m:oMathParaPr>
              <m:oMath>
                <m:sSub>
                  <m:sSubPr>
                    <m:ctrlPr>
                      <w:rPr>
                        <w:rFonts w:ascii="Cambria Math" w:hAnsi="Cambria Math"/>
                        <w:i/>
                      </w:rPr>
                    </m:ctrlPr>
                  </m:sSubPr>
                  <m:e>
                    <m:r>
                      <w:rPr>
                        <w:rFonts w:ascii="Cambria Math" w:hAnsi="Cambria Math"/>
                      </w:rPr>
                      <m:t>S</m:t>
                    </m:r>
                  </m:e>
                  <m:sub>
                    <m:r>
                      <w:rPr>
                        <w:rFonts w:ascii="Cambria Math" w:hAnsi="Cambria Math"/>
                      </w:rPr>
                      <m:t>y</m:t>
                    </m:r>
                    <m:r>
                      <w:rPr>
                        <w:rFonts w:ascii="Cambria Math" w:hAnsi="Cambria Math"/>
                      </w:rPr>
                      <m:t>,</m:t>
                    </m:r>
                    <m:r>
                      <w:rPr>
                        <w:rFonts w:ascii="Cambria Math" w:hAnsi="Cambria Math"/>
                      </w:rPr>
                      <m:t>j</m:t>
                    </m:r>
                  </m:sub>
                </m:sSub>
              </m:oMath>
            </m:oMathPara>
          </w:p>
        </w:tc>
        <w:tc>
          <w:tcPr>
            <w:tcW w:w="405" w:type="dxa"/>
          </w:tcPr>
          <w:p w14:paraId="21ED07FA" w14:textId="213E535F" w:rsidR="000C5820" w:rsidRPr="00CB4007" w:rsidRDefault="000C5820" w:rsidP="000C5820">
            <w:pPr>
              <w:rPr>
                <w:rFonts w:asciiTheme="majorHAnsi" w:eastAsiaTheme="minorEastAsia" w:hAnsiTheme="majorHAnsi" w:cstheme="majorHAnsi"/>
                <w:sz w:val="21"/>
                <w:szCs w:val="21"/>
              </w:rPr>
            </w:pPr>
            <w:r>
              <w:rPr>
                <w:rFonts w:asciiTheme="majorHAnsi" w:eastAsiaTheme="minorEastAsia" w:hAnsiTheme="majorHAnsi" w:cstheme="majorHAnsi"/>
                <w:sz w:val="21"/>
                <w:szCs w:val="21"/>
              </w:rPr>
              <w:t>=</w:t>
            </w:r>
          </w:p>
        </w:tc>
        <w:tc>
          <w:tcPr>
            <w:tcW w:w="6542" w:type="dxa"/>
          </w:tcPr>
          <w:p w14:paraId="1D57BC7E" w14:textId="6682BA97" w:rsidR="000C5820" w:rsidRDefault="000C5820" w:rsidP="000C5820">
            <w:pPr>
              <w:rPr>
                <w:rFonts w:asciiTheme="majorHAnsi" w:eastAsiaTheme="minorEastAsia" w:hAnsiTheme="majorHAnsi" w:cstheme="majorHAnsi"/>
                <w:sz w:val="21"/>
                <w:szCs w:val="21"/>
              </w:rPr>
            </w:pPr>
            <w:r w:rsidRPr="00FD784B">
              <w:rPr>
                <w:rFonts w:asciiTheme="majorHAnsi" w:eastAsiaTheme="minorEastAsia" w:hAnsiTheme="majorHAnsi" w:cstheme="majorHAnsi"/>
                <w:sz w:val="21"/>
                <w:szCs w:val="21"/>
              </w:rPr>
              <w:t xml:space="preserve">Share of </w:t>
            </w:r>
            <w:r w:rsidR="00B97990">
              <w:rPr>
                <w:rFonts w:asciiTheme="majorHAnsi" w:eastAsiaTheme="minorEastAsia" w:hAnsiTheme="majorHAnsi" w:cstheme="majorHAnsi"/>
                <w:sz w:val="21"/>
                <w:szCs w:val="21"/>
              </w:rPr>
              <w:t xml:space="preserve">ethanol </w:t>
            </w:r>
            <w:r w:rsidR="00AA4854">
              <w:rPr>
                <w:rFonts w:asciiTheme="majorHAnsi" w:eastAsiaTheme="minorEastAsia" w:hAnsiTheme="majorHAnsi" w:cstheme="majorHAnsi"/>
                <w:sz w:val="21"/>
                <w:szCs w:val="21"/>
              </w:rPr>
              <w:t>cookstoves</w:t>
            </w:r>
            <w:r w:rsidRPr="00FD784B">
              <w:rPr>
                <w:rFonts w:asciiTheme="majorHAnsi" w:eastAsiaTheme="minorEastAsia" w:hAnsiTheme="majorHAnsi" w:cstheme="majorHAnsi"/>
                <w:sz w:val="21"/>
                <w:szCs w:val="21"/>
              </w:rPr>
              <w:t xml:space="preserve"> </w:t>
            </w:r>
            <w:r w:rsidR="00792CEF">
              <w:rPr>
                <w:rFonts w:asciiTheme="majorHAnsi" w:eastAsiaTheme="minorEastAsia" w:hAnsiTheme="majorHAnsi" w:cstheme="majorHAnsi"/>
                <w:sz w:val="21"/>
                <w:szCs w:val="21"/>
              </w:rPr>
              <w:t xml:space="preserve">of batch j </w:t>
            </w:r>
            <w:r w:rsidR="001D5A00">
              <w:rPr>
                <w:rFonts w:asciiTheme="majorHAnsi" w:eastAsiaTheme="minorEastAsia" w:hAnsiTheme="majorHAnsi" w:cstheme="majorHAnsi"/>
                <w:sz w:val="21"/>
                <w:szCs w:val="21"/>
              </w:rPr>
              <w:t>o</w:t>
            </w:r>
            <w:r w:rsidRPr="00FD784B">
              <w:rPr>
                <w:rFonts w:asciiTheme="majorHAnsi" w:eastAsiaTheme="minorEastAsia" w:hAnsiTheme="majorHAnsi" w:cstheme="majorHAnsi"/>
                <w:sz w:val="21"/>
                <w:szCs w:val="21"/>
              </w:rPr>
              <w:t xml:space="preserve">perating </w:t>
            </w:r>
            <w:r>
              <w:rPr>
                <w:rFonts w:asciiTheme="majorHAnsi" w:eastAsiaTheme="minorEastAsia" w:hAnsiTheme="majorHAnsi" w:cstheme="majorHAnsi"/>
                <w:sz w:val="21"/>
                <w:szCs w:val="21"/>
              </w:rPr>
              <w:t xml:space="preserve">in </w:t>
            </w:r>
            <w:r w:rsidRPr="00FD784B">
              <w:rPr>
                <w:rFonts w:asciiTheme="majorHAnsi" w:eastAsiaTheme="minorEastAsia" w:hAnsiTheme="majorHAnsi" w:cstheme="majorHAnsi"/>
                <w:sz w:val="21"/>
                <w:szCs w:val="21"/>
              </w:rPr>
              <w:t>year y</w:t>
            </w:r>
            <w:r>
              <w:rPr>
                <w:rFonts w:asciiTheme="majorHAnsi" w:eastAsiaTheme="minorEastAsia" w:hAnsiTheme="majorHAnsi" w:cstheme="majorHAnsi"/>
                <w:sz w:val="21"/>
                <w:szCs w:val="21"/>
              </w:rPr>
              <w:t xml:space="preserve"> (percentage)</w:t>
            </w:r>
            <w:r w:rsidR="00E5134D">
              <w:rPr>
                <w:rFonts w:asciiTheme="majorHAnsi" w:eastAsiaTheme="minorEastAsia" w:hAnsiTheme="majorHAnsi" w:cstheme="majorHAnsi"/>
                <w:sz w:val="21"/>
                <w:szCs w:val="21"/>
              </w:rPr>
              <w:t>.</w:t>
            </w:r>
          </w:p>
        </w:tc>
      </w:tr>
      <w:tr w:rsidR="000C5820" w14:paraId="3798F70A" w14:textId="77777777" w:rsidTr="00A85FE6">
        <w:trPr>
          <w:trHeight w:val="448"/>
        </w:trPr>
        <w:tc>
          <w:tcPr>
            <w:tcW w:w="2142" w:type="dxa"/>
          </w:tcPr>
          <w:p w14:paraId="7BEC1A12" w14:textId="550400DD" w:rsidR="000C5820" w:rsidRPr="00EC21FC" w:rsidRDefault="00C837FE" w:rsidP="000C5820">
            <w:pPr>
              <w:ind w:left="-284"/>
              <w:rPr>
                <w:rFonts w:ascii="Arial" w:eastAsia="Arial" w:hAnsi="Arial" w:cs="Arial"/>
              </w:rPr>
            </w:pPr>
            <m:oMathPara>
              <m:oMathParaPr>
                <m:jc m:val="left"/>
              </m:oMathParaPr>
              <m:oMath>
                <m:sSub>
                  <m:sSubPr>
                    <m:ctrlPr>
                      <w:rPr>
                        <w:rFonts w:ascii="Cambria Math" w:hAnsi="Cambria Math"/>
                        <w:i/>
                      </w:rPr>
                    </m:ctrlPr>
                  </m:sSubPr>
                  <m:e>
                    <m:r>
                      <w:rPr>
                        <w:rFonts w:ascii="Cambria Math" w:hAnsi="Cambria Math"/>
                      </w:rPr>
                      <m:t>η</m:t>
                    </m:r>
                  </m:e>
                  <m:sub>
                    <m:r>
                      <w:rPr>
                        <w:rFonts w:ascii="Cambria Math" w:hAnsi="Cambria Math"/>
                      </w:rPr>
                      <m:t>PJ</m:t>
                    </m:r>
                  </m:sub>
                </m:sSub>
              </m:oMath>
            </m:oMathPara>
          </w:p>
        </w:tc>
        <w:tc>
          <w:tcPr>
            <w:tcW w:w="405" w:type="dxa"/>
          </w:tcPr>
          <w:p w14:paraId="2BB11229" w14:textId="40CB1766" w:rsidR="000C5820" w:rsidRPr="00CB4007" w:rsidRDefault="000C5820" w:rsidP="000C5820">
            <w:pPr>
              <w:rPr>
                <w:rFonts w:asciiTheme="majorHAnsi" w:eastAsiaTheme="minorEastAsia" w:hAnsiTheme="majorHAnsi" w:cstheme="majorHAnsi"/>
                <w:sz w:val="21"/>
                <w:szCs w:val="21"/>
              </w:rPr>
            </w:pPr>
            <w:r>
              <w:rPr>
                <w:rFonts w:asciiTheme="majorHAnsi" w:eastAsiaTheme="minorEastAsia" w:hAnsiTheme="majorHAnsi" w:cstheme="majorHAnsi"/>
                <w:sz w:val="21"/>
                <w:szCs w:val="21"/>
              </w:rPr>
              <w:t>=</w:t>
            </w:r>
          </w:p>
        </w:tc>
        <w:tc>
          <w:tcPr>
            <w:tcW w:w="6542" w:type="dxa"/>
            <w:gridSpan w:val="2"/>
          </w:tcPr>
          <w:p w14:paraId="43127ED8" w14:textId="635B1059" w:rsidR="008202F6" w:rsidRPr="00C4799A" w:rsidRDefault="000C5820" w:rsidP="000C5820">
            <w:pPr>
              <w:rPr>
                <w:rFonts w:asciiTheme="majorHAnsi" w:eastAsiaTheme="minorEastAsia" w:hAnsiTheme="majorHAnsi" w:cstheme="majorHAnsi"/>
                <w:sz w:val="21"/>
                <w:szCs w:val="21"/>
              </w:rPr>
            </w:pPr>
            <w:r>
              <w:rPr>
                <w:rFonts w:asciiTheme="majorHAnsi" w:eastAsiaTheme="minorEastAsia" w:hAnsiTheme="majorHAnsi" w:cstheme="majorHAnsi"/>
                <w:sz w:val="21"/>
                <w:szCs w:val="21"/>
              </w:rPr>
              <w:t xml:space="preserve">Average thermal efficiency of ethanol stove used by the </w:t>
            </w:r>
            <w:r w:rsidR="00C12BBE">
              <w:rPr>
                <w:rFonts w:asciiTheme="majorHAnsi" w:eastAsiaTheme="minorEastAsia" w:hAnsiTheme="majorHAnsi" w:cstheme="majorHAnsi"/>
                <w:sz w:val="21"/>
                <w:szCs w:val="21"/>
              </w:rPr>
              <w:t>activity</w:t>
            </w:r>
            <w:r>
              <w:rPr>
                <w:rFonts w:asciiTheme="majorHAnsi" w:eastAsiaTheme="minorEastAsia" w:hAnsiTheme="majorHAnsi" w:cstheme="majorHAnsi"/>
                <w:sz w:val="21"/>
                <w:szCs w:val="21"/>
              </w:rPr>
              <w:t xml:space="preserve"> participating household</w:t>
            </w:r>
            <w:r w:rsidR="00E5134D">
              <w:rPr>
                <w:rFonts w:asciiTheme="majorHAnsi" w:eastAsiaTheme="minorEastAsia" w:hAnsiTheme="majorHAnsi" w:cstheme="majorHAnsi"/>
                <w:sz w:val="21"/>
                <w:szCs w:val="21"/>
              </w:rPr>
              <w:t xml:space="preserve"> (percentage)</w:t>
            </w:r>
            <w:r w:rsidRPr="00C4799A">
              <w:rPr>
                <w:rFonts w:asciiTheme="majorHAnsi" w:eastAsiaTheme="minorEastAsia" w:hAnsiTheme="majorHAnsi" w:cstheme="majorHAnsi"/>
                <w:sz w:val="21"/>
                <w:szCs w:val="21"/>
              </w:rPr>
              <w:t>.</w:t>
            </w:r>
          </w:p>
        </w:tc>
      </w:tr>
    </w:tbl>
    <w:p w14:paraId="469DCEAD" w14:textId="77777777" w:rsidR="009E29E4" w:rsidRPr="006742C4" w:rsidRDefault="009E29E4" w:rsidP="006C0D8C">
      <w:pPr>
        <w:autoSpaceDE w:val="0"/>
        <w:autoSpaceDN w:val="0"/>
        <w:adjustRightInd w:val="0"/>
        <w:spacing w:after="0" w:line="240" w:lineRule="auto"/>
        <w:rPr>
          <w:rFonts w:ascii="Arial" w:hAnsi="Arial" w:cs="Arial"/>
          <w:highlight w:val="yellow"/>
        </w:rPr>
      </w:pPr>
    </w:p>
    <w:p w14:paraId="5BC5E8B7" w14:textId="5CE3D3F6" w:rsidR="00291FF4" w:rsidRDefault="00DC2515" w:rsidP="00967997">
      <w:pPr>
        <w:pStyle w:val="ListParagraph"/>
        <w:numPr>
          <w:ilvl w:val="1"/>
          <w:numId w:val="49"/>
        </w:numPr>
        <w:rPr>
          <w:rFonts w:eastAsiaTheme="minorEastAsia"/>
          <w:b/>
        </w:rPr>
      </w:pPr>
      <w:r w:rsidRPr="007D21F3">
        <w:rPr>
          <w:rFonts w:eastAsiaTheme="minorEastAsia"/>
          <w:b/>
        </w:rPr>
        <w:t xml:space="preserve">Regardless of the option chosen for calculating </w:t>
      </w:r>
      <w:proofErr w:type="gramStart"/>
      <w:r w:rsidRPr="00395D48">
        <w:rPr>
          <w:i/>
        </w:rPr>
        <w:t>B</w:t>
      </w:r>
      <w:r w:rsidRPr="00395D48">
        <w:rPr>
          <w:i/>
          <w:vertAlign w:val="subscript"/>
        </w:rPr>
        <w:t>y</w:t>
      </w:r>
      <w:r w:rsidR="001A105D" w:rsidRPr="00395D48">
        <w:rPr>
          <w:iCs/>
        </w:rPr>
        <w:t>,</w:t>
      </w:r>
      <w:proofErr w:type="gramEnd"/>
      <w:r w:rsidRPr="00395D48">
        <w:rPr>
          <w:iCs/>
        </w:rPr>
        <w:t xml:space="preserve"> </w:t>
      </w:r>
      <w:r w:rsidRPr="007D21F3">
        <w:rPr>
          <w:rFonts w:eastAsiaTheme="minorEastAsia"/>
          <w:b/>
        </w:rPr>
        <w:t>the following conditions apply:</w:t>
      </w:r>
    </w:p>
    <w:p w14:paraId="396750ED" w14:textId="77777777" w:rsidR="00395D48" w:rsidRPr="007D21F3" w:rsidRDefault="00395D48" w:rsidP="007D21F3">
      <w:pPr>
        <w:pStyle w:val="ListParagraph"/>
        <w:rPr>
          <w:rFonts w:eastAsiaTheme="minorEastAsia"/>
          <w:b/>
        </w:rPr>
      </w:pPr>
    </w:p>
    <w:p w14:paraId="5CD15956" w14:textId="49448FD5" w:rsidR="00744715" w:rsidRPr="00744715" w:rsidRDefault="003A42D0" w:rsidP="00ED3F5E">
      <w:pPr>
        <w:pStyle w:val="NormalWeb"/>
        <w:spacing w:after="240" w:afterAutospacing="0" w:line="276" w:lineRule="auto"/>
        <w:rPr>
          <w:rFonts w:ascii="ArialMT" w:hAnsi="ArialMT"/>
          <w:sz w:val="22"/>
          <w:szCs w:val="22"/>
          <w:lang w:val="en-GB"/>
        </w:rPr>
      </w:pPr>
      <w:r w:rsidRPr="003A42D0">
        <w:rPr>
          <w:rFonts w:ascii="ArialMT" w:hAnsi="ArialMT"/>
          <w:sz w:val="22"/>
          <w:szCs w:val="22"/>
          <w:lang w:val="en-GB"/>
        </w:rPr>
        <w:t xml:space="preserve">The </w:t>
      </w:r>
      <w:r w:rsidRPr="009B34C5">
        <w:rPr>
          <w:rFonts w:ascii="ArialMT" w:hAnsi="ArialMT"/>
          <w:b/>
          <w:sz w:val="22"/>
          <w:szCs w:val="22"/>
          <w:lang w:val="en-GB"/>
        </w:rPr>
        <w:t xml:space="preserve">lifespan of each type of </w:t>
      </w:r>
      <w:r w:rsidR="00C12BBE">
        <w:rPr>
          <w:rFonts w:ascii="ArialMT" w:hAnsi="ArialMT"/>
          <w:b/>
          <w:sz w:val="22"/>
          <w:szCs w:val="22"/>
          <w:lang w:val="en-GB"/>
        </w:rPr>
        <w:t>activity</w:t>
      </w:r>
      <w:r w:rsidRPr="009B34C5">
        <w:rPr>
          <w:rFonts w:ascii="ArialMT" w:hAnsi="ArialMT"/>
          <w:b/>
          <w:sz w:val="22"/>
          <w:szCs w:val="22"/>
          <w:lang w:val="en-GB"/>
        </w:rPr>
        <w:t xml:space="preserve"> device</w:t>
      </w:r>
      <w:r w:rsidRPr="003A42D0">
        <w:rPr>
          <w:rFonts w:ascii="ArialMT" w:hAnsi="ArialMT"/>
          <w:sz w:val="22"/>
          <w:szCs w:val="22"/>
          <w:lang w:val="en-GB"/>
        </w:rPr>
        <w:t xml:space="preserve"> shall be documented based on the manufacturer’s specification. If the lifespan of devices is less than the crediting period, it shall be demonstrated that the devices shall be replaced after the lifespan has ended. If it cannot be demonstrated that the </w:t>
      </w:r>
      <w:r w:rsidR="00C12BBE">
        <w:rPr>
          <w:rFonts w:ascii="ArialMT" w:hAnsi="ArialMT"/>
          <w:sz w:val="22"/>
          <w:szCs w:val="22"/>
          <w:lang w:val="en-GB"/>
        </w:rPr>
        <w:t>activity devices</w:t>
      </w:r>
      <w:r w:rsidRPr="003A42D0">
        <w:rPr>
          <w:rFonts w:ascii="ArialMT" w:hAnsi="ArialMT"/>
          <w:sz w:val="22"/>
          <w:szCs w:val="22"/>
          <w:lang w:val="en-GB"/>
        </w:rPr>
        <w:t xml:space="preserve"> </w:t>
      </w:r>
      <w:r w:rsidR="00490B0E">
        <w:rPr>
          <w:rFonts w:ascii="ArialMT" w:hAnsi="ArialMT"/>
          <w:sz w:val="22"/>
          <w:szCs w:val="22"/>
          <w:lang w:val="en-GB"/>
        </w:rPr>
        <w:t>are</w:t>
      </w:r>
      <w:r w:rsidRPr="003A42D0">
        <w:rPr>
          <w:rFonts w:ascii="ArialMT" w:hAnsi="ArialMT"/>
          <w:sz w:val="22"/>
          <w:szCs w:val="22"/>
          <w:lang w:val="en-GB"/>
        </w:rPr>
        <w:t xml:space="preserve"> replaced with new devices, no emission reductions can be claimed beyond the lifespan of the </w:t>
      </w:r>
      <w:r w:rsidR="00C12BBE">
        <w:rPr>
          <w:rFonts w:ascii="ArialMT" w:hAnsi="ArialMT"/>
          <w:sz w:val="22"/>
          <w:szCs w:val="22"/>
          <w:lang w:val="en-GB"/>
        </w:rPr>
        <w:t>activity devices</w:t>
      </w:r>
      <w:r w:rsidRPr="003A42D0">
        <w:rPr>
          <w:rFonts w:ascii="ArialMT" w:hAnsi="ArialMT"/>
          <w:sz w:val="22"/>
          <w:szCs w:val="22"/>
          <w:lang w:val="en-GB"/>
        </w:rPr>
        <w:t>.</w:t>
      </w:r>
      <w:r w:rsidR="00490B0E">
        <w:rPr>
          <w:rFonts w:ascii="ArialMT" w:hAnsi="ArialMT"/>
          <w:sz w:val="22"/>
          <w:szCs w:val="22"/>
          <w:lang w:val="en-GB"/>
        </w:rPr>
        <w:t xml:space="preserve"> The purchase/receipt of new activity devices by households under the activity for which original stoves have exceeded their operational lifespan will be tracked in the monitoring database. This </w:t>
      </w:r>
      <w:proofErr w:type="gramStart"/>
      <w:r w:rsidR="00490B0E">
        <w:rPr>
          <w:rFonts w:ascii="ArialMT" w:hAnsi="ArialMT"/>
          <w:sz w:val="22"/>
          <w:szCs w:val="22"/>
          <w:lang w:val="en-GB"/>
        </w:rPr>
        <w:t>is considered to be</w:t>
      </w:r>
      <w:proofErr w:type="gramEnd"/>
      <w:r w:rsidR="00490B0E">
        <w:rPr>
          <w:rFonts w:ascii="ArialMT" w:hAnsi="ArialMT"/>
          <w:sz w:val="22"/>
          <w:szCs w:val="22"/>
          <w:lang w:val="en-GB"/>
        </w:rPr>
        <w:t xml:space="preserve"> the only suitable demonstration of the replacement of devices. </w:t>
      </w:r>
    </w:p>
    <w:p w14:paraId="6EF1DEF5" w14:textId="0345DD30" w:rsidR="003E7C86" w:rsidRPr="00166E80" w:rsidRDefault="002011F4" w:rsidP="00ED3F5E">
      <w:pPr>
        <w:pStyle w:val="NormalWeb"/>
        <w:spacing w:line="276" w:lineRule="auto"/>
        <w:rPr>
          <w:rFonts w:ascii="ArialMT" w:hAnsi="ArialMT"/>
          <w:sz w:val="22"/>
          <w:szCs w:val="22"/>
        </w:rPr>
      </w:pPr>
      <w:r w:rsidRPr="002011F4">
        <w:rPr>
          <w:rFonts w:ascii="ArialMT" w:hAnsi="ArialMT"/>
          <w:sz w:val="22"/>
          <w:szCs w:val="22"/>
        </w:rPr>
        <w:t>Leakage emissions related to the non-renewable woody biomass saved by the project activity</w:t>
      </w:r>
      <w:r>
        <w:rPr>
          <w:rFonts w:ascii="ArialMT" w:hAnsi="ArialMT"/>
          <w:sz w:val="22"/>
          <w:szCs w:val="22"/>
        </w:rPr>
        <w:t xml:space="preserve"> </w:t>
      </w:r>
      <w:r w:rsidRPr="002011F4">
        <w:rPr>
          <w:rFonts w:ascii="ArialMT" w:hAnsi="ArialMT"/>
          <w:sz w:val="22"/>
          <w:szCs w:val="22"/>
        </w:rPr>
        <w:t>shall be</w:t>
      </w:r>
      <w:r>
        <w:rPr>
          <w:rFonts w:ascii="ArialMT" w:hAnsi="ArialMT"/>
          <w:sz w:val="22"/>
          <w:szCs w:val="22"/>
        </w:rPr>
        <w:t xml:space="preserve"> accounted for by multiplying</w:t>
      </w:r>
      <w:r w:rsidR="000343CC">
        <w:rPr>
          <w:rFonts w:ascii="ArialMT" w:hAnsi="ArialMT"/>
          <w:sz w:val="22"/>
          <w:szCs w:val="22"/>
        </w:rPr>
        <w:t xml:space="preserve"> </w:t>
      </w:r>
      <w:proofErr w:type="gramStart"/>
      <w:r w:rsidR="000343CC" w:rsidRPr="00395D48">
        <w:rPr>
          <w:i/>
        </w:rPr>
        <w:t>B</w:t>
      </w:r>
      <w:r w:rsidR="000343CC" w:rsidRPr="00395D48">
        <w:rPr>
          <w:i/>
          <w:vertAlign w:val="subscript"/>
        </w:rPr>
        <w:t>y</w:t>
      </w:r>
      <w:proofErr w:type="gramEnd"/>
      <w:r w:rsidR="000343CC">
        <w:rPr>
          <w:rFonts w:ascii="ArialMT" w:hAnsi="ArialMT"/>
          <w:sz w:val="22"/>
          <w:szCs w:val="22"/>
        </w:rPr>
        <w:t xml:space="preserve"> </w:t>
      </w:r>
      <w:proofErr w:type="spellStart"/>
      <w:r w:rsidR="000343CC" w:rsidRPr="000343CC">
        <w:rPr>
          <w:rFonts w:ascii="ArialMT" w:hAnsi="ArialMT"/>
          <w:sz w:val="22"/>
          <w:szCs w:val="22"/>
        </w:rPr>
        <w:t>by</w:t>
      </w:r>
      <w:proofErr w:type="spellEnd"/>
      <w:r w:rsidR="000343CC" w:rsidRPr="000343CC">
        <w:rPr>
          <w:rFonts w:ascii="ArialMT" w:hAnsi="ArialMT"/>
          <w:sz w:val="22"/>
          <w:szCs w:val="22"/>
        </w:rPr>
        <w:t xml:space="preserve"> a net to gross adjustment factor of 0.95</w:t>
      </w:r>
      <w:r w:rsidR="000343CC">
        <w:rPr>
          <w:rFonts w:ascii="ArialMT" w:hAnsi="ArialMT"/>
          <w:sz w:val="22"/>
          <w:szCs w:val="22"/>
        </w:rPr>
        <w:t xml:space="preserve">. </w:t>
      </w:r>
      <w:r w:rsidR="004F2F64" w:rsidRPr="004F2F64">
        <w:rPr>
          <w:rFonts w:ascii="ArialMT" w:hAnsi="ArialMT"/>
          <w:sz w:val="22"/>
          <w:szCs w:val="22"/>
        </w:rPr>
        <w:t xml:space="preserve">This is based on the standard default value to account for </w:t>
      </w:r>
      <w:r w:rsidR="004F2F64">
        <w:rPr>
          <w:rFonts w:ascii="ArialMT" w:hAnsi="ArialMT"/>
          <w:sz w:val="22"/>
          <w:szCs w:val="22"/>
        </w:rPr>
        <w:t xml:space="preserve">this source of leakage </w:t>
      </w:r>
      <w:r w:rsidR="004F2F64" w:rsidRPr="004F2F64">
        <w:rPr>
          <w:rFonts w:ascii="ArialMT" w:hAnsi="ArialMT"/>
          <w:sz w:val="22"/>
          <w:szCs w:val="22"/>
        </w:rPr>
        <w:t>under the CDM and is already included in Equation 2.</w:t>
      </w:r>
    </w:p>
    <w:p w14:paraId="020567AA" w14:textId="3F4303DE" w:rsidR="00AD46B1" w:rsidRDefault="00C12BBE" w:rsidP="00967997">
      <w:pPr>
        <w:pStyle w:val="Templateheading1"/>
        <w:numPr>
          <w:ilvl w:val="0"/>
          <w:numId w:val="27"/>
        </w:numPr>
        <w:spacing w:before="120"/>
        <w:rPr>
          <w:lang w:val="en-GB"/>
        </w:rPr>
      </w:pPr>
      <w:r>
        <w:rPr>
          <w:lang w:val="en-GB"/>
        </w:rPr>
        <w:t>Activity</w:t>
      </w:r>
      <w:r w:rsidR="00AD46B1">
        <w:rPr>
          <w:lang w:val="en-GB"/>
        </w:rPr>
        <w:t xml:space="preserve"> emissions </w:t>
      </w:r>
    </w:p>
    <w:p w14:paraId="39220468" w14:textId="504EFC9B" w:rsidR="00A56D88" w:rsidRDefault="002057A3" w:rsidP="00ED3F5E">
      <w:pPr>
        <w:spacing w:before="240"/>
      </w:pPr>
      <w:r w:rsidRPr="002057A3">
        <w:t xml:space="preserve">For </w:t>
      </w:r>
      <w:r w:rsidR="008C32B9">
        <w:t>activities</w:t>
      </w:r>
      <w:r w:rsidRPr="002057A3">
        <w:t xml:space="preserve"> implementing </w:t>
      </w:r>
      <w:r w:rsidR="00D10A57">
        <w:t xml:space="preserve">ethanol </w:t>
      </w:r>
      <w:r w:rsidRPr="002057A3">
        <w:t xml:space="preserve">stoves, </w:t>
      </w:r>
      <w:r w:rsidR="008C32B9">
        <w:t>activity</w:t>
      </w:r>
      <w:r w:rsidRPr="002057A3">
        <w:t xml:space="preserve"> emissions can be considered 0.</w:t>
      </w:r>
      <w:r>
        <w:t xml:space="preserve"> </w:t>
      </w:r>
      <w:r w:rsidR="00D5453A">
        <w:t xml:space="preserve"> </w:t>
      </w:r>
    </w:p>
    <w:p w14:paraId="2205844B" w14:textId="77777777" w:rsidR="006075D7" w:rsidRPr="00CA25EC" w:rsidRDefault="006075D7" w:rsidP="00EE348D">
      <w:pPr>
        <w:spacing w:before="240"/>
      </w:pPr>
    </w:p>
    <w:p w14:paraId="683DC7A0" w14:textId="41BEFFE0" w:rsidR="00391027" w:rsidRPr="009852C6" w:rsidRDefault="00973C36" w:rsidP="00967997">
      <w:pPr>
        <w:pStyle w:val="Templateheading1"/>
        <w:numPr>
          <w:ilvl w:val="0"/>
          <w:numId w:val="27"/>
        </w:numPr>
        <w:spacing w:before="120"/>
        <w:rPr>
          <w:rStyle w:val="Heading2Char"/>
          <w:color w:val="auto"/>
        </w:rPr>
      </w:pPr>
      <w:r w:rsidRPr="00973C36">
        <w:rPr>
          <w:lang w:val="en-GB"/>
        </w:rPr>
        <w:t xml:space="preserve">Leakage emissions </w:t>
      </w:r>
    </w:p>
    <w:p w14:paraId="41658068" w14:textId="5B57B72A" w:rsidR="00AB3DC5" w:rsidRPr="00820875" w:rsidRDefault="002C0773" w:rsidP="00ED3F5E">
      <w:pPr>
        <w:rPr>
          <w:rStyle w:val="Heading2Char"/>
          <w:b w:val="0"/>
          <w:bCs w:val="0"/>
          <w:color w:val="auto"/>
        </w:rPr>
      </w:pPr>
      <w:r w:rsidRPr="00820875">
        <w:rPr>
          <w:rStyle w:val="Heading2Char"/>
          <w:b w:val="0"/>
          <w:bCs w:val="0"/>
          <w:color w:val="auto"/>
        </w:rPr>
        <w:t xml:space="preserve">The following </w:t>
      </w:r>
      <w:r w:rsidR="000343CC" w:rsidRPr="00820875">
        <w:rPr>
          <w:rStyle w:val="Heading2Char"/>
          <w:b w:val="0"/>
          <w:bCs w:val="0"/>
          <w:color w:val="auto"/>
        </w:rPr>
        <w:t>three</w:t>
      </w:r>
      <w:r w:rsidR="00A16610" w:rsidRPr="00820875">
        <w:rPr>
          <w:rStyle w:val="Heading2Char"/>
          <w:b w:val="0"/>
          <w:bCs w:val="0"/>
          <w:color w:val="auto"/>
        </w:rPr>
        <w:t xml:space="preserve"> </w:t>
      </w:r>
      <w:r w:rsidR="00391027" w:rsidRPr="00820875">
        <w:rPr>
          <w:rStyle w:val="Heading2Char"/>
          <w:b w:val="0"/>
          <w:bCs w:val="0"/>
          <w:color w:val="auto"/>
        </w:rPr>
        <w:t xml:space="preserve">sources of leakage </w:t>
      </w:r>
      <w:r w:rsidR="00827057" w:rsidRPr="00820875">
        <w:rPr>
          <w:rStyle w:val="Heading2Char"/>
          <w:b w:val="0"/>
          <w:bCs w:val="0"/>
          <w:color w:val="auto"/>
        </w:rPr>
        <w:t xml:space="preserve">shall </w:t>
      </w:r>
      <w:r w:rsidR="00F67765" w:rsidRPr="00820875">
        <w:rPr>
          <w:rStyle w:val="Heading2Char"/>
          <w:b w:val="0"/>
          <w:bCs w:val="0"/>
          <w:color w:val="auto"/>
        </w:rPr>
        <w:t>b</w:t>
      </w:r>
      <w:r w:rsidR="00827057" w:rsidRPr="00820875">
        <w:rPr>
          <w:rStyle w:val="Heading2Char"/>
          <w:b w:val="0"/>
          <w:bCs w:val="0"/>
          <w:color w:val="auto"/>
        </w:rPr>
        <w:t xml:space="preserve">e </w:t>
      </w:r>
      <w:r w:rsidR="00AB3DC5" w:rsidRPr="00820875">
        <w:rPr>
          <w:rStyle w:val="Heading2Char"/>
          <w:b w:val="0"/>
          <w:bCs w:val="0"/>
          <w:color w:val="auto"/>
        </w:rPr>
        <w:t xml:space="preserve">calculated and included: </w:t>
      </w:r>
    </w:p>
    <w:p w14:paraId="340B01C6" w14:textId="77777777" w:rsidR="00A871F2" w:rsidRPr="00AB3DC5" w:rsidRDefault="00A871F2" w:rsidP="00E451E2">
      <w:pPr>
        <w:pStyle w:val="ListParagraph"/>
        <w:rPr>
          <w:rStyle w:val="Heading2Char"/>
          <w:b w:val="0"/>
          <w:bCs w:val="0"/>
          <w:color w:val="auto"/>
        </w:rPr>
      </w:pPr>
    </w:p>
    <w:p w14:paraId="0323439B" w14:textId="3E957431" w:rsidR="00A871F2" w:rsidRPr="00771709" w:rsidRDefault="00C837FE" w:rsidP="000367E9">
      <w:pPr>
        <w:rPr>
          <w:rStyle w:val="Heading2Char"/>
          <w:b w:val="0"/>
          <w:color w:val="auto"/>
          <w:lang w:val="en-GB"/>
        </w:rPr>
      </w:pPr>
      <m:oMath>
        <m:sSub>
          <m:sSubPr>
            <m:ctrlPr>
              <w:rPr>
                <w:rFonts w:ascii="Cambria Math" w:hAnsi="Cambria Math"/>
                <w:i/>
              </w:rPr>
            </m:ctrlPr>
          </m:sSubPr>
          <m:e>
            <m:r>
              <w:rPr>
                <w:rFonts w:ascii="Cambria Math" w:hAnsi="Cambria Math"/>
              </w:rPr>
              <m:t xml:space="preserve">                             </m:t>
            </m:r>
            <m:r>
              <w:rPr>
                <w:rFonts w:ascii="Cambria Math" w:hAnsi="Cambria Math"/>
              </w:rPr>
              <m:t>LE</m:t>
            </m:r>
          </m:e>
          <m:sub>
            <m:r>
              <w:rPr>
                <w:rFonts w:ascii="Cambria Math" w:hAnsi="Cambria Math"/>
              </w:rPr>
              <m:t>y</m:t>
            </m:r>
          </m:sub>
        </m:sSub>
        <m:r>
          <w:rPr>
            <w:rFonts w:ascii="Cambria Math" w:hAnsi="Cambria Math"/>
          </w:rPr>
          <m:t xml:space="preserve">=  </m:t>
        </m:r>
        <m:sSub>
          <m:sSubPr>
            <m:ctrlPr>
              <w:rPr>
                <w:rFonts w:ascii="Cambria Math" w:hAnsi="Cambria Math"/>
                <w:i/>
              </w:rPr>
            </m:ctrlPr>
          </m:sSubPr>
          <m:e>
            <m:r>
              <w:rPr>
                <w:rFonts w:ascii="Cambria Math" w:hAnsi="Cambria Math"/>
              </w:rPr>
              <m:t>LE</m:t>
            </m:r>
          </m:e>
          <m:sub>
            <m:r>
              <w:rPr>
                <w:rFonts w:ascii="Cambria Math" w:hAnsi="Cambria Math"/>
              </w:rPr>
              <m:t>BR</m:t>
            </m:r>
            <m:r>
              <w:rPr>
                <w:rFonts w:ascii="Cambria Math" w:hAnsi="Cambria Math"/>
              </w:rPr>
              <m:t>,</m:t>
            </m:r>
            <m:r>
              <w:rPr>
                <w:rFonts w:ascii="Cambria Math" w:hAnsi="Cambria Math"/>
              </w:rPr>
              <m:t>Div</m:t>
            </m:r>
            <m:r>
              <w:rPr>
                <w:rFonts w:ascii="Cambria Math" w:hAnsi="Cambria Math"/>
              </w:rPr>
              <m:t>,</m:t>
            </m:r>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LE</m:t>
            </m:r>
          </m:e>
          <m:sub>
            <m:r>
              <w:rPr>
                <w:rFonts w:ascii="Cambria Math" w:hAnsi="Cambria Math"/>
              </w:rPr>
              <m:t>BRT</m:t>
            </m:r>
            <m:r>
              <w:rPr>
                <w:rFonts w:ascii="Cambria Math" w:hAnsi="Cambria Math"/>
              </w:rPr>
              <m:t>,</m:t>
            </m:r>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LE</m:t>
            </m:r>
          </m:e>
          <m:sub>
            <m:r>
              <w:rPr>
                <w:rFonts w:ascii="Cambria Math" w:hAnsi="Cambria Math"/>
              </w:rPr>
              <m:t>BRP</m:t>
            </m:r>
            <m:r>
              <w:rPr>
                <w:rFonts w:ascii="Cambria Math" w:hAnsi="Cambria Math"/>
              </w:rPr>
              <m:t>,</m:t>
            </m:r>
            <m:r>
              <w:rPr>
                <w:rFonts w:ascii="Cambria Math" w:hAnsi="Cambria Math"/>
              </w:rPr>
              <m:t>y</m:t>
            </m:r>
          </m:sub>
        </m:sSub>
      </m:oMath>
      <w:r w:rsidR="00771709">
        <w:rPr>
          <w:rFonts w:asciiTheme="majorHAnsi" w:eastAsiaTheme="majorEastAsia" w:hAnsiTheme="majorHAnsi" w:cstheme="majorBidi"/>
        </w:rPr>
        <w:t xml:space="preserve">   </w:t>
      </w:r>
      <w:r w:rsidR="001C4BF7">
        <w:rPr>
          <w:rFonts w:asciiTheme="majorHAnsi" w:eastAsiaTheme="majorEastAsia" w:hAnsiTheme="majorHAnsi" w:cstheme="majorBidi"/>
        </w:rPr>
        <w:tab/>
      </w:r>
      <w:r w:rsidR="00AE4AB9">
        <w:rPr>
          <w:rFonts w:asciiTheme="majorHAnsi" w:eastAsiaTheme="majorEastAsia" w:hAnsiTheme="majorHAnsi" w:cstheme="majorBidi"/>
        </w:rPr>
        <w:t xml:space="preserve">              </w:t>
      </w:r>
      <w:r w:rsidR="00F3694A" w:rsidRPr="00572458">
        <w:rPr>
          <w:rFonts w:eastAsiaTheme="minorEastAsia"/>
          <w:i/>
        </w:rPr>
        <w:t xml:space="preserve">Equation </w:t>
      </w:r>
      <w:r w:rsidR="00503172">
        <w:rPr>
          <w:rFonts w:eastAsiaTheme="minorEastAsia"/>
          <w:i/>
        </w:rPr>
        <w:t>6</w:t>
      </w:r>
    </w:p>
    <w:p w14:paraId="63AB0998" w14:textId="2957165B" w:rsidR="00481A88" w:rsidRDefault="00481A88" w:rsidP="1EDED3CB">
      <w:pPr>
        <w:rPr>
          <w:rStyle w:val="Heading2Char"/>
          <w:b w:val="0"/>
          <w:bCs w:val="0"/>
          <w:color w:val="auto"/>
          <w:lang w:val="en-GB"/>
        </w:rPr>
      </w:pPr>
      <w:proofErr w:type="gramStart"/>
      <w:r w:rsidRPr="1EDED3CB">
        <w:rPr>
          <w:rStyle w:val="Heading2Char"/>
          <w:b w:val="0"/>
          <w:bCs w:val="0"/>
          <w:color w:val="auto"/>
          <w:lang w:val="en-GB"/>
        </w:rPr>
        <w:t>Where</w:t>
      </w:r>
      <w:proofErr w:type="gram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425"/>
        <w:gridCol w:w="7246"/>
      </w:tblGrid>
      <w:tr w:rsidR="0068392C" w:rsidRPr="002349E2" w14:paraId="0C984D99" w14:textId="77777777" w:rsidTr="0055510F">
        <w:tc>
          <w:tcPr>
            <w:tcW w:w="1418" w:type="dxa"/>
          </w:tcPr>
          <w:p w14:paraId="5830BD6B" w14:textId="7C9BF22E" w:rsidR="0068392C" w:rsidRPr="009B34C5" w:rsidRDefault="00C837FE">
            <w:pPr>
              <w:spacing w:line="276" w:lineRule="auto"/>
              <w:rPr>
                <w:rFonts w:eastAsiaTheme="minorEastAsia"/>
              </w:rPr>
            </w:pPr>
            <m:oMathPara>
              <m:oMathParaPr>
                <m:jc m:val="left"/>
              </m:oMathParaPr>
              <m:oMath>
                <m:sSub>
                  <m:sSubPr>
                    <m:ctrlPr>
                      <w:rPr>
                        <w:rFonts w:ascii="Cambria Math" w:hAnsi="Cambria Math"/>
                        <w:i/>
                      </w:rPr>
                    </m:ctrlPr>
                  </m:sSubPr>
                  <m:e>
                    <m:r>
                      <w:rPr>
                        <w:rFonts w:ascii="Cambria Math" w:hAnsi="Cambria Math"/>
                      </w:rPr>
                      <m:t>LE</m:t>
                    </m:r>
                  </m:e>
                  <m:sub>
                    <m:r>
                      <w:rPr>
                        <w:rFonts w:ascii="Cambria Math" w:hAnsi="Cambria Math"/>
                      </w:rPr>
                      <m:t>BR</m:t>
                    </m:r>
                    <m:r>
                      <w:rPr>
                        <w:rFonts w:ascii="Cambria Math" w:hAnsi="Cambria Math"/>
                      </w:rPr>
                      <m:t>,</m:t>
                    </m:r>
                    <m:r>
                      <w:rPr>
                        <w:rFonts w:ascii="Cambria Math" w:hAnsi="Cambria Math"/>
                      </w:rPr>
                      <m:t>Div</m:t>
                    </m:r>
                    <m:r>
                      <w:rPr>
                        <w:rFonts w:ascii="Cambria Math" w:hAnsi="Cambria Math"/>
                      </w:rPr>
                      <m:t>,</m:t>
                    </m:r>
                    <m:r>
                      <w:rPr>
                        <w:rFonts w:ascii="Cambria Math" w:hAnsi="Cambria Math"/>
                      </w:rPr>
                      <m:t>y</m:t>
                    </m:r>
                  </m:sub>
                </m:sSub>
              </m:oMath>
            </m:oMathPara>
          </w:p>
        </w:tc>
        <w:tc>
          <w:tcPr>
            <w:tcW w:w="425" w:type="dxa"/>
          </w:tcPr>
          <w:p w14:paraId="60DF9B98" w14:textId="77777777" w:rsidR="0068392C" w:rsidRPr="009B34C5" w:rsidRDefault="0068392C">
            <w:pPr>
              <w:spacing w:line="276" w:lineRule="auto"/>
              <w:rPr>
                <w:rFonts w:asciiTheme="majorHAnsi" w:eastAsiaTheme="minorEastAsia" w:hAnsiTheme="majorHAnsi" w:cstheme="majorHAnsi"/>
              </w:rPr>
            </w:pPr>
            <w:r w:rsidRPr="009B34C5">
              <w:rPr>
                <w:rFonts w:asciiTheme="majorHAnsi" w:eastAsiaTheme="minorEastAsia" w:hAnsiTheme="majorHAnsi" w:cstheme="majorHAnsi"/>
              </w:rPr>
              <w:t>=</w:t>
            </w:r>
          </w:p>
        </w:tc>
        <w:tc>
          <w:tcPr>
            <w:tcW w:w="7246" w:type="dxa"/>
          </w:tcPr>
          <w:p w14:paraId="7D60FB5E" w14:textId="46FDF40D" w:rsidR="0068392C" w:rsidRPr="009B34C5" w:rsidRDefault="002E4B42">
            <w:pPr>
              <w:spacing w:line="276" w:lineRule="auto"/>
              <w:rPr>
                <w:rFonts w:ascii="Times New Roman" w:eastAsia="Times New Roman" w:hAnsi="Times New Roman" w:cs="Times New Roman"/>
              </w:rPr>
            </w:pPr>
            <w:r w:rsidRPr="009B34C5">
              <w:t>Leakage due to diversion of biomass residues from other</w:t>
            </w:r>
            <w:r w:rsidR="0055510F" w:rsidRPr="009B34C5">
              <w:t xml:space="preserve"> </w:t>
            </w:r>
            <w:r w:rsidRPr="009B34C5">
              <w:t>applications in year y</w:t>
            </w:r>
            <w:r w:rsidR="00E5134D">
              <w:t>.</w:t>
            </w:r>
            <w:r w:rsidR="00DB4B26">
              <w:t xml:space="preserve"> </w:t>
            </w:r>
          </w:p>
        </w:tc>
      </w:tr>
      <w:tr w:rsidR="0068392C" w:rsidRPr="002349E2" w14:paraId="5134FDF7" w14:textId="77777777" w:rsidTr="0055510F">
        <w:tc>
          <w:tcPr>
            <w:tcW w:w="1418" w:type="dxa"/>
          </w:tcPr>
          <w:p w14:paraId="49E59137" w14:textId="36073A39" w:rsidR="0068392C" w:rsidRPr="009B34C5" w:rsidRDefault="00C837FE">
            <w:pPr>
              <w:spacing w:line="276" w:lineRule="auto"/>
              <w:rPr>
                <w:rFonts w:eastAsiaTheme="minorEastAsia"/>
              </w:rPr>
            </w:pPr>
            <m:oMath>
              <m:sSub>
                <m:sSubPr>
                  <m:ctrlPr>
                    <w:rPr>
                      <w:rFonts w:ascii="Cambria Math" w:hAnsi="Cambria Math"/>
                      <w:i/>
                    </w:rPr>
                  </m:ctrlPr>
                </m:sSubPr>
                <m:e>
                  <m:r>
                    <w:rPr>
                      <w:rFonts w:ascii="Cambria Math" w:hAnsi="Cambria Math"/>
                    </w:rPr>
                    <m:t>LE</m:t>
                  </m:r>
                </m:e>
                <m:sub>
                  <m:r>
                    <w:rPr>
                      <w:rFonts w:ascii="Cambria Math" w:hAnsi="Cambria Math"/>
                    </w:rPr>
                    <m:t>BRT</m:t>
                  </m:r>
                  <m:r>
                    <w:rPr>
                      <w:rFonts w:ascii="Cambria Math" w:hAnsi="Cambria Math"/>
                    </w:rPr>
                    <m:t>,</m:t>
                  </m:r>
                  <m:r>
                    <w:rPr>
                      <w:rFonts w:ascii="Cambria Math" w:hAnsi="Cambria Math"/>
                    </w:rPr>
                    <m:t>y</m:t>
                  </m:r>
                </m:sub>
              </m:sSub>
            </m:oMath>
            <w:r w:rsidR="0068392C" w:rsidRPr="009B34C5">
              <w:rPr>
                <w:rFonts w:ascii="Cambria Math" w:eastAsiaTheme="minorEastAsia" w:hAnsi="Cambria Math"/>
              </w:rPr>
              <w:tab/>
            </w:r>
          </w:p>
        </w:tc>
        <w:tc>
          <w:tcPr>
            <w:tcW w:w="425" w:type="dxa"/>
          </w:tcPr>
          <w:p w14:paraId="0700D263" w14:textId="77777777" w:rsidR="0068392C" w:rsidRPr="009B34C5" w:rsidRDefault="0068392C">
            <w:pPr>
              <w:spacing w:line="276" w:lineRule="auto"/>
              <w:rPr>
                <w:rFonts w:asciiTheme="majorHAnsi" w:eastAsiaTheme="minorEastAsia" w:hAnsiTheme="majorHAnsi" w:cstheme="majorHAnsi"/>
              </w:rPr>
            </w:pPr>
            <w:r w:rsidRPr="009B34C5">
              <w:rPr>
                <w:rFonts w:asciiTheme="majorHAnsi" w:eastAsiaTheme="minorEastAsia" w:hAnsiTheme="majorHAnsi" w:cstheme="majorHAnsi"/>
              </w:rPr>
              <w:t>=</w:t>
            </w:r>
          </w:p>
        </w:tc>
        <w:tc>
          <w:tcPr>
            <w:tcW w:w="7246" w:type="dxa"/>
          </w:tcPr>
          <w:p w14:paraId="4593C68E" w14:textId="5FE4B41A" w:rsidR="0068392C" w:rsidRPr="009B34C5" w:rsidRDefault="00827057">
            <w:pPr>
              <w:spacing w:line="276" w:lineRule="auto"/>
              <w:rPr>
                <w:rFonts w:asciiTheme="majorHAnsi" w:eastAsiaTheme="minorEastAsia" w:hAnsiTheme="majorHAnsi" w:cstheme="majorHAnsi"/>
              </w:rPr>
            </w:pPr>
            <w:r w:rsidRPr="009B34C5">
              <w:t xml:space="preserve">Leakage due to the transportation of biomass residues outside of the </w:t>
            </w:r>
            <w:r w:rsidR="00C12BBE">
              <w:t>activity</w:t>
            </w:r>
            <w:r w:rsidRPr="009B34C5">
              <w:t xml:space="preserve"> boundary in year y</w:t>
            </w:r>
            <w:r w:rsidR="00E5134D">
              <w:t>.</w:t>
            </w:r>
          </w:p>
        </w:tc>
      </w:tr>
      <w:tr w:rsidR="0068392C" w:rsidRPr="002349E2" w14:paraId="1996BCB6" w14:textId="77777777" w:rsidTr="0055510F">
        <w:tc>
          <w:tcPr>
            <w:tcW w:w="1418" w:type="dxa"/>
          </w:tcPr>
          <w:p w14:paraId="78FFD866" w14:textId="456AABDA" w:rsidR="0068392C" w:rsidRPr="009B34C5" w:rsidRDefault="00C837FE">
            <w:pPr>
              <w:spacing w:line="276" w:lineRule="auto"/>
              <w:rPr>
                <w:rFonts w:eastAsiaTheme="minorEastAsia"/>
              </w:rPr>
            </w:pPr>
            <m:oMathPara>
              <m:oMathParaPr>
                <m:jc m:val="left"/>
              </m:oMathParaPr>
              <m:oMath>
                <m:sSub>
                  <m:sSubPr>
                    <m:ctrlPr>
                      <w:rPr>
                        <w:rFonts w:ascii="Cambria Math" w:hAnsi="Cambria Math"/>
                        <w:i/>
                      </w:rPr>
                    </m:ctrlPr>
                  </m:sSubPr>
                  <m:e>
                    <m:r>
                      <w:rPr>
                        <w:rFonts w:ascii="Cambria Math" w:hAnsi="Cambria Math"/>
                      </w:rPr>
                      <m:t>LE</m:t>
                    </m:r>
                  </m:e>
                  <m:sub>
                    <m:r>
                      <w:rPr>
                        <w:rFonts w:ascii="Cambria Math" w:hAnsi="Cambria Math"/>
                      </w:rPr>
                      <m:t>BRP</m:t>
                    </m:r>
                    <m:r>
                      <w:rPr>
                        <w:rFonts w:ascii="Cambria Math" w:hAnsi="Cambria Math"/>
                      </w:rPr>
                      <m:t>,</m:t>
                    </m:r>
                    <m:r>
                      <w:rPr>
                        <w:rFonts w:ascii="Cambria Math" w:hAnsi="Cambria Math"/>
                      </w:rPr>
                      <m:t>y</m:t>
                    </m:r>
                  </m:sub>
                </m:sSub>
              </m:oMath>
            </m:oMathPara>
          </w:p>
        </w:tc>
        <w:tc>
          <w:tcPr>
            <w:tcW w:w="425" w:type="dxa"/>
          </w:tcPr>
          <w:p w14:paraId="0A1DC1EF" w14:textId="77777777" w:rsidR="0068392C" w:rsidRPr="009B34C5" w:rsidRDefault="0068392C">
            <w:pPr>
              <w:spacing w:line="276" w:lineRule="auto"/>
              <w:rPr>
                <w:rFonts w:asciiTheme="majorHAnsi" w:eastAsiaTheme="minorEastAsia" w:hAnsiTheme="majorHAnsi" w:cstheme="majorHAnsi"/>
              </w:rPr>
            </w:pPr>
            <w:r w:rsidRPr="009B34C5">
              <w:rPr>
                <w:rFonts w:asciiTheme="majorHAnsi" w:eastAsiaTheme="minorEastAsia" w:hAnsiTheme="majorHAnsi" w:cstheme="majorHAnsi"/>
              </w:rPr>
              <w:t>=</w:t>
            </w:r>
          </w:p>
        </w:tc>
        <w:tc>
          <w:tcPr>
            <w:tcW w:w="7246" w:type="dxa"/>
          </w:tcPr>
          <w:p w14:paraId="32A5B17C" w14:textId="63DE229C" w:rsidR="0068392C" w:rsidRPr="009B34C5" w:rsidRDefault="00827057">
            <w:pPr>
              <w:spacing w:line="276" w:lineRule="auto"/>
              <w:rPr>
                <w:rFonts w:asciiTheme="majorHAnsi" w:eastAsiaTheme="minorEastAsia" w:hAnsiTheme="majorHAnsi" w:cstheme="majorHAnsi"/>
              </w:rPr>
            </w:pPr>
            <w:r w:rsidRPr="009B34C5">
              <w:t xml:space="preserve">Leakage due to processing of biomass residues outside the </w:t>
            </w:r>
            <w:r w:rsidR="00C12BBE">
              <w:t>activity</w:t>
            </w:r>
            <w:r w:rsidRPr="009B34C5">
              <w:t xml:space="preserve"> boundary in year </w:t>
            </w:r>
            <w:r w:rsidRPr="009B34C5">
              <w:rPr>
                <w:i/>
              </w:rPr>
              <w:t>y</w:t>
            </w:r>
            <w:r w:rsidR="00E5134D">
              <w:rPr>
                <w:i/>
              </w:rPr>
              <w:t>.</w:t>
            </w:r>
          </w:p>
        </w:tc>
      </w:tr>
    </w:tbl>
    <w:p w14:paraId="1FFD730A" w14:textId="77777777" w:rsidR="002D51E0" w:rsidRPr="00391027" w:rsidRDefault="002D51E0" w:rsidP="000367E9">
      <w:pPr>
        <w:rPr>
          <w:rStyle w:val="Heading2Char"/>
          <w:b w:val="0"/>
          <w:bCs w:val="0"/>
          <w:color w:val="auto"/>
        </w:rPr>
      </w:pPr>
    </w:p>
    <w:p w14:paraId="23239D76" w14:textId="77408DDB" w:rsidR="000367E9" w:rsidRPr="000367E9" w:rsidRDefault="00255D0C" w:rsidP="00793FD5">
      <w:r>
        <w:rPr>
          <w:rStyle w:val="Heading2Char"/>
          <w:color w:val="auto"/>
        </w:rPr>
        <w:t>9</w:t>
      </w:r>
      <w:r w:rsidR="000367E9" w:rsidRPr="000367E9">
        <w:rPr>
          <w:rStyle w:val="Heading2Char"/>
          <w:color w:val="auto"/>
        </w:rPr>
        <w:t>.</w:t>
      </w:r>
      <w:r w:rsidR="00AB3DC5">
        <w:rPr>
          <w:rStyle w:val="Heading2Char"/>
          <w:color w:val="auto"/>
        </w:rPr>
        <w:t>1</w:t>
      </w:r>
      <w:r w:rsidR="000367E9" w:rsidRPr="000367E9">
        <w:rPr>
          <w:rStyle w:val="Heading2Char"/>
          <w:color w:val="auto"/>
        </w:rPr>
        <w:t>. Leakage due to diversion of biomass residues from other applications</w:t>
      </w:r>
      <w:r w:rsidR="000367E9" w:rsidRPr="000367E9" w:rsidDel="002349E2">
        <w:rPr>
          <w:rStyle w:val="Heading2Char"/>
          <w:color w:val="auto"/>
        </w:rPr>
        <w:t xml:space="preserve"> </w:t>
      </w:r>
    </w:p>
    <w:p w14:paraId="1B6DA85E" w14:textId="6FC7EDB8" w:rsidR="00493F7F" w:rsidRPr="006801FD" w:rsidRDefault="00A44D85" w:rsidP="00ED3F5E">
      <w:pPr>
        <w:pStyle w:val="NormalWeb"/>
        <w:spacing w:line="276" w:lineRule="auto"/>
        <w:rPr>
          <w:rFonts w:ascii="Arial" w:hAnsi="Arial" w:cs="Arial"/>
          <w:sz w:val="22"/>
          <w:szCs w:val="22"/>
        </w:rPr>
      </w:pPr>
      <w:r>
        <w:rPr>
          <w:rFonts w:ascii="Arial" w:hAnsi="Arial" w:cs="Arial"/>
          <w:sz w:val="22"/>
          <w:szCs w:val="22"/>
        </w:rPr>
        <w:lastRenderedPageBreak/>
        <w:t>As t</w:t>
      </w:r>
      <w:r w:rsidRPr="004C0595">
        <w:rPr>
          <w:rFonts w:ascii="Arial" w:hAnsi="Arial" w:cs="Arial"/>
          <w:sz w:val="22"/>
          <w:szCs w:val="22"/>
        </w:rPr>
        <w:t>he biomass residues</w:t>
      </w:r>
      <w:r>
        <w:rPr>
          <w:rFonts w:ascii="Arial" w:hAnsi="Arial" w:cs="Arial"/>
          <w:sz w:val="22"/>
          <w:szCs w:val="22"/>
        </w:rPr>
        <w:t xml:space="preserve"> used in the </w:t>
      </w:r>
      <w:r w:rsidR="008C32B9">
        <w:rPr>
          <w:rFonts w:ascii="Arial" w:hAnsi="Arial" w:cs="Arial"/>
          <w:sz w:val="22"/>
          <w:szCs w:val="22"/>
        </w:rPr>
        <w:t>activity</w:t>
      </w:r>
      <w:r w:rsidRPr="004C0595">
        <w:rPr>
          <w:rFonts w:ascii="Arial" w:hAnsi="Arial" w:cs="Arial"/>
          <w:sz w:val="22"/>
          <w:szCs w:val="22"/>
        </w:rPr>
        <w:t xml:space="preserve"> </w:t>
      </w:r>
      <w:r>
        <w:rPr>
          <w:rFonts w:ascii="Arial" w:hAnsi="Arial" w:cs="Arial"/>
          <w:sz w:val="22"/>
          <w:szCs w:val="22"/>
        </w:rPr>
        <w:t xml:space="preserve">can be </w:t>
      </w:r>
      <w:r w:rsidRPr="004C0595">
        <w:rPr>
          <w:rFonts w:ascii="Arial" w:hAnsi="Arial" w:cs="Arial"/>
          <w:sz w:val="22"/>
          <w:szCs w:val="22"/>
        </w:rPr>
        <w:t>used for energy or non-energy applications</w:t>
      </w:r>
      <w:r>
        <w:rPr>
          <w:rFonts w:ascii="Arial" w:hAnsi="Arial" w:cs="Arial"/>
          <w:sz w:val="22"/>
          <w:szCs w:val="22"/>
        </w:rPr>
        <w:t xml:space="preserve">, leakage due to the diversion of biomass away from other uses must be accounted for. Where </w:t>
      </w:r>
      <w:r w:rsidR="00B96AC6">
        <w:rPr>
          <w:rFonts w:ascii="Arial" w:hAnsi="Arial" w:cs="Arial"/>
          <w:sz w:val="22"/>
          <w:szCs w:val="22"/>
        </w:rPr>
        <w:t xml:space="preserve">precise </w:t>
      </w:r>
      <w:r>
        <w:rPr>
          <w:rFonts w:ascii="Arial" w:hAnsi="Arial" w:cs="Arial"/>
          <w:sz w:val="22"/>
          <w:szCs w:val="22"/>
        </w:rPr>
        <w:t xml:space="preserve">alternative uses of </w:t>
      </w:r>
      <w:r w:rsidR="00422986">
        <w:rPr>
          <w:rFonts w:ascii="Arial" w:hAnsi="Arial" w:cs="Arial"/>
          <w:sz w:val="22"/>
          <w:szCs w:val="22"/>
        </w:rPr>
        <w:t>the</w:t>
      </w:r>
      <w:r>
        <w:rPr>
          <w:rFonts w:ascii="Arial" w:hAnsi="Arial" w:cs="Arial"/>
          <w:sz w:val="22"/>
          <w:szCs w:val="22"/>
        </w:rPr>
        <w:t xml:space="preserve"> biomass </w:t>
      </w:r>
      <w:r w:rsidR="00422986">
        <w:rPr>
          <w:rFonts w:ascii="Arial" w:hAnsi="Arial" w:cs="Arial"/>
          <w:sz w:val="22"/>
          <w:szCs w:val="22"/>
        </w:rPr>
        <w:t xml:space="preserve">residue used to make ethanol </w:t>
      </w:r>
      <w:r w:rsidR="00000137">
        <w:rPr>
          <w:rFonts w:ascii="Arial" w:hAnsi="Arial" w:cs="Arial"/>
          <w:sz w:val="22"/>
          <w:szCs w:val="22"/>
        </w:rPr>
        <w:t xml:space="preserve">(e.g., molasses) </w:t>
      </w:r>
      <w:r>
        <w:rPr>
          <w:rFonts w:ascii="Arial" w:hAnsi="Arial" w:cs="Arial"/>
          <w:sz w:val="22"/>
          <w:szCs w:val="22"/>
        </w:rPr>
        <w:t xml:space="preserve">outside the </w:t>
      </w:r>
      <w:r w:rsidR="008C32B9">
        <w:rPr>
          <w:rFonts w:ascii="Arial" w:hAnsi="Arial" w:cs="Arial"/>
          <w:sz w:val="22"/>
          <w:szCs w:val="22"/>
        </w:rPr>
        <w:t>activity</w:t>
      </w:r>
      <w:r>
        <w:rPr>
          <w:rFonts w:ascii="Arial" w:hAnsi="Arial" w:cs="Arial"/>
          <w:sz w:val="22"/>
          <w:szCs w:val="22"/>
        </w:rPr>
        <w:t xml:space="preserve"> may be impossible to determine, conversion to ethanol and ultimate substitution for gasoline in vehicles may be assumed. On this basis</w:t>
      </w:r>
      <w:r w:rsidR="003D4BDE">
        <w:rPr>
          <w:rFonts w:ascii="Arial" w:hAnsi="Arial" w:cs="Arial"/>
          <w:sz w:val="22"/>
          <w:szCs w:val="22"/>
        </w:rPr>
        <w:t>,</w:t>
      </w:r>
      <w:r>
        <w:rPr>
          <w:rFonts w:ascii="Arial" w:hAnsi="Arial" w:cs="Arial"/>
          <w:sz w:val="22"/>
          <w:szCs w:val="22"/>
        </w:rPr>
        <w:t xml:space="preserve"> a default value of </w:t>
      </w:r>
      <w:r w:rsidRPr="00265F15">
        <w:rPr>
          <w:rFonts w:ascii="Arial" w:hAnsi="Arial" w:cs="Arial"/>
          <w:sz w:val="22"/>
          <w:szCs w:val="22"/>
          <w:lang w:val="en-GB"/>
        </w:rPr>
        <w:t xml:space="preserve">0.00050317 </w:t>
      </w:r>
      <w:r>
        <w:rPr>
          <w:rFonts w:ascii="Arial" w:hAnsi="Arial" w:cs="Arial"/>
          <w:sz w:val="22"/>
          <w:szCs w:val="22"/>
        </w:rPr>
        <w:t xml:space="preserve">tCO2e/L of ethanol used in the </w:t>
      </w:r>
      <w:r w:rsidR="008C32B9">
        <w:rPr>
          <w:rFonts w:ascii="Arial" w:hAnsi="Arial" w:cs="Arial"/>
          <w:sz w:val="22"/>
          <w:szCs w:val="22"/>
        </w:rPr>
        <w:t>activity</w:t>
      </w:r>
      <w:r>
        <w:rPr>
          <w:rFonts w:ascii="Arial" w:hAnsi="Arial" w:cs="Arial"/>
          <w:sz w:val="22"/>
          <w:szCs w:val="22"/>
        </w:rPr>
        <w:t xml:space="preserve"> may be applied.</w:t>
      </w:r>
    </w:p>
    <w:p w14:paraId="4E3695B6" w14:textId="1CB73356" w:rsidR="00304CE7" w:rsidRDefault="00EE6CC4" w:rsidP="00ED3F5E">
      <w:pPr>
        <w:pStyle w:val="NormalWeb"/>
        <w:rPr>
          <w:rFonts w:ascii="ArialMT" w:hAnsi="ArialMT"/>
          <w:sz w:val="22"/>
          <w:szCs w:val="22"/>
        </w:rPr>
      </w:pPr>
      <w:r>
        <w:rPr>
          <w:rFonts w:ascii="Arial" w:hAnsi="Arial" w:cs="Arial"/>
          <w:sz w:val="22"/>
          <w:szCs w:val="22"/>
          <w:lang w:val="en-GB"/>
        </w:rPr>
        <w:t>Therefore</w:t>
      </w:r>
      <w:r w:rsidR="003D4BDE">
        <w:rPr>
          <w:rFonts w:ascii="Arial" w:hAnsi="Arial" w:cs="Arial"/>
          <w:sz w:val="22"/>
          <w:szCs w:val="22"/>
          <w:lang w:val="en-GB"/>
        </w:rPr>
        <w:t>,</w:t>
      </w:r>
      <w:r>
        <w:rPr>
          <w:rFonts w:ascii="Arial" w:hAnsi="Arial" w:cs="Arial"/>
          <w:sz w:val="22"/>
          <w:szCs w:val="22"/>
          <w:lang w:val="en-GB"/>
        </w:rPr>
        <w:t xml:space="preserve"> leakage due to diversion of biomass residues from other application shall be calculated as follows: </w:t>
      </w:r>
    </w:p>
    <w:p w14:paraId="4339370C" w14:textId="40CA0BE5" w:rsidR="00455B5C" w:rsidRPr="009B4ECC" w:rsidRDefault="00C837FE" w:rsidP="00050D4A">
      <w:pPr>
        <w:pStyle w:val="NormalWeb"/>
        <w:rPr>
          <w:rFonts w:ascii="Arial" w:hAnsi="Arial" w:cs="Arial"/>
          <w:i/>
          <w:sz w:val="22"/>
          <w:szCs w:val="22"/>
        </w:rPr>
      </w:pPr>
      <m:oMath>
        <m:sSub>
          <m:sSubPr>
            <m:ctrlPr>
              <w:rPr>
                <w:rFonts w:ascii="Cambria Math" w:hAnsi="Cambria Math" w:cs="Arial"/>
                <w:i/>
                <w:sz w:val="22"/>
                <w:szCs w:val="22"/>
              </w:rPr>
            </m:ctrlPr>
          </m:sSubPr>
          <m:e>
            <m:r>
              <w:rPr>
                <w:rFonts w:ascii="Cambria Math" w:hAnsi="Cambria Math" w:cs="Arial"/>
                <w:sz w:val="22"/>
                <w:szCs w:val="22"/>
              </w:rPr>
              <m:t>LE</m:t>
            </m:r>
          </m:e>
          <m:sub>
            <m:r>
              <w:rPr>
                <w:rFonts w:ascii="Cambria Math" w:hAnsi="Cambria Math" w:cs="Arial"/>
                <w:sz w:val="22"/>
                <w:szCs w:val="22"/>
              </w:rPr>
              <m:t>BR</m:t>
            </m:r>
            <m:r>
              <w:rPr>
                <w:rFonts w:ascii="Cambria Math" w:hAnsi="Cambria Math" w:cs="Arial"/>
                <w:sz w:val="22"/>
                <w:szCs w:val="22"/>
              </w:rPr>
              <m:t>,</m:t>
            </m:r>
            <m:r>
              <w:rPr>
                <w:rFonts w:ascii="Cambria Math" w:hAnsi="Cambria Math" w:cs="Arial"/>
                <w:sz w:val="22"/>
                <w:szCs w:val="22"/>
              </w:rPr>
              <m:t>Div</m:t>
            </m:r>
            <m:r>
              <w:rPr>
                <w:rFonts w:ascii="Cambria Math" w:hAnsi="Cambria Math" w:cs="Arial"/>
                <w:sz w:val="22"/>
                <w:szCs w:val="22"/>
              </w:rPr>
              <m:t>,</m:t>
            </m:r>
            <m:r>
              <w:rPr>
                <w:rFonts w:ascii="Cambria Math" w:hAnsi="Cambria Math" w:cs="Arial"/>
                <w:sz w:val="22"/>
                <w:szCs w:val="22"/>
              </w:rPr>
              <m:t>y</m:t>
            </m:r>
          </m:sub>
        </m:sSub>
        <m:r>
          <w:rPr>
            <w:rFonts w:ascii="Cambria Math" w:hAnsi="Cambria Math" w:cs="Arial"/>
            <w:sz w:val="22"/>
            <w:szCs w:val="22"/>
          </w:rPr>
          <m:t>=</m:t>
        </m:r>
        <m:nary>
          <m:naryPr>
            <m:chr m:val="∑"/>
            <m:limLoc m:val="undOvr"/>
            <m:supHide m:val="1"/>
            <m:ctrlPr>
              <w:rPr>
                <w:rFonts w:ascii="Cambria Math" w:hAnsi="Cambria Math" w:cs="Arial"/>
                <w:i/>
                <w:sz w:val="22"/>
                <w:szCs w:val="22"/>
              </w:rPr>
            </m:ctrlPr>
          </m:naryPr>
          <m:sub>
            <m:r>
              <w:rPr>
                <w:rFonts w:ascii="Cambria Math" w:hAnsi="Cambria Math" w:cs="Arial"/>
                <w:sz w:val="22"/>
                <w:szCs w:val="22"/>
              </w:rPr>
              <m:t>j</m:t>
            </m:r>
          </m:sub>
          <m:sup/>
          <m:e>
            <m:sSub>
              <m:sSubPr>
                <m:ctrlPr>
                  <w:rPr>
                    <w:rFonts w:ascii="Cambria Math" w:hAnsi="Cambria Math" w:cstheme="minorHAnsi"/>
                  </w:rPr>
                </m:ctrlPr>
              </m:sSubPr>
              <m:e>
                <m:r>
                  <w:rPr>
                    <w:rFonts w:ascii="Cambria Math" w:hAnsi="Cambria Math" w:cstheme="minorHAnsi"/>
                    <w:color w:val="202122"/>
                    <w:sz w:val="25"/>
                    <w:szCs w:val="25"/>
                    <w:shd w:val="clear" w:color="auto" w:fill="F8F9FA"/>
                  </w:rPr>
                  <m:t>L</m:t>
                </m:r>
                <m:ctrlPr>
                  <w:rPr>
                    <w:rFonts w:ascii="Cambria Math" w:hAnsi="Cambria Math" w:cstheme="minorHAnsi"/>
                    <w:color w:val="202122"/>
                    <w:sz w:val="25"/>
                    <w:szCs w:val="25"/>
                    <w:shd w:val="clear" w:color="auto" w:fill="F8F9FA"/>
                  </w:rPr>
                </m:ctrlPr>
              </m:e>
              <m:sub>
                <m:r>
                  <w:rPr>
                    <w:rFonts w:ascii="Cambria Math" w:hAnsi="Cambria Math" w:cstheme="minorHAnsi"/>
                  </w:rPr>
                  <m:t>y</m:t>
                </m:r>
                <m:r>
                  <w:rPr>
                    <w:rFonts w:ascii="Cambria Math" w:hAnsi="Cambria Math" w:cstheme="minorHAnsi"/>
                  </w:rPr>
                  <m:t>,</m:t>
                </m:r>
                <m:r>
                  <w:rPr>
                    <w:rFonts w:ascii="Cambria Math" w:hAnsi="Cambria Math" w:cstheme="minorHAnsi"/>
                  </w:rPr>
                  <m:t>j</m:t>
                </m:r>
              </m:sub>
            </m:sSub>
            <m:r>
              <m:rPr>
                <m:sty m:val="p"/>
              </m:rPr>
              <w:rPr>
                <w:rFonts w:ascii="Cambria Math" w:hAnsi="Cambria Math" w:cstheme="minorHAnsi"/>
              </w:rPr>
              <m:t xml:space="preserve"> ×</m:t>
            </m:r>
            <m:sSub>
              <m:sSubPr>
                <m:ctrlPr>
                  <w:rPr>
                    <w:rFonts w:ascii="Cambria Math" w:hAnsi="Cambria Math" w:cstheme="minorHAnsi"/>
                  </w:rPr>
                </m:ctrlPr>
              </m:sSubPr>
              <m:e>
                <m:r>
                  <w:rPr>
                    <w:rFonts w:ascii="Cambria Math" w:hAnsi="Cambria Math" w:cstheme="minorHAnsi"/>
                    <w:color w:val="202122"/>
                    <w:sz w:val="25"/>
                    <w:szCs w:val="25"/>
                    <w:shd w:val="clear" w:color="auto" w:fill="F8F9FA"/>
                  </w:rPr>
                  <m:t>N</m:t>
                </m:r>
              </m:e>
              <m:sub>
                <m:r>
                  <w:rPr>
                    <w:rFonts w:ascii="Cambria Math" w:hAnsi="Cambria Math" w:cstheme="minorHAnsi"/>
                  </w:rPr>
                  <m:t>y</m:t>
                </m:r>
                <m:r>
                  <w:rPr>
                    <w:rFonts w:ascii="Cambria Math" w:hAnsi="Cambria Math" w:cstheme="minorHAnsi"/>
                  </w:rPr>
                  <m:t>,</m:t>
                </m:r>
                <m:r>
                  <w:rPr>
                    <w:rFonts w:ascii="Cambria Math" w:hAnsi="Cambria Math" w:cstheme="minorHAnsi"/>
                  </w:rPr>
                  <m:t>j</m:t>
                </m:r>
              </m:sub>
            </m:sSub>
            <m:r>
              <m:rPr>
                <m:sty m:val="p"/>
              </m:rPr>
              <w:rPr>
                <w:rFonts w:ascii="Cambria Math" w:hAnsi="Cambria Math" w:cstheme="minorHAnsi"/>
              </w:rPr>
              <m:t xml:space="preserve"> × </m:t>
            </m:r>
            <m:sSub>
              <m:sSubPr>
                <m:ctrlPr>
                  <w:rPr>
                    <w:rFonts w:ascii="Cambria Math" w:hAnsi="Cambria Math" w:cstheme="minorHAnsi"/>
                  </w:rPr>
                </m:ctrlPr>
              </m:sSubPr>
              <m:e>
                <m:r>
                  <w:rPr>
                    <w:rFonts w:ascii="Cambria Math" w:hAnsi="Cambria Math" w:cstheme="minorHAnsi"/>
                    <w:color w:val="202122"/>
                    <w:sz w:val="25"/>
                    <w:szCs w:val="25"/>
                    <w:shd w:val="clear" w:color="auto" w:fill="F8F9FA"/>
                  </w:rPr>
                  <m:t>S</m:t>
                </m:r>
              </m:e>
              <m:sub>
                <m:r>
                  <w:rPr>
                    <w:rFonts w:ascii="Cambria Math" w:hAnsi="Cambria Math" w:cstheme="minorHAnsi"/>
                  </w:rPr>
                  <m:t>y</m:t>
                </m:r>
                <m:r>
                  <w:rPr>
                    <w:rFonts w:ascii="Cambria Math" w:hAnsi="Cambria Math" w:cstheme="minorHAnsi"/>
                  </w:rPr>
                  <m:t>,</m:t>
                </m:r>
                <m:r>
                  <w:rPr>
                    <w:rFonts w:ascii="Cambria Math" w:hAnsi="Cambria Math" w:cstheme="minorHAnsi"/>
                  </w:rPr>
                  <m:t>j</m:t>
                </m:r>
              </m:sub>
            </m:sSub>
            <m:r>
              <m:rPr>
                <m:sty m:val="p"/>
              </m:rPr>
              <w:rPr>
                <w:rFonts w:ascii="Cambria Math" w:hAnsi="Cambria Math" w:cstheme="minorHAnsi"/>
              </w:rPr>
              <m:t>×</m:t>
            </m:r>
            <m:sSub>
              <m:sSubPr>
                <m:ctrlPr>
                  <w:rPr>
                    <w:rFonts w:ascii="Cambria Math" w:hAnsi="Cambria Math" w:cs="Arial"/>
                    <w:i/>
                    <w:sz w:val="22"/>
                    <w:szCs w:val="22"/>
                  </w:rPr>
                </m:ctrlPr>
              </m:sSubPr>
              <m:e>
                <m:r>
                  <w:rPr>
                    <w:rFonts w:ascii="Cambria Math" w:hAnsi="Cambria Math" w:cs="Arial"/>
                    <w:sz w:val="22"/>
                    <w:szCs w:val="22"/>
                  </w:rPr>
                  <m:t>EF</m:t>
                </m:r>
              </m:e>
              <m:sub>
                <m:r>
                  <w:rPr>
                    <w:rFonts w:ascii="Cambria Math" w:hAnsi="Cambria Math" w:cs="Arial"/>
                    <w:sz w:val="22"/>
                    <w:szCs w:val="22"/>
                  </w:rPr>
                  <m:t>diversion</m:t>
                </m:r>
              </m:sub>
            </m:sSub>
            <m:r>
              <m:rPr>
                <m:sty m:val="p"/>
              </m:rPr>
              <w:rPr>
                <w:rFonts w:ascii="Cambria Math" w:hAnsi="Cambria Math" w:cstheme="minorHAnsi"/>
              </w:rPr>
              <m:t>×365</m:t>
            </m:r>
          </m:e>
        </m:nary>
      </m:oMath>
      <w:r w:rsidR="00455B5C">
        <w:rPr>
          <w:rFonts w:ascii="Arial" w:hAnsi="Arial" w:cs="Arial"/>
          <w:sz w:val="22"/>
          <w:szCs w:val="22"/>
        </w:rPr>
        <w:t xml:space="preserve">                                               </w:t>
      </w:r>
      <w:r w:rsidR="00455B5C" w:rsidRPr="009B4ECC">
        <w:rPr>
          <w:rFonts w:ascii="Arial" w:hAnsi="Arial" w:cs="Arial"/>
          <w:i/>
          <w:sz w:val="22"/>
          <w:szCs w:val="22"/>
        </w:rPr>
        <w:t xml:space="preserve">Equation </w:t>
      </w:r>
      <w:r w:rsidR="00503172">
        <w:rPr>
          <w:rFonts w:ascii="Arial" w:hAnsi="Arial" w:cs="Arial"/>
          <w:i/>
          <w:sz w:val="22"/>
          <w:szCs w:val="22"/>
        </w:rPr>
        <w:t>7</w:t>
      </w:r>
    </w:p>
    <w:p w14:paraId="6546A036" w14:textId="77777777" w:rsidR="00455B5C" w:rsidRDefault="00455B5C" w:rsidP="1EDED3CB">
      <w:pPr>
        <w:rPr>
          <w:rStyle w:val="Heading2Char"/>
          <w:b w:val="0"/>
          <w:bCs w:val="0"/>
          <w:color w:val="auto"/>
          <w:lang w:val="en-GB"/>
        </w:rPr>
      </w:pPr>
      <w:proofErr w:type="gramStart"/>
      <w:r w:rsidRPr="1EDED3CB">
        <w:rPr>
          <w:rStyle w:val="Heading2Char"/>
          <w:b w:val="0"/>
          <w:bCs w:val="0"/>
          <w:color w:val="auto"/>
          <w:lang w:val="en-GB"/>
        </w:rPr>
        <w:t>Where</w:t>
      </w:r>
      <w:proofErr w:type="gram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6"/>
        <w:gridCol w:w="473"/>
        <w:gridCol w:w="7210"/>
      </w:tblGrid>
      <w:tr w:rsidR="00455B5C" w:rsidRPr="002349E2" w14:paraId="3F875194" w14:textId="77777777" w:rsidTr="001464F0">
        <w:tc>
          <w:tcPr>
            <w:tcW w:w="1416" w:type="dxa"/>
          </w:tcPr>
          <w:p w14:paraId="617D13ED" w14:textId="77777777" w:rsidR="00455B5C" w:rsidRPr="009B34C5" w:rsidRDefault="00C837FE">
            <w:pPr>
              <w:spacing w:line="276" w:lineRule="auto"/>
              <w:rPr>
                <w:rFonts w:eastAsiaTheme="minorEastAsia"/>
              </w:rPr>
            </w:pPr>
            <m:oMathPara>
              <m:oMathParaPr>
                <m:jc m:val="left"/>
              </m:oMathParaPr>
              <m:oMath>
                <m:sSub>
                  <m:sSubPr>
                    <m:ctrlPr>
                      <w:rPr>
                        <w:rFonts w:ascii="Cambria Math" w:hAnsi="Cambria Math"/>
                        <w:i/>
                      </w:rPr>
                    </m:ctrlPr>
                  </m:sSubPr>
                  <m:e>
                    <m:r>
                      <w:rPr>
                        <w:rFonts w:ascii="Cambria Math" w:hAnsi="Cambria Math"/>
                      </w:rPr>
                      <m:t>LE</m:t>
                    </m:r>
                  </m:e>
                  <m:sub>
                    <m:r>
                      <w:rPr>
                        <w:rFonts w:ascii="Cambria Math" w:hAnsi="Cambria Math"/>
                      </w:rPr>
                      <m:t>BR</m:t>
                    </m:r>
                    <m:r>
                      <w:rPr>
                        <w:rFonts w:ascii="Cambria Math" w:hAnsi="Cambria Math"/>
                      </w:rPr>
                      <m:t>,</m:t>
                    </m:r>
                    <m:r>
                      <w:rPr>
                        <w:rFonts w:ascii="Cambria Math" w:hAnsi="Cambria Math"/>
                      </w:rPr>
                      <m:t>Div</m:t>
                    </m:r>
                    <m:r>
                      <w:rPr>
                        <w:rFonts w:ascii="Cambria Math" w:hAnsi="Cambria Math"/>
                      </w:rPr>
                      <m:t>,</m:t>
                    </m:r>
                    <m:r>
                      <w:rPr>
                        <w:rFonts w:ascii="Cambria Math" w:hAnsi="Cambria Math"/>
                      </w:rPr>
                      <m:t>y</m:t>
                    </m:r>
                  </m:sub>
                </m:sSub>
              </m:oMath>
            </m:oMathPara>
          </w:p>
        </w:tc>
        <w:tc>
          <w:tcPr>
            <w:tcW w:w="473" w:type="dxa"/>
          </w:tcPr>
          <w:p w14:paraId="167262E9" w14:textId="77777777" w:rsidR="00455B5C" w:rsidRPr="009B34C5" w:rsidRDefault="00455B5C">
            <w:pPr>
              <w:spacing w:line="276" w:lineRule="auto"/>
              <w:rPr>
                <w:rFonts w:asciiTheme="majorHAnsi" w:eastAsiaTheme="minorEastAsia" w:hAnsiTheme="majorHAnsi" w:cstheme="majorHAnsi"/>
              </w:rPr>
            </w:pPr>
            <w:r w:rsidRPr="009B34C5">
              <w:rPr>
                <w:rFonts w:asciiTheme="majorHAnsi" w:eastAsiaTheme="minorEastAsia" w:hAnsiTheme="majorHAnsi" w:cstheme="majorHAnsi"/>
              </w:rPr>
              <w:t>=</w:t>
            </w:r>
          </w:p>
        </w:tc>
        <w:tc>
          <w:tcPr>
            <w:tcW w:w="7210" w:type="dxa"/>
          </w:tcPr>
          <w:p w14:paraId="3D494921" w14:textId="1E3C3DAD" w:rsidR="00455B5C" w:rsidRPr="009B34C5" w:rsidRDefault="004F4D86">
            <w:pPr>
              <w:spacing w:line="276" w:lineRule="auto"/>
              <w:rPr>
                <w:rFonts w:ascii="Times New Roman" w:eastAsia="Times New Roman" w:hAnsi="Times New Roman" w:cs="Times New Roman"/>
              </w:rPr>
            </w:pPr>
            <w:r>
              <w:t xml:space="preserve">Leakage emissions </w:t>
            </w:r>
            <w:r w:rsidR="00B620BB">
              <w:t xml:space="preserve">due </w:t>
            </w:r>
            <w:r>
              <w:t xml:space="preserve">to the diversion of biomass residues from other applications in year </w:t>
            </w:r>
            <w:r w:rsidRPr="00643632">
              <w:rPr>
                <w:i/>
                <w:iCs/>
              </w:rPr>
              <w:t xml:space="preserve">y </w:t>
            </w:r>
            <w:r>
              <w:t>(t C</w:t>
            </w:r>
            <w:r w:rsidR="004B2EBB">
              <w:t>O</w:t>
            </w:r>
            <w:r w:rsidR="00E63FC4" w:rsidRPr="00643632">
              <w:rPr>
                <w:vertAlign w:val="subscript"/>
              </w:rPr>
              <w:t>2</w:t>
            </w:r>
            <w:r w:rsidR="002B3450">
              <w:t>e</w:t>
            </w:r>
            <w:r w:rsidR="00263288">
              <w:t>)</w:t>
            </w:r>
          </w:p>
        </w:tc>
      </w:tr>
      <w:tr w:rsidR="001464F0" w:rsidRPr="002349E2" w14:paraId="161B0178" w14:textId="77777777" w:rsidTr="001464F0">
        <w:tc>
          <w:tcPr>
            <w:tcW w:w="1416" w:type="dxa"/>
          </w:tcPr>
          <w:p w14:paraId="45516565" w14:textId="5465DAE9" w:rsidR="001464F0" w:rsidRPr="00E41B8D" w:rsidRDefault="00C837FE" w:rsidP="001464F0">
            <w:pPr>
              <w:spacing w:line="276" w:lineRule="auto"/>
              <w:rPr>
                <w:rFonts w:eastAsiaTheme="minorEastAsia"/>
              </w:rPr>
            </w:pPr>
            <m:oMath>
              <m:sSub>
                <m:sSubPr>
                  <m:ctrlPr>
                    <w:rPr>
                      <w:rFonts w:ascii="Cambria Math" w:hAnsi="Cambria Math"/>
                      <w:i/>
                    </w:rPr>
                  </m:ctrlPr>
                </m:sSubPr>
                <m:e>
                  <m:r>
                    <w:rPr>
                      <w:rFonts w:ascii="Cambria Math" w:hAnsi="Cambria Math"/>
                    </w:rPr>
                    <m:t>L</m:t>
                  </m:r>
                  <m:ctrlPr>
                    <w:rPr>
                      <w:rFonts w:ascii="Cambria Math" w:hAnsi="Cambria Math" w:cs="Arial"/>
                      <w:i/>
                      <w:color w:val="202122"/>
                      <w:shd w:val="clear" w:color="auto" w:fill="F8F9FA"/>
                    </w:rPr>
                  </m:ctrlPr>
                </m:e>
                <m:sub>
                  <m:r>
                    <w:rPr>
                      <w:rFonts w:ascii="Cambria Math" w:hAnsi="Cambria Math"/>
                    </w:rPr>
                    <m:t>y</m:t>
                  </m:r>
                  <m:r>
                    <w:rPr>
                      <w:rFonts w:ascii="Cambria Math" w:hAnsi="Cambria Math"/>
                    </w:rPr>
                    <m:t>,</m:t>
                  </m:r>
                  <m:r>
                    <w:rPr>
                      <w:rFonts w:ascii="Cambria Math" w:hAnsi="Cambria Math"/>
                    </w:rPr>
                    <m:t>j</m:t>
                  </m:r>
                </m:sub>
              </m:sSub>
            </m:oMath>
            <w:r w:rsidR="001464F0" w:rsidRPr="00CC04E5">
              <w:rPr>
                <w:rFonts w:ascii="Cambria Math" w:eastAsiaTheme="minorEastAsia" w:hAnsi="Cambria Math"/>
              </w:rPr>
              <w:tab/>
            </w:r>
          </w:p>
        </w:tc>
        <w:tc>
          <w:tcPr>
            <w:tcW w:w="473" w:type="dxa"/>
          </w:tcPr>
          <w:p w14:paraId="5EABAA3B" w14:textId="628C0E29" w:rsidR="001464F0" w:rsidRPr="009B34C5" w:rsidRDefault="001464F0" w:rsidP="001464F0">
            <w:pPr>
              <w:spacing w:line="276" w:lineRule="auto"/>
              <w:rPr>
                <w:rFonts w:asciiTheme="majorHAnsi" w:eastAsiaTheme="minorEastAsia" w:hAnsiTheme="majorHAnsi" w:cstheme="majorHAnsi"/>
              </w:rPr>
            </w:pPr>
            <w:r w:rsidRPr="00CC04E5">
              <w:rPr>
                <w:rFonts w:asciiTheme="majorHAnsi" w:eastAsiaTheme="minorEastAsia" w:hAnsiTheme="majorHAnsi" w:cstheme="majorHAnsi"/>
              </w:rPr>
              <w:t>=</w:t>
            </w:r>
          </w:p>
        </w:tc>
        <w:tc>
          <w:tcPr>
            <w:tcW w:w="7210" w:type="dxa"/>
          </w:tcPr>
          <w:p w14:paraId="7AAE91C4" w14:textId="63F7AC0B" w:rsidR="001464F0" w:rsidRPr="009B34C5" w:rsidRDefault="008170F6" w:rsidP="001464F0">
            <w:pPr>
              <w:spacing w:line="276" w:lineRule="auto"/>
              <w:rPr>
                <w:rFonts w:asciiTheme="majorHAnsi" w:eastAsiaTheme="minorEastAsia" w:hAnsiTheme="majorHAnsi" w:cstheme="majorHAnsi"/>
              </w:rPr>
            </w:pPr>
            <w:r w:rsidRPr="008170F6">
              <w:rPr>
                <w:rFonts w:asciiTheme="majorHAnsi" w:eastAsiaTheme="minorEastAsia" w:hAnsiTheme="majorHAnsi" w:cstheme="majorHAnsi"/>
              </w:rPr>
              <w:t xml:space="preserve">Average daily ethanol usage by </w:t>
            </w:r>
            <w:r w:rsidR="00C12BBE">
              <w:rPr>
                <w:rFonts w:asciiTheme="majorHAnsi" w:eastAsiaTheme="minorEastAsia" w:hAnsiTheme="majorHAnsi" w:cstheme="majorHAnsi"/>
              </w:rPr>
              <w:t>activity</w:t>
            </w:r>
            <w:r w:rsidRPr="008170F6">
              <w:rPr>
                <w:rFonts w:asciiTheme="majorHAnsi" w:eastAsiaTheme="minorEastAsia" w:hAnsiTheme="majorHAnsi" w:cstheme="majorHAnsi"/>
              </w:rPr>
              <w:t xml:space="preserve"> participating households of batch j in year y (litres).</w:t>
            </w:r>
          </w:p>
        </w:tc>
      </w:tr>
      <w:tr w:rsidR="00DD5BDA" w:rsidRPr="002349E2" w14:paraId="21DCC866" w14:textId="77777777" w:rsidTr="001464F0">
        <w:tc>
          <w:tcPr>
            <w:tcW w:w="1416" w:type="dxa"/>
          </w:tcPr>
          <w:p w14:paraId="67B4A1EE" w14:textId="0404F5A4" w:rsidR="00DD5BDA" w:rsidRPr="00861D3B" w:rsidRDefault="00C837FE" w:rsidP="001464F0">
            <w:pPr>
              <w:rPr>
                <w:rFonts w:ascii="Arial" w:eastAsia="Arial" w:hAnsi="Arial" w:cs="Arial"/>
              </w:rPr>
            </w:pPr>
            <m:oMathPara>
              <m:oMathParaPr>
                <m:jc m:val="left"/>
              </m:oMathParaPr>
              <m:oMath>
                <m:sSub>
                  <m:sSubPr>
                    <m:ctrlPr>
                      <w:rPr>
                        <w:rFonts w:ascii="Cambria Math" w:hAnsi="Cambria Math"/>
                        <w:i/>
                      </w:rPr>
                    </m:ctrlPr>
                  </m:sSubPr>
                  <m:e>
                    <m:r>
                      <w:rPr>
                        <w:rFonts w:ascii="Cambria Math" w:hAnsi="Cambria Math"/>
                      </w:rPr>
                      <m:t>N</m:t>
                    </m:r>
                  </m:e>
                  <m:sub>
                    <m:r>
                      <w:rPr>
                        <w:rFonts w:ascii="Cambria Math" w:hAnsi="Cambria Math"/>
                      </w:rPr>
                      <m:t>y</m:t>
                    </m:r>
                    <m:r>
                      <w:rPr>
                        <w:rFonts w:ascii="Cambria Math" w:hAnsi="Cambria Math"/>
                      </w:rPr>
                      <m:t>,</m:t>
                    </m:r>
                    <m:r>
                      <w:rPr>
                        <w:rFonts w:ascii="Cambria Math" w:hAnsi="Cambria Math"/>
                      </w:rPr>
                      <m:t>j</m:t>
                    </m:r>
                  </m:sub>
                </m:sSub>
              </m:oMath>
            </m:oMathPara>
          </w:p>
        </w:tc>
        <w:tc>
          <w:tcPr>
            <w:tcW w:w="473" w:type="dxa"/>
          </w:tcPr>
          <w:p w14:paraId="17B508CC" w14:textId="5CA40BE7" w:rsidR="00DD5BDA" w:rsidRPr="00CC04E5" w:rsidRDefault="00DD5BDA" w:rsidP="001464F0">
            <w:pPr>
              <w:rPr>
                <w:rFonts w:asciiTheme="majorHAnsi" w:eastAsiaTheme="minorEastAsia" w:hAnsiTheme="majorHAnsi" w:cstheme="majorHAnsi"/>
              </w:rPr>
            </w:pPr>
            <w:r w:rsidRPr="00CC04E5">
              <w:rPr>
                <w:rFonts w:asciiTheme="majorHAnsi" w:eastAsiaTheme="minorEastAsia" w:hAnsiTheme="majorHAnsi" w:cstheme="majorHAnsi"/>
              </w:rPr>
              <w:t>=</w:t>
            </w:r>
          </w:p>
        </w:tc>
        <w:tc>
          <w:tcPr>
            <w:tcW w:w="7210" w:type="dxa"/>
          </w:tcPr>
          <w:p w14:paraId="171F2BB7" w14:textId="149761BA" w:rsidR="00DD5BDA" w:rsidRPr="00CC04E5" w:rsidRDefault="006E4D1B" w:rsidP="001464F0">
            <w:pPr>
              <w:rPr>
                <w:rFonts w:asciiTheme="majorHAnsi" w:eastAsiaTheme="minorEastAsia" w:hAnsiTheme="majorHAnsi" w:cstheme="majorHAnsi"/>
              </w:rPr>
            </w:pPr>
            <w:r w:rsidRPr="00EF2F43">
              <w:rPr>
                <w:rFonts w:asciiTheme="majorHAnsi" w:eastAsiaTheme="minorEastAsia" w:hAnsiTheme="majorHAnsi" w:cstheme="majorHAnsi"/>
                <w:sz w:val="21"/>
                <w:szCs w:val="21"/>
              </w:rPr>
              <w:t xml:space="preserve">Cumulative number of </w:t>
            </w:r>
            <w:r w:rsidR="00C12BBE">
              <w:rPr>
                <w:rFonts w:asciiTheme="majorHAnsi" w:eastAsiaTheme="minorEastAsia" w:hAnsiTheme="majorHAnsi" w:cstheme="majorHAnsi"/>
                <w:sz w:val="21"/>
                <w:szCs w:val="21"/>
              </w:rPr>
              <w:t>activity devices</w:t>
            </w:r>
            <w:r w:rsidRPr="00EF2F43">
              <w:rPr>
                <w:rFonts w:asciiTheme="majorHAnsi" w:eastAsiaTheme="minorEastAsia" w:hAnsiTheme="majorHAnsi" w:cstheme="majorHAnsi"/>
                <w:sz w:val="21"/>
                <w:szCs w:val="21"/>
              </w:rPr>
              <w:t xml:space="preserve"> of batch j registered under the </w:t>
            </w:r>
            <w:r w:rsidR="00C12BBE">
              <w:rPr>
                <w:rFonts w:asciiTheme="majorHAnsi" w:eastAsiaTheme="minorEastAsia" w:hAnsiTheme="majorHAnsi" w:cstheme="majorHAnsi"/>
                <w:sz w:val="21"/>
                <w:szCs w:val="21"/>
              </w:rPr>
              <w:t>activity</w:t>
            </w:r>
            <w:r w:rsidRPr="00EF2F43">
              <w:rPr>
                <w:rFonts w:asciiTheme="majorHAnsi" w:eastAsiaTheme="minorEastAsia" w:hAnsiTheme="majorHAnsi" w:cstheme="majorHAnsi"/>
                <w:sz w:val="21"/>
                <w:szCs w:val="21"/>
              </w:rPr>
              <w:t xml:space="preserve"> (number)</w:t>
            </w:r>
          </w:p>
        </w:tc>
      </w:tr>
      <w:tr w:rsidR="009061B4" w:rsidRPr="002349E2" w14:paraId="24B67264" w14:textId="77777777" w:rsidTr="001464F0">
        <w:tc>
          <w:tcPr>
            <w:tcW w:w="1416" w:type="dxa"/>
          </w:tcPr>
          <w:p w14:paraId="39A13F19" w14:textId="3EB6E72B" w:rsidR="009061B4" w:rsidRPr="00CA5957" w:rsidRDefault="00C837FE" w:rsidP="009061B4">
            <w:pPr>
              <w:rPr>
                <w:rFonts w:ascii="Arial" w:eastAsia="Arial" w:hAnsi="Arial" w:cs="Arial"/>
              </w:rPr>
            </w:pPr>
            <m:oMathPara>
              <m:oMathParaPr>
                <m:jc m:val="left"/>
              </m:oMathParaPr>
              <m:oMath>
                <m:sSub>
                  <m:sSubPr>
                    <m:ctrlPr>
                      <w:rPr>
                        <w:rFonts w:ascii="Cambria Math" w:hAnsi="Cambria Math"/>
                        <w:i/>
                      </w:rPr>
                    </m:ctrlPr>
                  </m:sSubPr>
                  <m:e>
                    <m:r>
                      <w:rPr>
                        <w:rFonts w:ascii="Cambria Math" w:hAnsi="Cambria Math"/>
                      </w:rPr>
                      <m:t>S</m:t>
                    </m:r>
                  </m:e>
                  <m:sub>
                    <m:r>
                      <w:rPr>
                        <w:rFonts w:ascii="Cambria Math" w:hAnsi="Cambria Math"/>
                      </w:rPr>
                      <m:t>y</m:t>
                    </m:r>
                    <m:r>
                      <w:rPr>
                        <w:rFonts w:ascii="Cambria Math" w:hAnsi="Cambria Math"/>
                      </w:rPr>
                      <m:t>,</m:t>
                    </m:r>
                    <m:r>
                      <w:rPr>
                        <w:rFonts w:ascii="Cambria Math" w:hAnsi="Cambria Math"/>
                      </w:rPr>
                      <m:t>j</m:t>
                    </m:r>
                  </m:sub>
                </m:sSub>
              </m:oMath>
            </m:oMathPara>
          </w:p>
        </w:tc>
        <w:tc>
          <w:tcPr>
            <w:tcW w:w="473" w:type="dxa"/>
          </w:tcPr>
          <w:p w14:paraId="79FE8369" w14:textId="3D560534" w:rsidR="009061B4" w:rsidRPr="00CC04E5" w:rsidRDefault="009061B4" w:rsidP="009061B4">
            <w:pPr>
              <w:rPr>
                <w:rFonts w:asciiTheme="majorHAnsi" w:eastAsiaTheme="minorEastAsia" w:hAnsiTheme="majorHAnsi" w:cstheme="majorHAnsi"/>
              </w:rPr>
            </w:pPr>
            <w:r>
              <w:rPr>
                <w:rFonts w:asciiTheme="majorHAnsi" w:eastAsiaTheme="minorEastAsia" w:hAnsiTheme="majorHAnsi" w:cstheme="majorHAnsi"/>
              </w:rPr>
              <w:t>=</w:t>
            </w:r>
          </w:p>
        </w:tc>
        <w:tc>
          <w:tcPr>
            <w:tcW w:w="7210" w:type="dxa"/>
          </w:tcPr>
          <w:p w14:paraId="3404517A" w14:textId="5A965DAD" w:rsidR="009061B4" w:rsidRPr="00CC04E5" w:rsidRDefault="009061B4" w:rsidP="009061B4">
            <w:pPr>
              <w:rPr>
                <w:rFonts w:asciiTheme="majorHAnsi" w:eastAsiaTheme="minorEastAsia" w:hAnsiTheme="majorHAnsi" w:cstheme="majorHAnsi"/>
              </w:rPr>
            </w:pPr>
            <w:r w:rsidRPr="00CC04E5">
              <w:rPr>
                <w:rFonts w:asciiTheme="majorHAnsi" w:eastAsiaTheme="minorEastAsia" w:hAnsiTheme="majorHAnsi" w:cstheme="majorHAnsi"/>
              </w:rPr>
              <w:t xml:space="preserve">Share of ethanol cookstoves </w:t>
            </w:r>
            <w:r w:rsidR="002A7D49">
              <w:rPr>
                <w:rFonts w:asciiTheme="majorHAnsi" w:eastAsiaTheme="minorEastAsia" w:hAnsiTheme="majorHAnsi" w:cstheme="majorHAnsi"/>
              </w:rPr>
              <w:t xml:space="preserve">of batch j </w:t>
            </w:r>
            <w:r w:rsidRPr="00CC04E5">
              <w:rPr>
                <w:rFonts w:asciiTheme="majorHAnsi" w:eastAsiaTheme="minorEastAsia" w:hAnsiTheme="majorHAnsi" w:cstheme="majorHAnsi"/>
              </w:rPr>
              <w:t>operating in year y (percentage).</w:t>
            </w:r>
          </w:p>
        </w:tc>
      </w:tr>
      <w:tr w:rsidR="00CA5957" w:rsidRPr="002349E2" w14:paraId="58DAEAB6" w14:textId="77777777" w:rsidTr="001464F0">
        <w:tc>
          <w:tcPr>
            <w:tcW w:w="1416" w:type="dxa"/>
          </w:tcPr>
          <w:p w14:paraId="529174E6" w14:textId="4A1B9303" w:rsidR="00CA5957" w:rsidRPr="00CA5957" w:rsidRDefault="00C837FE" w:rsidP="00CA5957">
            <w:pPr>
              <w:rPr>
                <w:rFonts w:ascii="Arial" w:eastAsia="Arial" w:hAnsi="Arial" w:cs="Arial"/>
              </w:rPr>
            </w:pPr>
            <m:oMathPara>
              <m:oMathParaPr>
                <m:jc m:val="left"/>
              </m:oMathParaPr>
              <m:oMath>
                <m:sSub>
                  <m:sSubPr>
                    <m:ctrlPr>
                      <w:rPr>
                        <w:rFonts w:ascii="Cambria Math" w:hAnsi="Cambria Math"/>
                        <w:i/>
                      </w:rPr>
                    </m:ctrlPr>
                  </m:sSubPr>
                  <m:e>
                    <m:r>
                      <w:rPr>
                        <w:rFonts w:ascii="Cambria Math" w:hAnsi="Cambria Math"/>
                      </w:rPr>
                      <m:t>EF</m:t>
                    </m:r>
                  </m:e>
                  <m:sub>
                    <m:r>
                      <w:rPr>
                        <w:rFonts w:ascii="Cambria Math" w:hAnsi="Cambria Math"/>
                      </w:rPr>
                      <m:t>diversion</m:t>
                    </m:r>
                  </m:sub>
                </m:sSub>
              </m:oMath>
            </m:oMathPara>
          </w:p>
        </w:tc>
        <w:tc>
          <w:tcPr>
            <w:tcW w:w="473" w:type="dxa"/>
          </w:tcPr>
          <w:p w14:paraId="313E82BB" w14:textId="5E92587F" w:rsidR="00CA5957" w:rsidRDefault="00CA5957" w:rsidP="00CA5957">
            <w:pPr>
              <w:rPr>
                <w:rFonts w:asciiTheme="majorHAnsi" w:eastAsiaTheme="minorEastAsia" w:hAnsiTheme="majorHAnsi" w:cstheme="majorHAnsi"/>
              </w:rPr>
            </w:pPr>
            <w:r w:rsidRPr="009B34C5">
              <w:rPr>
                <w:rFonts w:asciiTheme="majorHAnsi" w:eastAsiaTheme="minorEastAsia" w:hAnsiTheme="majorHAnsi" w:cstheme="majorHAnsi"/>
              </w:rPr>
              <w:t>=</w:t>
            </w:r>
          </w:p>
        </w:tc>
        <w:tc>
          <w:tcPr>
            <w:tcW w:w="7210" w:type="dxa"/>
          </w:tcPr>
          <w:p w14:paraId="462A1E58" w14:textId="2F59DE53" w:rsidR="00CA5957" w:rsidRPr="00CC04E5" w:rsidRDefault="00CA5957" w:rsidP="00CA5957">
            <w:pPr>
              <w:rPr>
                <w:rFonts w:asciiTheme="majorHAnsi" w:eastAsiaTheme="minorEastAsia" w:hAnsiTheme="majorHAnsi" w:cstheme="majorHAnsi"/>
              </w:rPr>
            </w:pPr>
            <w:r>
              <w:t>Avoided CO</w:t>
            </w:r>
            <w:r w:rsidRPr="009E0CA0">
              <w:rPr>
                <w:vertAlign w:val="subscript"/>
              </w:rPr>
              <w:t>2</w:t>
            </w:r>
            <w:r>
              <w:t xml:space="preserve"> emission factor per litre of ethanol burned in place of gasoline as vehicle fuel (0.00050317 tCO2e/L)</w:t>
            </w:r>
          </w:p>
        </w:tc>
      </w:tr>
    </w:tbl>
    <w:p w14:paraId="281B8EE1" w14:textId="028F0632" w:rsidR="005D3D1A" w:rsidRPr="004C0595" w:rsidRDefault="00255D0C" w:rsidP="00793FD5">
      <w:pPr>
        <w:pStyle w:val="NormalWeb"/>
        <w:rPr>
          <w:rStyle w:val="Heading2Char"/>
          <w:rFonts w:ascii="Arial" w:hAnsi="Arial" w:cs="Arial"/>
          <w:color w:val="auto"/>
          <w:sz w:val="22"/>
          <w:szCs w:val="22"/>
        </w:rPr>
      </w:pPr>
      <w:r>
        <w:rPr>
          <w:rStyle w:val="Heading2Char"/>
          <w:rFonts w:ascii="Arial" w:hAnsi="Arial" w:cs="Arial"/>
          <w:color w:val="auto"/>
          <w:sz w:val="22"/>
          <w:szCs w:val="22"/>
        </w:rPr>
        <w:t>9</w:t>
      </w:r>
      <w:r w:rsidR="00C71D5E" w:rsidRPr="004C0595">
        <w:rPr>
          <w:rStyle w:val="Heading2Char"/>
          <w:rFonts w:ascii="Arial" w:hAnsi="Arial" w:cs="Arial"/>
          <w:color w:val="auto"/>
          <w:sz w:val="22"/>
          <w:szCs w:val="22"/>
        </w:rPr>
        <w:t>.</w:t>
      </w:r>
      <w:r w:rsidR="00AB3DC5">
        <w:rPr>
          <w:rStyle w:val="Heading2Char"/>
          <w:rFonts w:ascii="Arial" w:hAnsi="Arial" w:cs="Arial"/>
          <w:color w:val="auto"/>
          <w:sz w:val="22"/>
          <w:szCs w:val="22"/>
        </w:rPr>
        <w:t>2</w:t>
      </w:r>
      <w:r w:rsidR="00C71D5E" w:rsidRPr="004C0595">
        <w:rPr>
          <w:rStyle w:val="Heading2Char"/>
          <w:rFonts w:ascii="Arial" w:hAnsi="Arial" w:cs="Arial"/>
          <w:color w:val="auto"/>
          <w:sz w:val="22"/>
          <w:szCs w:val="22"/>
        </w:rPr>
        <w:t xml:space="preserve">. Leakage due to </w:t>
      </w:r>
      <w:r w:rsidR="00387431" w:rsidRPr="004C0595">
        <w:rPr>
          <w:rStyle w:val="Heading2Char"/>
          <w:rFonts w:ascii="Arial" w:hAnsi="Arial" w:cs="Arial"/>
          <w:color w:val="auto"/>
          <w:sz w:val="22"/>
          <w:szCs w:val="22"/>
        </w:rPr>
        <w:t xml:space="preserve">the transportation </w:t>
      </w:r>
      <w:r w:rsidR="00C71D5E" w:rsidRPr="004C0595">
        <w:rPr>
          <w:rStyle w:val="Heading2Char"/>
          <w:rFonts w:ascii="Arial" w:hAnsi="Arial" w:cs="Arial"/>
          <w:color w:val="auto"/>
          <w:sz w:val="22"/>
          <w:szCs w:val="22"/>
        </w:rPr>
        <w:t xml:space="preserve">of biomass residues </w:t>
      </w:r>
      <w:r w:rsidR="00387431" w:rsidRPr="004C0595">
        <w:rPr>
          <w:rStyle w:val="Heading2Char"/>
          <w:rFonts w:ascii="Arial" w:hAnsi="Arial" w:cs="Arial"/>
          <w:color w:val="auto"/>
          <w:sz w:val="22"/>
          <w:szCs w:val="22"/>
        </w:rPr>
        <w:t xml:space="preserve">outside the </w:t>
      </w:r>
      <w:r w:rsidR="00C12BBE">
        <w:rPr>
          <w:rStyle w:val="Heading2Char"/>
          <w:rFonts w:ascii="Arial" w:hAnsi="Arial" w:cs="Arial"/>
          <w:color w:val="auto"/>
          <w:sz w:val="22"/>
          <w:szCs w:val="22"/>
        </w:rPr>
        <w:t>activity</w:t>
      </w:r>
      <w:r w:rsidR="00387431" w:rsidRPr="004C0595">
        <w:rPr>
          <w:rStyle w:val="Heading2Char"/>
          <w:rFonts w:ascii="Arial" w:hAnsi="Arial" w:cs="Arial"/>
          <w:color w:val="auto"/>
          <w:sz w:val="22"/>
          <w:szCs w:val="22"/>
        </w:rPr>
        <w:t xml:space="preserve"> boundary</w:t>
      </w:r>
      <w:r w:rsidR="00387431" w:rsidRPr="004C0595" w:rsidDel="00190F90">
        <w:rPr>
          <w:rStyle w:val="Heading2Char"/>
          <w:rFonts w:ascii="Arial" w:hAnsi="Arial" w:cs="Arial"/>
          <w:color w:val="auto"/>
          <w:sz w:val="22"/>
          <w:szCs w:val="22"/>
        </w:rPr>
        <w:t xml:space="preserve"> </w:t>
      </w:r>
    </w:p>
    <w:p w14:paraId="0C1078AF" w14:textId="4B03508A" w:rsidR="00B676CF" w:rsidRPr="00C61AE0" w:rsidRDefault="008C32B9" w:rsidP="00ED3F5E">
      <w:pPr>
        <w:pStyle w:val="NormalWeb"/>
        <w:rPr>
          <w:rStyle w:val="Heading2Char"/>
          <w:rFonts w:ascii="Arial" w:hAnsi="Arial" w:cs="Arial"/>
          <w:b w:val="0"/>
          <w:color w:val="auto"/>
          <w:sz w:val="22"/>
          <w:szCs w:val="22"/>
        </w:rPr>
      </w:pPr>
      <w:r>
        <w:rPr>
          <w:rStyle w:val="Heading2Char"/>
          <w:rFonts w:ascii="Arial" w:hAnsi="Arial" w:cs="Arial"/>
          <w:b w:val="0"/>
          <w:bCs w:val="0"/>
          <w:color w:val="auto"/>
          <w:sz w:val="22"/>
          <w:szCs w:val="22"/>
        </w:rPr>
        <w:t>Activity participant</w:t>
      </w:r>
      <w:r w:rsidR="00B841A1" w:rsidRPr="004C0595">
        <w:rPr>
          <w:rStyle w:val="Heading2Char"/>
          <w:rFonts w:ascii="Arial" w:hAnsi="Arial" w:cs="Arial"/>
          <w:b w:val="0"/>
          <w:bCs w:val="0"/>
          <w:color w:val="auto"/>
          <w:sz w:val="22"/>
          <w:szCs w:val="22"/>
        </w:rPr>
        <w:t xml:space="preserve">s </w:t>
      </w:r>
      <w:r w:rsidR="00ED739C">
        <w:rPr>
          <w:rStyle w:val="Heading2Char"/>
          <w:rFonts w:ascii="Arial" w:hAnsi="Arial" w:cs="Arial"/>
          <w:b w:val="0"/>
          <w:bCs w:val="0"/>
          <w:color w:val="auto"/>
          <w:sz w:val="22"/>
          <w:szCs w:val="22"/>
        </w:rPr>
        <w:t>will</w:t>
      </w:r>
      <w:r w:rsidR="00ED739C" w:rsidRPr="004C0595">
        <w:rPr>
          <w:rStyle w:val="Heading2Char"/>
          <w:rFonts w:ascii="Arial" w:hAnsi="Arial" w:cs="Arial"/>
          <w:b w:val="0"/>
          <w:bCs w:val="0"/>
          <w:color w:val="auto"/>
          <w:sz w:val="22"/>
          <w:szCs w:val="22"/>
        </w:rPr>
        <w:t xml:space="preserve"> </w:t>
      </w:r>
      <w:r w:rsidR="004D1CC1">
        <w:rPr>
          <w:rStyle w:val="Heading2Char"/>
          <w:rFonts w:ascii="Arial" w:hAnsi="Arial" w:cs="Arial"/>
          <w:b w:val="0"/>
          <w:bCs w:val="0"/>
          <w:color w:val="auto"/>
          <w:sz w:val="22"/>
          <w:szCs w:val="22"/>
        </w:rPr>
        <w:t>apply</w:t>
      </w:r>
      <w:r w:rsidR="004D71F2" w:rsidRPr="004C0595" w:rsidDel="004D1CC1">
        <w:rPr>
          <w:rStyle w:val="Heading2Char"/>
          <w:rFonts w:ascii="Arial" w:hAnsi="Arial" w:cs="Arial"/>
          <w:b w:val="0"/>
          <w:bCs w:val="0"/>
          <w:color w:val="auto"/>
          <w:sz w:val="22"/>
          <w:szCs w:val="22"/>
        </w:rPr>
        <w:t xml:space="preserve"> </w:t>
      </w:r>
      <w:r w:rsidR="004D1CC1">
        <w:rPr>
          <w:rStyle w:val="Heading2Char"/>
          <w:rFonts w:ascii="Arial" w:hAnsi="Arial" w:cs="Arial"/>
          <w:b w:val="0"/>
          <w:bCs w:val="0"/>
          <w:color w:val="auto"/>
          <w:sz w:val="22"/>
          <w:szCs w:val="22"/>
        </w:rPr>
        <w:t xml:space="preserve">a </w:t>
      </w:r>
      <w:r w:rsidR="00442ED3" w:rsidRPr="004C0595">
        <w:rPr>
          <w:rStyle w:val="Heading2Char"/>
          <w:rFonts w:ascii="Arial" w:hAnsi="Arial" w:cs="Arial"/>
          <w:b w:val="0"/>
          <w:bCs w:val="0"/>
          <w:color w:val="auto"/>
          <w:sz w:val="22"/>
          <w:szCs w:val="22"/>
        </w:rPr>
        <w:t>conservative default emission factor</w:t>
      </w:r>
      <w:r w:rsidR="00EC1C4E">
        <w:rPr>
          <w:rStyle w:val="Heading2Char"/>
          <w:rFonts w:ascii="Arial" w:hAnsi="Arial" w:cs="Arial"/>
          <w:b w:val="0"/>
          <w:bCs w:val="0"/>
          <w:color w:val="auto"/>
          <w:sz w:val="22"/>
          <w:szCs w:val="22"/>
        </w:rPr>
        <w:t xml:space="preserve"> </w:t>
      </w:r>
      <w:r w:rsidR="004D71F2" w:rsidRPr="004C0595">
        <w:rPr>
          <w:rStyle w:val="Heading2Char"/>
          <w:rFonts w:ascii="Arial" w:hAnsi="Arial" w:cs="Arial"/>
          <w:b w:val="0"/>
          <w:bCs w:val="0"/>
          <w:color w:val="auto"/>
          <w:sz w:val="22"/>
          <w:szCs w:val="22"/>
        </w:rPr>
        <w:t xml:space="preserve">to estimate </w:t>
      </w:r>
      <w:r w:rsidR="00C12BBE">
        <w:rPr>
          <w:rStyle w:val="Heading2Char"/>
          <w:rFonts w:ascii="Arial" w:hAnsi="Arial" w:cs="Arial"/>
          <w:b w:val="0"/>
          <w:bCs w:val="0"/>
          <w:color w:val="auto"/>
          <w:sz w:val="22"/>
          <w:szCs w:val="22"/>
        </w:rPr>
        <w:t>activity</w:t>
      </w:r>
      <w:r w:rsidR="004D71F2" w:rsidRPr="004C0595">
        <w:rPr>
          <w:rStyle w:val="Heading2Char"/>
          <w:rFonts w:ascii="Arial" w:hAnsi="Arial" w:cs="Arial"/>
          <w:b w:val="0"/>
          <w:bCs w:val="0"/>
          <w:color w:val="auto"/>
          <w:sz w:val="22"/>
          <w:szCs w:val="22"/>
        </w:rPr>
        <w:t xml:space="preserve"> or leakage emissions from transportation </w:t>
      </w:r>
      <w:r w:rsidR="004D71F2" w:rsidRPr="004C0595" w:rsidDel="00296D11">
        <w:rPr>
          <w:rStyle w:val="Heading2Char"/>
          <w:rFonts w:ascii="Arial" w:hAnsi="Arial" w:cs="Arial"/>
          <w:b w:val="0"/>
          <w:bCs w:val="0"/>
          <w:color w:val="auto"/>
          <w:sz w:val="22"/>
          <w:szCs w:val="22"/>
        </w:rPr>
        <w:t xml:space="preserve">of </w:t>
      </w:r>
      <w:r>
        <w:rPr>
          <w:rStyle w:val="Heading2Char"/>
          <w:rFonts w:ascii="Arial" w:hAnsi="Arial" w:cs="Arial"/>
          <w:b w:val="0"/>
          <w:bCs w:val="0"/>
          <w:color w:val="auto"/>
          <w:sz w:val="22"/>
          <w:szCs w:val="22"/>
        </w:rPr>
        <w:t>activity</w:t>
      </w:r>
      <w:r w:rsidR="00B31398">
        <w:rPr>
          <w:rStyle w:val="Heading2Char"/>
          <w:rFonts w:ascii="Arial" w:hAnsi="Arial" w:cs="Arial"/>
          <w:b w:val="0"/>
          <w:bCs w:val="0"/>
          <w:color w:val="auto"/>
          <w:sz w:val="22"/>
          <w:szCs w:val="22"/>
        </w:rPr>
        <w:t xml:space="preserve"> fuels outside of the </w:t>
      </w:r>
      <w:r>
        <w:rPr>
          <w:rStyle w:val="Heading2Char"/>
          <w:rFonts w:ascii="Arial" w:hAnsi="Arial" w:cs="Arial"/>
          <w:b w:val="0"/>
          <w:bCs w:val="0"/>
          <w:color w:val="auto"/>
          <w:sz w:val="22"/>
          <w:szCs w:val="22"/>
        </w:rPr>
        <w:t>activity</w:t>
      </w:r>
      <w:r w:rsidR="00B31398">
        <w:rPr>
          <w:rStyle w:val="Heading2Char"/>
          <w:rFonts w:ascii="Arial" w:hAnsi="Arial" w:cs="Arial"/>
          <w:b w:val="0"/>
          <w:bCs w:val="0"/>
          <w:color w:val="auto"/>
          <w:sz w:val="22"/>
          <w:szCs w:val="22"/>
        </w:rPr>
        <w:t xml:space="preserve"> boundary. </w:t>
      </w:r>
    </w:p>
    <w:p w14:paraId="4AA88A2C" w14:textId="22372922" w:rsidR="00654447" w:rsidRPr="009B4ECC" w:rsidRDefault="00C837FE" w:rsidP="00B676CF">
      <w:pPr>
        <w:pStyle w:val="NormalWeb"/>
        <w:spacing w:before="240" w:beforeAutospacing="0"/>
        <w:rPr>
          <w:rStyle w:val="Heading2Char"/>
          <w:rFonts w:ascii="Arial" w:hAnsi="Arial" w:cs="Arial"/>
          <w:b w:val="0"/>
          <w:i/>
          <w:color w:val="auto"/>
          <w:sz w:val="22"/>
          <w:szCs w:val="22"/>
        </w:rPr>
      </w:pPr>
      <m:oMath>
        <m:sSub>
          <m:sSubPr>
            <m:ctrlPr>
              <w:rPr>
                <w:rFonts w:ascii="Cambria Math" w:hAnsi="Cambria Math"/>
                <w:i/>
              </w:rPr>
            </m:ctrlPr>
          </m:sSubPr>
          <m:e>
            <m:r>
              <w:rPr>
                <w:rFonts w:ascii="Cambria Math" w:hAnsi="Cambria Math"/>
              </w:rPr>
              <m:t>LE</m:t>
            </m:r>
          </m:e>
          <m:sub>
            <m:r>
              <w:rPr>
                <w:rFonts w:ascii="Cambria Math" w:hAnsi="Cambria Math"/>
              </w:rPr>
              <m:t>BRT</m:t>
            </m:r>
            <m:r>
              <w:rPr>
                <w:rFonts w:ascii="Cambria Math" w:hAnsi="Cambria Math"/>
              </w:rPr>
              <m:t>,</m:t>
            </m:r>
            <m:r>
              <w:rPr>
                <w:rFonts w:ascii="Cambria Math" w:hAnsi="Cambria Math"/>
              </w:rPr>
              <m:t>y</m:t>
            </m:r>
          </m:sub>
        </m:sSub>
        <m:r>
          <w:rPr>
            <w:rFonts w:ascii="Cambria Math" w:hAnsi="Cambria Math"/>
          </w:rPr>
          <m:t xml:space="preserve">= </m:t>
        </m:r>
        <m:nary>
          <m:naryPr>
            <m:chr m:val="∑"/>
            <m:limLoc m:val="undOvr"/>
            <m:supHide m:val="1"/>
            <m:ctrlPr>
              <w:rPr>
                <w:rFonts w:ascii="Cambria Math" w:hAnsi="Cambria Math"/>
                <w:i/>
              </w:rPr>
            </m:ctrlPr>
          </m:naryPr>
          <m:sub>
            <m:r>
              <w:rPr>
                <w:rFonts w:ascii="Cambria Math" w:hAnsi="Cambria Math"/>
              </w:rPr>
              <m:t>j</m:t>
            </m:r>
          </m:sub>
          <m:sup/>
          <m:e>
            <m:sSub>
              <m:sSubPr>
                <m:ctrlPr>
                  <w:rPr>
                    <w:rFonts w:ascii="Cambria Math" w:hAnsi="Cambria Math"/>
                    <w:i/>
                  </w:rPr>
                </m:ctrlPr>
              </m:sSubPr>
              <m:e>
                <m:r>
                  <w:rPr>
                    <w:rFonts w:ascii="Cambria Math" w:hAnsi="Cambria Math" w:cs="Arial"/>
                    <w:color w:val="202122"/>
                    <w:sz w:val="25"/>
                    <w:szCs w:val="25"/>
                    <w:shd w:val="clear" w:color="auto" w:fill="F8F9FA"/>
                  </w:rPr>
                  <m:t>L</m:t>
                </m:r>
                <m:ctrlPr>
                  <w:rPr>
                    <w:rFonts w:ascii="Cambria Math" w:hAnsi="Cambria Math" w:cs="Arial"/>
                    <w:i/>
                    <w:color w:val="202122"/>
                    <w:sz w:val="25"/>
                    <w:szCs w:val="25"/>
                    <w:shd w:val="clear" w:color="auto" w:fill="F8F9FA"/>
                  </w:rPr>
                </m:ctrlPr>
              </m:e>
              <m:sub>
                <m:r>
                  <w:rPr>
                    <w:rFonts w:ascii="Cambria Math" w:hAnsi="Cambria Math"/>
                  </w:rPr>
                  <m:t>y</m:t>
                </m:r>
                <m:r>
                  <w:rPr>
                    <w:rFonts w:ascii="Cambria Math" w:hAnsi="Cambria Math"/>
                  </w:rPr>
                  <m:t>,</m:t>
                </m:r>
                <m:r>
                  <w:rPr>
                    <w:rFonts w:ascii="Cambria Math" w:hAnsi="Cambria Math"/>
                  </w:rPr>
                  <m:t>j</m:t>
                </m:r>
              </m:sub>
            </m:sSub>
            <m:r>
              <w:rPr>
                <w:rFonts w:ascii="Cambria Math" w:hAnsi="Cambria Math"/>
              </w:rPr>
              <m:t xml:space="preserve"> ×</m:t>
            </m:r>
            <m:sSub>
              <m:sSubPr>
                <m:ctrlPr>
                  <w:rPr>
                    <w:rFonts w:ascii="Cambria Math" w:hAnsi="Cambria Math"/>
                    <w:i/>
                  </w:rPr>
                </m:ctrlPr>
              </m:sSubPr>
              <m:e>
                <m:r>
                  <w:rPr>
                    <w:rFonts w:ascii="Cambria Math" w:hAnsi="Cambria Math" w:cs="Arial"/>
                    <w:color w:val="202122"/>
                    <w:sz w:val="25"/>
                    <w:szCs w:val="25"/>
                    <w:shd w:val="clear" w:color="auto" w:fill="F8F9FA"/>
                  </w:rPr>
                  <m:t>N</m:t>
                </m:r>
              </m:e>
              <m:sub>
                <m:r>
                  <w:rPr>
                    <w:rFonts w:ascii="Cambria Math" w:hAnsi="Cambria Math"/>
                  </w:rPr>
                  <m:t>y</m:t>
                </m:r>
                <m:r>
                  <w:rPr>
                    <w:rFonts w:ascii="Cambria Math" w:hAnsi="Cambria Math"/>
                  </w:rPr>
                  <m:t>,</m:t>
                </m:r>
                <m:r>
                  <w:rPr>
                    <w:rFonts w:ascii="Cambria Math" w:hAnsi="Cambria Math"/>
                  </w:rPr>
                  <m:t>j</m:t>
                </m:r>
              </m:sub>
            </m:sSub>
            <m:r>
              <w:rPr>
                <w:rFonts w:ascii="Cambria Math" w:hAnsi="Cambria Math"/>
              </w:rPr>
              <m:t xml:space="preserve"> × </m:t>
            </m:r>
            <m:sSub>
              <m:sSubPr>
                <m:ctrlPr>
                  <w:rPr>
                    <w:rFonts w:ascii="Cambria Math" w:hAnsi="Cambria Math"/>
                    <w:i/>
                  </w:rPr>
                </m:ctrlPr>
              </m:sSubPr>
              <m:e>
                <m:r>
                  <w:rPr>
                    <w:rFonts w:ascii="Cambria Math" w:hAnsi="Cambria Math" w:cs="Arial"/>
                    <w:color w:val="202122"/>
                    <w:sz w:val="25"/>
                    <w:szCs w:val="25"/>
                    <w:shd w:val="clear" w:color="auto" w:fill="F8F9FA"/>
                  </w:rPr>
                  <m:t>S</m:t>
                </m:r>
              </m:e>
              <m:sub>
                <m:r>
                  <w:rPr>
                    <w:rFonts w:ascii="Cambria Math" w:hAnsi="Cambria Math"/>
                  </w:rPr>
                  <m:t>y</m:t>
                </m:r>
                <m:r>
                  <w:rPr>
                    <w:rFonts w:ascii="Cambria Math" w:hAnsi="Cambria Math"/>
                  </w:rPr>
                  <m:t>,</m:t>
                </m:r>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transport</m:t>
                </m:r>
              </m:sub>
            </m:sSub>
            <m:r>
              <w:rPr>
                <w:rFonts w:ascii="Cambria Math" w:hAnsi="Cambria Math"/>
              </w:rPr>
              <m:t xml:space="preserve"> </m:t>
            </m:r>
            <m:r>
              <m:rPr>
                <m:sty m:val="p"/>
              </m:rPr>
              <w:rPr>
                <w:rFonts w:ascii="Cambria Math" w:hAnsi="Cambria Math"/>
              </w:rPr>
              <m:t>×365</m:t>
            </m:r>
          </m:e>
        </m:nary>
      </m:oMath>
      <w:r w:rsidR="000C061A">
        <w:rPr>
          <w:rFonts w:ascii="Arial" w:eastAsiaTheme="majorEastAsia" w:hAnsi="Arial" w:cs="Arial"/>
        </w:rPr>
        <w:t xml:space="preserve">        </w:t>
      </w:r>
      <w:r w:rsidR="00794535">
        <w:rPr>
          <w:rFonts w:ascii="Arial" w:eastAsiaTheme="majorEastAsia" w:hAnsi="Arial" w:cs="Arial"/>
        </w:rPr>
        <w:t xml:space="preserve">  </w:t>
      </w:r>
      <w:r w:rsidR="000C061A">
        <w:rPr>
          <w:rFonts w:ascii="Arial" w:eastAsiaTheme="majorEastAsia" w:hAnsi="Arial" w:cs="Arial"/>
        </w:rPr>
        <w:t xml:space="preserve">             </w:t>
      </w:r>
      <w:r w:rsidR="00654447">
        <w:rPr>
          <w:rFonts w:ascii="Arial" w:eastAsiaTheme="majorEastAsia" w:hAnsi="Arial" w:cs="Arial"/>
        </w:rPr>
        <w:t xml:space="preserve">      </w:t>
      </w:r>
      <w:r w:rsidR="000C061A">
        <w:rPr>
          <w:rFonts w:ascii="Arial" w:eastAsiaTheme="majorEastAsia" w:hAnsi="Arial" w:cs="Arial"/>
        </w:rPr>
        <w:t xml:space="preserve">  </w:t>
      </w:r>
      <w:r w:rsidR="00654447">
        <w:rPr>
          <w:rFonts w:ascii="Arial" w:eastAsiaTheme="majorEastAsia" w:hAnsi="Arial" w:cs="Arial"/>
        </w:rPr>
        <w:t xml:space="preserve"> </w:t>
      </w:r>
      <w:r w:rsidR="000C061A" w:rsidRPr="009B4ECC">
        <w:rPr>
          <w:rStyle w:val="Heading2Char"/>
          <w:rFonts w:ascii="Arial" w:hAnsi="Arial" w:cs="Arial"/>
          <w:b w:val="0"/>
          <w:i/>
          <w:color w:val="auto"/>
          <w:szCs w:val="22"/>
        </w:rPr>
        <w:t xml:space="preserve">Equation </w:t>
      </w:r>
      <w:r w:rsidR="00503172">
        <w:rPr>
          <w:rStyle w:val="Heading2Char"/>
          <w:rFonts w:ascii="Arial" w:hAnsi="Arial" w:cs="Arial"/>
          <w:b w:val="0"/>
          <w:i/>
          <w:color w:val="auto"/>
          <w:szCs w:val="22"/>
        </w:rPr>
        <w:t>8</w:t>
      </w:r>
    </w:p>
    <w:p w14:paraId="3D63A248" w14:textId="2FF6CDF2" w:rsidR="00E735C1" w:rsidRPr="004C0595" w:rsidRDefault="00146A2B" w:rsidP="00B676CF">
      <w:pPr>
        <w:pStyle w:val="NormalWeb"/>
        <w:spacing w:before="240" w:beforeAutospacing="0"/>
        <w:rPr>
          <w:rStyle w:val="Heading2Char"/>
          <w:rFonts w:ascii="Arial" w:hAnsi="Arial" w:cs="Arial"/>
          <w:b w:val="0"/>
          <w:bCs w:val="0"/>
          <w:color w:val="auto"/>
          <w:sz w:val="22"/>
          <w:szCs w:val="22"/>
        </w:rPr>
      </w:pPr>
      <w:proofErr w:type="gramStart"/>
      <w:r>
        <w:rPr>
          <w:rStyle w:val="Heading2Char"/>
          <w:rFonts w:ascii="Arial" w:hAnsi="Arial" w:cs="Arial"/>
          <w:b w:val="0"/>
          <w:bCs w:val="0"/>
          <w:color w:val="auto"/>
          <w:sz w:val="22"/>
          <w:szCs w:val="22"/>
        </w:rPr>
        <w:t>Where</w:t>
      </w:r>
      <w:proofErr w:type="gram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3"/>
        <w:gridCol w:w="404"/>
        <w:gridCol w:w="6490"/>
        <w:gridCol w:w="72"/>
      </w:tblGrid>
      <w:tr w:rsidR="00DC469E" w14:paraId="3C169F36" w14:textId="77777777" w:rsidTr="00643632">
        <w:tc>
          <w:tcPr>
            <w:tcW w:w="2133" w:type="dxa"/>
          </w:tcPr>
          <w:p w14:paraId="48F7E961" w14:textId="4EE2AB16" w:rsidR="00DC469E" w:rsidRPr="00DF4821" w:rsidRDefault="00C837FE">
            <w:pPr>
              <w:rPr>
                <w:rFonts w:ascii="Arial" w:eastAsia="MS PGothic" w:hAnsi="Arial" w:cs="Arial"/>
              </w:rPr>
            </w:pPr>
            <m:oMathPara>
              <m:oMathParaPr>
                <m:jc m:val="left"/>
              </m:oMathParaPr>
              <m:oMath>
                <m:sSub>
                  <m:sSubPr>
                    <m:ctrlPr>
                      <w:rPr>
                        <w:rFonts w:ascii="Cambria Math" w:hAnsi="Cambria Math"/>
                        <w:i/>
                      </w:rPr>
                    </m:ctrlPr>
                  </m:sSubPr>
                  <m:e>
                    <m:r>
                      <w:rPr>
                        <w:rFonts w:ascii="Cambria Math" w:hAnsi="Cambria Math"/>
                      </w:rPr>
                      <m:t>LE</m:t>
                    </m:r>
                  </m:e>
                  <m:sub>
                    <m:r>
                      <w:rPr>
                        <w:rFonts w:ascii="Cambria Math" w:hAnsi="Cambria Math"/>
                      </w:rPr>
                      <m:t>BRT</m:t>
                    </m:r>
                    <m:r>
                      <w:rPr>
                        <w:rFonts w:ascii="Cambria Math" w:hAnsi="Cambria Math"/>
                      </w:rPr>
                      <m:t>,</m:t>
                    </m:r>
                    <m:r>
                      <w:rPr>
                        <w:rFonts w:ascii="Cambria Math" w:hAnsi="Cambria Math"/>
                      </w:rPr>
                      <m:t>y</m:t>
                    </m:r>
                  </m:sub>
                </m:sSub>
              </m:oMath>
            </m:oMathPara>
          </w:p>
        </w:tc>
        <w:tc>
          <w:tcPr>
            <w:tcW w:w="404" w:type="dxa"/>
          </w:tcPr>
          <w:p w14:paraId="69C11975" w14:textId="63A162B6" w:rsidR="00DC469E" w:rsidRPr="009B4ECC" w:rsidRDefault="00F41EE8">
            <w:pPr>
              <w:rPr>
                <w:rFonts w:asciiTheme="majorHAnsi" w:eastAsiaTheme="minorEastAsia" w:hAnsiTheme="majorHAnsi" w:cstheme="majorHAnsi"/>
              </w:rPr>
            </w:pPr>
            <w:r w:rsidRPr="009B4ECC">
              <w:rPr>
                <w:rFonts w:asciiTheme="majorHAnsi" w:eastAsiaTheme="minorEastAsia" w:hAnsiTheme="majorHAnsi" w:cstheme="majorHAnsi"/>
              </w:rPr>
              <w:t>=</w:t>
            </w:r>
          </w:p>
        </w:tc>
        <w:tc>
          <w:tcPr>
            <w:tcW w:w="6562" w:type="dxa"/>
            <w:gridSpan w:val="2"/>
          </w:tcPr>
          <w:p w14:paraId="2FFA9AEF" w14:textId="593598B8" w:rsidR="00DC469E" w:rsidRPr="009B4ECC" w:rsidRDefault="009E1D5E">
            <w:pPr>
              <w:rPr>
                <w:rFonts w:asciiTheme="majorHAnsi" w:eastAsiaTheme="minorEastAsia" w:hAnsiTheme="majorHAnsi" w:cstheme="majorHAnsi"/>
              </w:rPr>
            </w:pPr>
            <w:r w:rsidRPr="00DF4821">
              <w:t xml:space="preserve">Leakage due to the transportation of biomass residues outside of the </w:t>
            </w:r>
            <w:r w:rsidR="00C12BBE">
              <w:t>activity</w:t>
            </w:r>
            <w:r w:rsidRPr="00DF4821">
              <w:t xml:space="preserve"> boundary in year y.</w:t>
            </w:r>
          </w:p>
        </w:tc>
      </w:tr>
      <w:tr w:rsidR="00146A2B" w14:paraId="128C6055" w14:textId="77777777" w:rsidTr="00643632">
        <w:tc>
          <w:tcPr>
            <w:tcW w:w="2133" w:type="dxa"/>
          </w:tcPr>
          <w:p w14:paraId="0E9F8880" w14:textId="18075FF5" w:rsidR="00146A2B" w:rsidRPr="009B4ECC" w:rsidRDefault="00C837FE">
            <w:pPr>
              <w:spacing w:line="276" w:lineRule="auto"/>
              <w:rPr>
                <w:rFonts w:eastAsiaTheme="minorEastAsia"/>
              </w:rPr>
            </w:pPr>
            <m:oMath>
              <m:sSub>
                <m:sSubPr>
                  <m:ctrlPr>
                    <w:rPr>
                      <w:rFonts w:ascii="Cambria Math" w:hAnsi="Cambria Math"/>
                      <w:i/>
                    </w:rPr>
                  </m:ctrlPr>
                </m:sSubPr>
                <m:e>
                  <m:r>
                    <w:rPr>
                      <w:rFonts w:ascii="Cambria Math" w:hAnsi="Cambria Math" w:cs="Arial"/>
                      <w:color w:val="202122"/>
                      <w:shd w:val="clear" w:color="auto" w:fill="F8F9FA"/>
                    </w:rPr>
                    <m:t>L</m:t>
                  </m:r>
                  <m:ctrlPr>
                    <w:rPr>
                      <w:rFonts w:ascii="Cambria Math" w:hAnsi="Cambria Math" w:cs="Arial"/>
                      <w:i/>
                      <w:color w:val="202122"/>
                      <w:shd w:val="clear" w:color="auto" w:fill="F8F9FA"/>
                    </w:rPr>
                  </m:ctrlPr>
                </m:e>
                <m:sub>
                  <m:r>
                    <w:rPr>
                      <w:rFonts w:ascii="Cambria Math" w:hAnsi="Cambria Math"/>
                    </w:rPr>
                    <m:t>y</m:t>
                  </m:r>
                  <m:r>
                    <w:rPr>
                      <w:rFonts w:ascii="Cambria Math" w:hAnsi="Cambria Math"/>
                    </w:rPr>
                    <m:t>,</m:t>
                  </m:r>
                  <m:r>
                    <w:rPr>
                      <w:rFonts w:ascii="Cambria Math" w:hAnsi="Cambria Math"/>
                    </w:rPr>
                    <m:t>j</m:t>
                  </m:r>
                </m:sub>
              </m:sSub>
            </m:oMath>
            <w:r w:rsidR="00146A2B" w:rsidRPr="009B4ECC">
              <w:rPr>
                <w:rFonts w:ascii="Cambria Math" w:eastAsiaTheme="minorEastAsia" w:hAnsi="Cambria Math"/>
              </w:rPr>
              <w:tab/>
            </w:r>
          </w:p>
        </w:tc>
        <w:tc>
          <w:tcPr>
            <w:tcW w:w="404" w:type="dxa"/>
          </w:tcPr>
          <w:p w14:paraId="19445A50" w14:textId="77777777" w:rsidR="00146A2B" w:rsidRPr="009B4ECC" w:rsidRDefault="00146A2B">
            <w:pPr>
              <w:spacing w:line="276" w:lineRule="auto"/>
              <w:rPr>
                <w:rFonts w:asciiTheme="majorHAnsi" w:eastAsiaTheme="minorEastAsia" w:hAnsiTheme="majorHAnsi" w:cstheme="majorHAnsi"/>
              </w:rPr>
            </w:pPr>
            <w:r w:rsidRPr="009B4ECC">
              <w:rPr>
                <w:rFonts w:asciiTheme="majorHAnsi" w:eastAsiaTheme="minorEastAsia" w:hAnsiTheme="majorHAnsi" w:cstheme="majorHAnsi"/>
              </w:rPr>
              <w:t>=</w:t>
            </w:r>
          </w:p>
        </w:tc>
        <w:tc>
          <w:tcPr>
            <w:tcW w:w="6562" w:type="dxa"/>
            <w:gridSpan w:val="2"/>
          </w:tcPr>
          <w:p w14:paraId="6E49714C" w14:textId="7830BBD5" w:rsidR="00146A2B" w:rsidRPr="009B4ECC" w:rsidRDefault="00146A2B">
            <w:pPr>
              <w:spacing w:line="276" w:lineRule="auto"/>
              <w:rPr>
                <w:rFonts w:asciiTheme="majorHAnsi" w:eastAsiaTheme="minorEastAsia" w:hAnsiTheme="majorHAnsi" w:cstheme="majorHAnsi"/>
              </w:rPr>
            </w:pPr>
            <w:r w:rsidRPr="009B4ECC">
              <w:rPr>
                <w:rFonts w:asciiTheme="majorHAnsi" w:eastAsiaTheme="minorEastAsia" w:hAnsiTheme="majorHAnsi" w:cstheme="majorHAnsi"/>
              </w:rPr>
              <w:t xml:space="preserve">Average daily ethanol usage in litres by </w:t>
            </w:r>
            <w:r w:rsidR="00C12BBE">
              <w:rPr>
                <w:rFonts w:asciiTheme="majorHAnsi" w:eastAsiaTheme="minorEastAsia" w:hAnsiTheme="majorHAnsi" w:cstheme="majorHAnsi"/>
              </w:rPr>
              <w:t>activity</w:t>
            </w:r>
            <w:r w:rsidRPr="009B4ECC">
              <w:rPr>
                <w:rFonts w:asciiTheme="majorHAnsi" w:eastAsiaTheme="minorEastAsia" w:hAnsiTheme="majorHAnsi" w:cstheme="majorHAnsi"/>
              </w:rPr>
              <w:t xml:space="preserve"> participating households</w:t>
            </w:r>
            <w:r w:rsidR="006E4D1B">
              <w:rPr>
                <w:rFonts w:asciiTheme="majorHAnsi" w:eastAsiaTheme="minorEastAsia" w:hAnsiTheme="majorHAnsi" w:cstheme="majorHAnsi"/>
              </w:rPr>
              <w:t xml:space="preserve"> of batch j</w:t>
            </w:r>
            <w:r w:rsidRPr="009B4ECC">
              <w:rPr>
                <w:rFonts w:asciiTheme="majorHAnsi" w:eastAsiaTheme="minorEastAsia" w:hAnsiTheme="majorHAnsi" w:cstheme="majorHAnsi"/>
              </w:rPr>
              <w:t xml:space="preserve"> in year y. </w:t>
            </w:r>
          </w:p>
        </w:tc>
      </w:tr>
      <w:bookmarkStart w:id="24" w:name="_Hlk132021646"/>
      <w:tr w:rsidR="00146A2B" w14:paraId="19735389" w14:textId="77777777" w:rsidTr="00643632">
        <w:tc>
          <w:tcPr>
            <w:tcW w:w="2133" w:type="dxa"/>
          </w:tcPr>
          <w:p w14:paraId="2E5849C3" w14:textId="6DF8F1F9" w:rsidR="00146A2B" w:rsidRPr="009B4ECC" w:rsidRDefault="00C837FE">
            <w:pPr>
              <w:spacing w:line="276" w:lineRule="auto"/>
              <w:rPr>
                <w:rFonts w:eastAsiaTheme="minorEastAsia"/>
              </w:rPr>
            </w:pPr>
            <m:oMathPara>
              <m:oMathParaPr>
                <m:jc m:val="left"/>
              </m:oMathParaPr>
              <m:oMath>
                <m:sSub>
                  <m:sSubPr>
                    <m:ctrlPr>
                      <w:rPr>
                        <w:rFonts w:ascii="Cambria Math" w:hAnsi="Cambria Math"/>
                        <w:i/>
                      </w:rPr>
                    </m:ctrlPr>
                  </m:sSubPr>
                  <m:e>
                    <m:r>
                      <w:rPr>
                        <w:rFonts w:ascii="Cambria Math" w:hAnsi="Cambria Math"/>
                      </w:rPr>
                      <m:t>N</m:t>
                    </m:r>
                  </m:e>
                  <m:sub>
                    <m:r>
                      <w:rPr>
                        <w:rFonts w:ascii="Cambria Math" w:hAnsi="Cambria Math"/>
                      </w:rPr>
                      <m:t>y</m:t>
                    </m:r>
                    <m:r>
                      <w:rPr>
                        <w:rFonts w:ascii="Cambria Math" w:hAnsi="Cambria Math"/>
                      </w:rPr>
                      <m:t>,</m:t>
                    </m:r>
                    <m:r>
                      <w:rPr>
                        <w:rFonts w:ascii="Cambria Math" w:hAnsi="Cambria Math"/>
                      </w:rPr>
                      <m:t>j</m:t>
                    </m:r>
                  </m:sub>
                </m:sSub>
              </m:oMath>
            </m:oMathPara>
          </w:p>
        </w:tc>
        <w:tc>
          <w:tcPr>
            <w:tcW w:w="404" w:type="dxa"/>
          </w:tcPr>
          <w:p w14:paraId="0C12901D" w14:textId="77777777" w:rsidR="00146A2B" w:rsidRPr="009B4ECC" w:rsidRDefault="00146A2B">
            <w:pPr>
              <w:spacing w:line="276" w:lineRule="auto"/>
              <w:rPr>
                <w:rFonts w:asciiTheme="majorHAnsi" w:eastAsiaTheme="minorEastAsia" w:hAnsiTheme="majorHAnsi" w:cstheme="majorHAnsi"/>
              </w:rPr>
            </w:pPr>
            <w:r w:rsidRPr="009B4ECC">
              <w:rPr>
                <w:rFonts w:asciiTheme="majorHAnsi" w:eastAsiaTheme="minorEastAsia" w:hAnsiTheme="majorHAnsi" w:cstheme="majorHAnsi"/>
              </w:rPr>
              <w:t>=</w:t>
            </w:r>
          </w:p>
        </w:tc>
        <w:tc>
          <w:tcPr>
            <w:tcW w:w="6562" w:type="dxa"/>
            <w:gridSpan w:val="2"/>
          </w:tcPr>
          <w:p w14:paraId="3F2F6CF2" w14:textId="1B25D98C" w:rsidR="00146A2B" w:rsidRPr="009B4ECC" w:rsidRDefault="006E4D1B">
            <w:pPr>
              <w:spacing w:line="276" w:lineRule="auto"/>
              <w:rPr>
                <w:rFonts w:asciiTheme="majorHAnsi" w:eastAsiaTheme="minorEastAsia" w:hAnsiTheme="majorHAnsi" w:cstheme="majorHAnsi"/>
              </w:rPr>
            </w:pPr>
            <w:r w:rsidRPr="009B4ECC">
              <w:rPr>
                <w:rFonts w:asciiTheme="majorHAnsi" w:eastAsiaTheme="minorEastAsia" w:hAnsiTheme="majorHAnsi" w:cstheme="majorHAnsi"/>
              </w:rPr>
              <w:t xml:space="preserve">Cumulative number of </w:t>
            </w:r>
            <w:r w:rsidR="00C12BBE">
              <w:rPr>
                <w:rFonts w:asciiTheme="majorHAnsi" w:eastAsiaTheme="minorEastAsia" w:hAnsiTheme="majorHAnsi" w:cstheme="majorHAnsi"/>
              </w:rPr>
              <w:t>activity devices</w:t>
            </w:r>
            <w:r w:rsidRPr="009B4ECC">
              <w:rPr>
                <w:rFonts w:asciiTheme="majorHAnsi" w:eastAsiaTheme="minorEastAsia" w:hAnsiTheme="majorHAnsi" w:cstheme="majorHAnsi"/>
              </w:rPr>
              <w:t xml:space="preserve"> of batch j registered under the </w:t>
            </w:r>
            <w:r w:rsidR="00C12BBE">
              <w:rPr>
                <w:rFonts w:asciiTheme="majorHAnsi" w:eastAsiaTheme="minorEastAsia" w:hAnsiTheme="majorHAnsi" w:cstheme="majorHAnsi"/>
              </w:rPr>
              <w:t>activity</w:t>
            </w:r>
            <w:r w:rsidRPr="009B4ECC">
              <w:rPr>
                <w:rFonts w:asciiTheme="majorHAnsi" w:eastAsiaTheme="minorEastAsia" w:hAnsiTheme="majorHAnsi" w:cstheme="majorHAnsi"/>
              </w:rPr>
              <w:t xml:space="preserve"> (number)</w:t>
            </w:r>
          </w:p>
        </w:tc>
      </w:tr>
      <w:tr w:rsidR="006E4D1B" w:rsidRPr="00DF4821" w14:paraId="5B1D2874" w14:textId="77777777" w:rsidTr="00643632">
        <w:trPr>
          <w:gridAfter w:val="1"/>
          <w:wAfter w:w="72" w:type="dxa"/>
        </w:trPr>
        <w:tc>
          <w:tcPr>
            <w:tcW w:w="2133" w:type="dxa"/>
          </w:tcPr>
          <w:p w14:paraId="78587D84" w14:textId="38BA51A0" w:rsidR="006E4D1B" w:rsidRPr="00DF4821" w:rsidRDefault="00C837FE" w:rsidP="006E4D1B">
            <w:pPr>
              <w:rPr>
                <w:rFonts w:ascii="Arial" w:eastAsia="Arial" w:hAnsi="Arial" w:cs="Arial"/>
              </w:rPr>
            </w:pPr>
            <m:oMathPara>
              <m:oMathParaPr>
                <m:jc m:val="left"/>
              </m:oMathParaPr>
              <m:oMath>
                <m:sSub>
                  <m:sSubPr>
                    <m:ctrlPr>
                      <w:rPr>
                        <w:rFonts w:ascii="Cambria Math" w:hAnsi="Cambria Math"/>
                        <w:i/>
                      </w:rPr>
                    </m:ctrlPr>
                  </m:sSubPr>
                  <m:e>
                    <m:r>
                      <w:rPr>
                        <w:rFonts w:ascii="Cambria Math" w:hAnsi="Cambria Math"/>
                      </w:rPr>
                      <m:t>S</m:t>
                    </m:r>
                  </m:e>
                  <m:sub>
                    <m:r>
                      <w:rPr>
                        <w:rFonts w:ascii="Cambria Math" w:hAnsi="Cambria Math"/>
                      </w:rPr>
                      <m:t>y</m:t>
                    </m:r>
                    <m:r>
                      <w:rPr>
                        <w:rFonts w:ascii="Cambria Math" w:hAnsi="Cambria Math"/>
                      </w:rPr>
                      <m:t>,</m:t>
                    </m:r>
                    <m:r>
                      <w:rPr>
                        <w:rFonts w:ascii="Cambria Math" w:hAnsi="Cambria Math"/>
                      </w:rPr>
                      <m:t>j</m:t>
                    </m:r>
                  </m:sub>
                </m:sSub>
              </m:oMath>
            </m:oMathPara>
          </w:p>
        </w:tc>
        <w:tc>
          <w:tcPr>
            <w:tcW w:w="404" w:type="dxa"/>
          </w:tcPr>
          <w:p w14:paraId="75D42D7B" w14:textId="77777777" w:rsidR="006E4D1B" w:rsidRPr="009B4ECC" w:rsidRDefault="006E4D1B" w:rsidP="006E4D1B">
            <w:pPr>
              <w:rPr>
                <w:rFonts w:asciiTheme="majorHAnsi" w:eastAsiaTheme="minorEastAsia" w:hAnsiTheme="majorHAnsi" w:cstheme="majorHAnsi"/>
              </w:rPr>
            </w:pPr>
            <w:r w:rsidRPr="009B4ECC">
              <w:rPr>
                <w:rFonts w:asciiTheme="majorHAnsi" w:eastAsiaTheme="minorEastAsia" w:hAnsiTheme="majorHAnsi" w:cstheme="majorHAnsi"/>
              </w:rPr>
              <w:t>=</w:t>
            </w:r>
          </w:p>
        </w:tc>
        <w:tc>
          <w:tcPr>
            <w:tcW w:w="6490" w:type="dxa"/>
          </w:tcPr>
          <w:p w14:paraId="67E1C3B0" w14:textId="338CDDC6" w:rsidR="006E4D1B" w:rsidRPr="009B4ECC" w:rsidRDefault="006E4D1B" w:rsidP="006E4D1B">
            <w:pPr>
              <w:rPr>
                <w:rFonts w:asciiTheme="majorHAnsi" w:eastAsiaTheme="minorEastAsia" w:hAnsiTheme="majorHAnsi" w:cstheme="majorHAnsi"/>
              </w:rPr>
            </w:pPr>
            <w:r w:rsidRPr="00CC04E5">
              <w:rPr>
                <w:rFonts w:asciiTheme="majorHAnsi" w:eastAsiaTheme="minorEastAsia" w:hAnsiTheme="majorHAnsi" w:cstheme="majorHAnsi"/>
              </w:rPr>
              <w:t xml:space="preserve">Share of ethanol cookstoves </w:t>
            </w:r>
            <w:r>
              <w:rPr>
                <w:rFonts w:asciiTheme="majorHAnsi" w:eastAsiaTheme="minorEastAsia" w:hAnsiTheme="majorHAnsi" w:cstheme="majorHAnsi"/>
              </w:rPr>
              <w:t xml:space="preserve">of batch j </w:t>
            </w:r>
            <w:r w:rsidRPr="00CC04E5">
              <w:rPr>
                <w:rFonts w:asciiTheme="majorHAnsi" w:eastAsiaTheme="minorEastAsia" w:hAnsiTheme="majorHAnsi" w:cstheme="majorHAnsi"/>
              </w:rPr>
              <w:t>operating in year y (percentage).</w:t>
            </w:r>
          </w:p>
        </w:tc>
      </w:tr>
      <w:bookmarkEnd w:id="24"/>
      <w:tr w:rsidR="00146A2B" w14:paraId="07B8EAC5" w14:textId="77777777" w:rsidTr="00643632">
        <w:trPr>
          <w:trHeight w:val="448"/>
        </w:trPr>
        <w:tc>
          <w:tcPr>
            <w:tcW w:w="2133" w:type="dxa"/>
          </w:tcPr>
          <w:p w14:paraId="08A5CB1A" w14:textId="39FC2D0A" w:rsidR="00146A2B" w:rsidRPr="00DF4821" w:rsidRDefault="00C837FE">
            <w:pPr>
              <w:ind w:left="-284"/>
              <w:rPr>
                <w:rFonts w:ascii="Arial" w:eastAsia="Arial" w:hAnsi="Arial" w:cs="Arial"/>
              </w:rPr>
            </w:pPr>
            <m:oMathPara>
              <m:oMathParaPr>
                <m:jc m:val="left"/>
              </m:oMathParaPr>
              <m:oMath>
                <m:sSub>
                  <m:sSubPr>
                    <m:ctrlPr>
                      <w:rPr>
                        <w:rFonts w:ascii="Cambria Math" w:hAnsi="Cambria Math"/>
                        <w:i/>
                      </w:rPr>
                    </m:ctrlPr>
                  </m:sSubPr>
                  <m:e>
                    <m:r>
                      <w:rPr>
                        <w:rFonts w:ascii="Cambria Math" w:hAnsi="Cambria Math"/>
                      </w:rPr>
                      <m:t>EF</m:t>
                    </m:r>
                  </m:e>
                  <m:sub>
                    <m:r>
                      <w:rPr>
                        <w:rFonts w:ascii="Cambria Math" w:hAnsi="Cambria Math"/>
                      </w:rPr>
                      <m:t>transport</m:t>
                    </m:r>
                  </m:sub>
                </m:sSub>
              </m:oMath>
            </m:oMathPara>
          </w:p>
        </w:tc>
        <w:tc>
          <w:tcPr>
            <w:tcW w:w="404" w:type="dxa"/>
          </w:tcPr>
          <w:p w14:paraId="5B6D5991" w14:textId="77777777" w:rsidR="00146A2B" w:rsidRPr="009B4ECC" w:rsidRDefault="00146A2B">
            <w:pPr>
              <w:rPr>
                <w:rFonts w:asciiTheme="majorHAnsi" w:eastAsiaTheme="minorEastAsia" w:hAnsiTheme="majorHAnsi" w:cstheme="majorHAnsi"/>
              </w:rPr>
            </w:pPr>
            <w:r w:rsidRPr="009B4ECC">
              <w:rPr>
                <w:rFonts w:asciiTheme="majorHAnsi" w:eastAsiaTheme="minorEastAsia" w:hAnsiTheme="majorHAnsi" w:cstheme="majorHAnsi"/>
              </w:rPr>
              <w:t>=</w:t>
            </w:r>
          </w:p>
        </w:tc>
        <w:tc>
          <w:tcPr>
            <w:tcW w:w="6562" w:type="dxa"/>
            <w:gridSpan w:val="2"/>
          </w:tcPr>
          <w:p w14:paraId="0D120791" w14:textId="3D414D0E" w:rsidR="00146A2B" w:rsidRPr="009B4ECC" w:rsidRDefault="003B1257">
            <w:pPr>
              <w:rPr>
                <w:rFonts w:asciiTheme="majorHAnsi" w:eastAsiaTheme="minorEastAsia" w:hAnsiTheme="majorHAnsi" w:cstheme="majorHAnsi"/>
              </w:rPr>
            </w:pPr>
            <w:r>
              <w:rPr>
                <w:rFonts w:asciiTheme="majorHAnsi" w:eastAsiaTheme="minorEastAsia" w:hAnsiTheme="majorHAnsi" w:cstheme="majorHAnsi"/>
              </w:rPr>
              <w:t>Default e</w:t>
            </w:r>
            <w:r w:rsidR="00146A2B" w:rsidRPr="009B4ECC">
              <w:rPr>
                <w:rFonts w:asciiTheme="majorHAnsi" w:eastAsiaTheme="minorEastAsia" w:hAnsiTheme="majorHAnsi" w:cstheme="majorHAnsi"/>
              </w:rPr>
              <w:t xml:space="preserve">mission factor </w:t>
            </w:r>
            <w:r w:rsidR="005C0A0A">
              <w:rPr>
                <w:rFonts w:asciiTheme="majorHAnsi" w:eastAsiaTheme="minorEastAsia" w:hAnsiTheme="majorHAnsi" w:cstheme="majorHAnsi"/>
              </w:rPr>
              <w:t>for the</w:t>
            </w:r>
            <w:r w:rsidR="005C0A0A" w:rsidRPr="009B4ECC">
              <w:rPr>
                <w:rFonts w:asciiTheme="majorHAnsi" w:eastAsiaTheme="minorEastAsia" w:hAnsiTheme="majorHAnsi" w:cstheme="majorHAnsi"/>
              </w:rPr>
              <w:t xml:space="preserve"> </w:t>
            </w:r>
            <w:r w:rsidR="00146A2B" w:rsidRPr="009B4ECC">
              <w:rPr>
                <w:rFonts w:asciiTheme="majorHAnsi" w:eastAsiaTheme="minorEastAsia" w:hAnsiTheme="majorHAnsi" w:cstheme="majorHAnsi"/>
              </w:rPr>
              <w:t>transport of ethanol</w:t>
            </w:r>
            <w:r w:rsidR="00C01C8B" w:rsidRPr="009B4ECC">
              <w:rPr>
                <w:rFonts w:asciiTheme="majorHAnsi" w:eastAsiaTheme="minorEastAsia" w:hAnsiTheme="majorHAnsi" w:cstheme="majorHAnsi"/>
              </w:rPr>
              <w:t xml:space="preserve"> (</w:t>
            </w:r>
            <w:r w:rsidR="002D34CE">
              <w:rPr>
                <w:rFonts w:asciiTheme="majorHAnsi" w:eastAsiaTheme="minorEastAsia" w:hAnsiTheme="majorHAnsi" w:cstheme="majorHAnsi"/>
              </w:rPr>
              <w:t>tCO2e/</w:t>
            </w:r>
            <w:proofErr w:type="spellStart"/>
            <w:r w:rsidR="00BC12D5">
              <w:rPr>
                <w:rFonts w:asciiTheme="majorHAnsi" w:eastAsiaTheme="minorEastAsia" w:hAnsiTheme="majorHAnsi" w:cstheme="majorHAnsi"/>
              </w:rPr>
              <w:t>li</w:t>
            </w:r>
            <w:r w:rsidR="00491923">
              <w:rPr>
                <w:rFonts w:asciiTheme="majorHAnsi" w:eastAsiaTheme="minorEastAsia" w:hAnsiTheme="majorHAnsi" w:cstheme="majorHAnsi"/>
              </w:rPr>
              <w:t>ter</w:t>
            </w:r>
            <w:proofErr w:type="spellEnd"/>
            <w:r w:rsidR="002D34CE">
              <w:rPr>
                <w:rFonts w:asciiTheme="majorHAnsi" w:eastAsiaTheme="minorEastAsia" w:hAnsiTheme="majorHAnsi" w:cstheme="majorHAnsi"/>
              </w:rPr>
              <w:t>)</w:t>
            </w:r>
            <w:r w:rsidR="00C01C8B" w:rsidRPr="009B4ECC">
              <w:rPr>
                <w:rFonts w:asciiTheme="majorHAnsi" w:eastAsiaTheme="minorEastAsia" w:hAnsiTheme="majorHAnsi" w:cstheme="majorHAnsi"/>
              </w:rPr>
              <w:t xml:space="preserve"> </w:t>
            </w:r>
          </w:p>
        </w:tc>
      </w:tr>
    </w:tbl>
    <w:p w14:paraId="5D8C33EC" w14:textId="397797D3" w:rsidR="00146A2B" w:rsidRPr="00643632" w:rsidRDefault="002D7FC7" w:rsidP="00ED3F5E">
      <w:pPr>
        <w:pStyle w:val="NormalWeb"/>
        <w:spacing w:before="240" w:beforeAutospacing="0"/>
        <w:rPr>
          <w:rStyle w:val="Heading2Char"/>
          <w:rFonts w:ascii="Arial" w:hAnsi="Arial" w:cs="Arial"/>
          <w:b w:val="0"/>
          <w:bCs w:val="0"/>
          <w:color w:val="auto"/>
          <w:sz w:val="22"/>
          <w:szCs w:val="22"/>
          <w:lang w:val="en-GB"/>
        </w:rPr>
      </w:pPr>
      <w:r>
        <w:rPr>
          <w:rStyle w:val="Heading2Char"/>
          <w:rFonts w:ascii="Arial" w:hAnsi="Arial" w:cs="Arial"/>
          <w:b w:val="0"/>
          <w:bCs w:val="0"/>
          <w:color w:val="auto"/>
          <w:sz w:val="22"/>
          <w:szCs w:val="22"/>
          <w:lang w:val="en-GB"/>
        </w:rPr>
        <w:t>An</w:t>
      </w:r>
      <w:r w:rsidR="004E4C42">
        <w:rPr>
          <w:rStyle w:val="Heading2Char"/>
          <w:rFonts w:ascii="Arial" w:hAnsi="Arial" w:cs="Arial"/>
          <w:b w:val="0"/>
          <w:bCs w:val="0"/>
          <w:color w:val="auto"/>
          <w:sz w:val="22"/>
          <w:szCs w:val="22"/>
          <w:lang w:val="en-GB"/>
        </w:rPr>
        <w:t xml:space="preserve"> </w:t>
      </w:r>
      <w:r w:rsidR="004E4C42">
        <w:rPr>
          <w:rStyle w:val="Heading2Char"/>
          <w:rFonts w:ascii="Arial" w:hAnsi="Arial" w:cs="Arial"/>
          <w:b w:val="0"/>
          <w:color w:val="auto"/>
          <w:sz w:val="22"/>
          <w:szCs w:val="22"/>
          <w:lang w:val="en-GB"/>
        </w:rPr>
        <w:t xml:space="preserve">emission factor </w:t>
      </w:r>
      <w:r>
        <w:rPr>
          <w:rStyle w:val="Heading2Char"/>
          <w:rFonts w:ascii="Arial" w:hAnsi="Arial" w:cs="Arial"/>
          <w:b w:val="0"/>
          <w:bCs w:val="0"/>
          <w:color w:val="auto"/>
          <w:sz w:val="22"/>
          <w:szCs w:val="22"/>
          <w:lang w:val="en-GB"/>
        </w:rPr>
        <w:t xml:space="preserve">of </w:t>
      </w:r>
      <w:r w:rsidR="004E4C42" w:rsidRPr="00C61AE0">
        <w:rPr>
          <w:rStyle w:val="Heading2Char"/>
          <w:rFonts w:ascii="Arial" w:hAnsi="Arial" w:cs="Arial"/>
          <w:b w:val="0"/>
          <w:color w:val="auto"/>
          <w:sz w:val="22"/>
          <w:szCs w:val="22"/>
        </w:rPr>
        <w:t>0.</w:t>
      </w:r>
      <w:r w:rsidR="004E4C42" w:rsidRPr="00C61AE0">
        <w:rPr>
          <w:rStyle w:val="Heading2Char"/>
          <w:rFonts w:ascii="Arial" w:hAnsi="Arial" w:cs="Arial"/>
          <w:b w:val="0"/>
          <w:bCs w:val="0"/>
          <w:color w:val="auto"/>
          <w:sz w:val="22"/>
          <w:szCs w:val="22"/>
        </w:rPr>
        <w:t>0</w:t>
      </w:r>
      <w:r w:rsidR="004E4C42">
        <w:rPr>
          <w:rStyle w:val="Heading2Char"/>
          <w:rFonts w:ascii="Arial" w:hAnsi="Arial" w:cs="Arial"/>
          <w:b w:val="0"/>
          <w:bCs w:val="0"/>
          <w:color w:val="auto"/>
          <w:sz w:val="22"/>
          <w:szCs w:val="22"/>
        </w:rPr>
        <w:t>00</w:t>
      </w:r>
      <w:r w:rsidR="007378E7">
        <w:rPr>
          <w:rStyle w:val="Heading2Char"/>
          <w:rFonts w:ascii="Arial" w:hAnsi="Arial" w:cs="Arial"/>
          <w:b w:val="0"/>
          <w:bCs w:val="0"/>
          <w:color w:val="auto"/>
          <w:sz w:val="22"/>
          <w:szCs w:val="22"/>
        </w:rPr>
        <w:t>3</w:t>
      </w:r>
      <w:r w:rsidR="004E4C42" w:rsidRPr="00C61AE0">
        <w:rPr>
          <w:rStyle w:val="Heading2Char"/>
          <w:rFonts w:ascii="Arial" w:hAnsi="Arial" w:cs="Arial"/>
          <w:b w:val="0"/>
          <w:color w:val="auto"/>
          <w:sz w:val="22"/>
          <w:szCs w:val="22"/>
        </w:rPr>
        <w:t xml:space="preserve"> tCO2</w:t>
      </w:r>
      <w:r w:rsidR="001723D8">
        <w:rPr>
          <w:rStyle w:val="Heading2Char"/>
          <w:rFonts w:ascii="Arial" w:hAnsi="Arial" w:cs="Arial"/>
          <w:b w:val="0"/>
          <w:color w:val="auto"/>
          <w:sz w:val="22"/>
          <w:szCs w:val="22"/>
        </w:rPr>
        <w:t>e</w:t>
      </w:r>
      <w:r w:rsidR="004E4C42" w:rsidRPr="00C61AE0">
        <w:rPr>
          <w:rStyle w:val="Heading2Char"/>
          <w:rFonts w:ascii="Arial" w:hAnsi="Arial" w:cs="Arial"/>
          <w:b w:val="0"/>
          <w:color w:val="auto"/>
          <w:sz w:val="22"/>
          <w:szCs w:val="22"/>
        </w:rPr>
        <w:t>/</w:t>
      </w:r>
      <w:r w:rsidR="004E4C42">
        <w:rPr>
          <w:rStyle w:val="Heading2Char"/>
          <w:rFonts w:ascii="Arial" w:hAnsi="Arial" w:cs="Arial"/>
          <w:b w:val="0"/>
          <w:bCs w:val="0"/>
          <w:color w:val="auto"/>
          <w:sz w:val="22"/>
          <w:szCs w:val="22"/>
        </w:rPr>
        <w:t>liter</w:t>
      </w:r>
      <w:r w:rsidR="004E4C42">
        <w:rPr>
          <w:rStyle w:val="Heading2Char"/>
          <w:rFonts w:ascii="Arial" w:hAnsi="Arial" w:cs="Arial"/>
          <w:b w:val="0"/>
          <w:color w:val="auto"/>
          <w:sz w:val="22"/>
          <w:szCs w:val="22"/>
        </w:rPr>
        <w:t xml:space="preserve"> </w:t>
      </w:r>
      <w:r w:rsidR="004E4C42" w:rsidRPr="00C61AE0">
        <w:rPr>
          <w:rStyle w:val="Heading2Char"/>
          <w:rFonts w:ascii="Arial" w:hAnsi="Arial" w:cs="Arial"/>
          <w:b w:val="0"/>
          <w:color w:val="auto"/>
          <w:sz w:val="22"/>
          <w:szCs w:val="22"/>
        </w:rPr>
        <w:t xml:space="preserve">of </w:t>
      </w:r>
      <w:r w:rsidR="004E4C42">
        <w:rPr>
          <w:rStyle w:val="Heading2Char"/>
          <w:rFonts w:ascii="Arial" w:hAnsi="Arial" w:cs="Arial"/>
          <w:b w:val="0"/>
          <w:bCs w:val="0"/>
          <w:color w:val="auto"/>
          <w:sz w:val="22"/>
          <w:szCs w:val="22"/>
        </w:rPr>
        <w:t>ethanol</w:t>
      </w:r>
      <w:r w:rsidR="004E4C42" w:rsidRPr="004C0595">
        <w:rPr>
          <w:rStyle w:val="Heading2Char"/>
          <w:rFonts w:ascii="Arial" w:hAnsi="Arial" w:cs="Arial"/>
          <w:b w:val="0"/>
          <w:bCs w:val="0"/>
          <w:color w:val="auto"/>
          <w:sz w:val="22"/>
          <w:szCs w:val="22"/>
        </w:rPr>
        <w:t xml:space="preserve"> </w:t>
      </w:r>
      <w:r>
        <w:rPr>
          <w:rStyle w:val="Heading2Char"/>
          <w:rFonts w:ascii="Arial" w:hAnsi="Arial" w:cs="Arial"/>
          <w:b w:val="0"/>
          <w:bCs w:val="0"/>
          <w:color w:val="auto"/>
          <w:sz w:val="22"/>
          <w:szCs w:val="22"/>
        </w:rPr>
        <w:t xml:space="preserve">shall be used </w:t>
      </w:r>
      <w:r w:rsidR="001723D8">
        <w:rPr>
          <w:rStyle w:val="Heading2Char"/>
          <w:rFonts w:ascii="Arial" w:hAnsi="Arial" w:cs="Arial"/>
          <w:b w:val="0"/>
          <w:bCs w:val="0"/>
          <w:color w:val="auto"/>
          <w:sz w:val="22"/>
          <w:szCs w:val="22"/>
        </w:rPr>
        <w:t>when imported ethanol is used by activity devices, and a value of 0.000</w:t>
      </w:r>
      <w:r w:rsidR="007378E7">
        <w:rPr>
          <w:rStyle w:val="Heading2Char"/>
          <w:rFonts w:ascii="Arial" w:hAnsi="Arial" w:cs="Arial"/>
          <w:b w:val="0"/>
          <w:bCs w:val="0"/>
          <w:color w:val="auto"/>
          <w:sz w:val="22"/>
          <w:szCs w:val="22"/>
        </w:rPr>
        <w:t>2</w:t>
      </w:r>
      <w:r w:rsidR="001723D8">
        <w:rPr>
          <w:rStyle w:val="Heading2Char"/>
          <w:rFonts w:ascii="Arial" w:hAnsi="Arial" w:cs="Arial"/>
          <w:b w:val="0"/>
          <w:bCs w:val="0"/>
          <w:color w:val="auto"/>
          <w:sz w:val="22"/>
          <w:szCs w:val="22"/>
        </w:rPr>
        <w:t xml:space="preserve"> </w:t>
      </w:r>
      <w:r w:rsidR="001723D8" w:rsidRPr="00C61AE0">
        <w:rPr>
          <w:rStyle w:val="Heading2Char"/>
          <w:rFonts w:ascii="Arial" w:hAnsi="Arial" w:cs="Arial"/>
          <w:b w:val="0"/>
          <w:color w:val="auto"/>
          <w:sz w:val="22"/>
          <w:szCs w:val="22"/>
        </w:rPr>
        <w:t>tCO2</w:t>
      </w:r>
      <w:r w:rsidR="001723D8">
        <w:rPr>
          <w:rStyle w:val="Heading2Char"/>
          <w:rFonts w:ascii="Arial" w:hAnsi="Arial" w:cs="Arial"/>
          <w:b w:val="0"/>
          <w:color w:val="auto"/>
          <w:sz w:val="22"/>
          <w:szCs w:val="22"/>
        </w:rPr>
        <w:t>e</w:t>
      </w:r>
      <w:r w:rsidR="001723D8" w:rsidRPr="00C61AE0">
        <w:rPr>
          <w:rStyle w:val="Heading2Char"/>
          <w:rFonts w:ascii="Arial" w:hAnsi="Arial" w:cs="Arial"/>
          <w:b w:val="0"/>
          <w:color w:val="auto"/>
          <w:sz w:val="22"/>
          <w:szCs w:val="22"/>
        </w:rPr>
        <w:t>/</w:t>
      </w:r>
      <w:r w:rsidR="001723D8">
        <w:rPr>
          <w:rStyle w:val="Heading2Char"/>
          <w:rFonts w:ascii="Arial" w:hAnsi="Arial" w:cs="Arial"/>
          <w:b w:val="0"/>
          <w:bCs w:val="0"/>
          <w:color w:val="auto"/>
          <w:sz w:val="22"/>
          <w:szCs w:val="22"/>
        </w:rPr>
        <w:t xml:space="preserve">liter shall be used </w:t>
      </w:r>
      <w:r w:rsidR="002D34CE">
        <w:rPr>
          <w:rStyle w:val="Heading2Char"/>
          <w:rFonts w:ascii="Arial" w:hAnsi="Arial" w:cs="Arial"/>
          <w:b w:val="0"/>
          <w:bCs w:val="0"/>
          <w:color w:val="auto"/>
          <w:sz w:val="22"/>
          <w:szCs w:val="22"/>
        </w:rPr>
        <w:t xml:space="preserve">in case the activity </w:t>
      </w:r>
      <w:r w:rsidR="007D4924">
        <w:rPr>
          <w:rStyle w:val="Heading2Char"/>
          <w:rFonts w:ascii="Arial" w:hAnsi="Arial" w:cs="Arial"/>
          <w:b w:val="0"/>
          <w:bCs w:val="0"/>
          <w:color w:val="auto"/>
          <w:sz w:val="22"/>
          <w:szCs w:val="22"/>
        </w:rPr>
        <w:t xml:space="preserve">devices </w:t>
      </w:r>
      <w:r w:rsidR="002D34CE">
        <w:rPr>
          <w:rStyle w:val="Heading2Char"/>
          <w:rFonts w:ascii="Arial" w:hAnsi="Arial" w:cs="Arial"/>
          <w:b w:val="0"/>
          <w:bCs w:val="0"/>
          <w:color w:val="auto"/>
          <w:sz w:val="22"/>
          <w:szCs w:val="22"/>
        </w:rPr>
        <w:t>use ethanol produced in Madagascar.</w:t>
      </w:r>
    </w:p>
    <w:p w14:paraId="0E2933D9" w14:textId="3C085418" w:rsidR="00172963" w:rsidRDefault="00255D0C" w:rsidP="00A45722">
      <w:pPr>
        <w:pStyle w:val="NormalWeb"/>
        <w:spacing w:line="276" w:lineRule="auto"/>
        <w:rPr>
          <w:rStyle w:val="Heading2Char"/>
          <w:rFonts w:ascii="Arial" w:hAnsi="Arial" w:cs="Arial"/>
          <w:color w:val="auto"/>
          <w:sz w:val="22"/>
          <w:szCs w:val="24"/>
        </w:rPr>
      </w:pPr>
      <w:r>
        <w:rPr>
          <w:rStyle w:val="Heading2Char"/>
          <w:rFonts w:ascii="Arial" w:hAnsi="Arial" w:cs="Arial"/>
          <w:color w:val="auto"/>
          <w:sz w:val="22"/>
          <w:szCs w:val="24"/>
        </w:rPr>
        <w:lastRenderedPageBreak/>
        <w:t>9</w:t>
      </w:r>
      <w:r w:rsidR="00172963" w:rsidRPr="008475CA">
        <w:rPr>
          <w:rStyle w:val="Heading2Char"/>
          <w:rFonts w:ascii="Arial" w:hAnsi="Arial" w:cs="Arial"/>
          <w:color w:val="auto"/>
          <w:sz w:val="22"/>
          <w:szCs w:val="24"/>
        </w:rPr>
        <w:t>.</w:t>
      </w:r>
      <w:r w:rsidR="00AB3DC5">
        <w:rPr>
          <w:rStyle w:val="Heading2Char"/>
          <w:rFonts w:ascii="Arial" w:hAnsi="Arial" w:cs="Arial"/>
          <w:color w:val="auto"/>
          <w:sz w:val="22"/>
          <w:szCs w:val="24"/>
        </w:rPr>
        <w:t>3</w:t>
      </w:r>
      <w:r w:rsidR="00172963" w:rsidRPr="008475CA">
        <w:rPr>
          <w:rStyle w:val="Heading2Char"/>
          <w:rFonts w:ascii="Arial" w:hAnsi="Arial" w:cs="Arial"/>
          <w:color w:val="auto"/>
          <w:sz w:val="22"/>
          <w:szCs w:val="24"/>
        </w:rPr>
        <w:t xml:space="preserve">. Leakage due to </w:t>
      </w:r>
      <w:r w:rsidR="00BE5CC4" w:rsidRPr="008475CA">
        <w:rPr>
          <w:rStyle w:val="Heading2Char"/>
          <w:rFonts w:ascii="Arial" w:hAnsi="Arial" w:cs="Arial"/>
          <w:color w:val="auto"/>
          <w:sz w:val="22"/>
          <w:szCs w:val="24"/>
        </w:rPr>
        <w:t>processing</w:t>
      </w:r>
      <w:r w:rsidR="00172963" w:rsidRPr="008475CA">
        <w:rPr>
          <w:rStyle w:val="Heading2Char"/>
          <w:rFonts w:ascii="Arial" w:hAnsi="Arial" w:cs="Arial"/>
          <w:color w:val="auto"/>
          <w:sz w:val="22"/>
          <w:szCs w:val="24"/>
        </w:rPr>
        <w:t xml:space="preserve"> of biomass residues outside the </w:t>
      </w:r>
      <w:r w:rsidR="00C12BBE">
        <w:rPr>
          <w:rStyle w:val="Heading2Char"/>
          <w:rFonts w:ascii="Arial" w:hAnsi="Arial" w:cs="Arial"/>
          <w:color w:val="auto"/>
          <w:sz w:val="22"/>
          <w:szCs w:val="24"/>
        </w:rPr>
        <w:t>activity</w:t>
      </w:r>
      <w:r w:rsidR="00172963" w:rsidRPr="008475CA">
        <w:rPr>
          <w:rStyle w:val="Heading2Char"/>
          <w:rFonts w:ascii="Arial" w:hAnsi="Arial" w:cs="Arial"/>
          <w:color w:val="auto"/>
          <w:sz w:val="22"/>
          <w:szCs w:val="24"/>
        </w:rPr>
        <w:t xml:space="preserve"> boundary in year y </w:t>
      </w:r>
    </w:p>
    <w:p w14:paraId="571FC24A" w14:textId="5485E7AA" w:rsidR="005835B6" w:rsidRDefault="006831CA" w:rsidP="00ED3F5E">
      <w:pPr>
        <w:pStyle w:val="NormalWeb"/>
        <w:spacing w:line="276" w:lineRule="auto"/>
        <w:rPr>
          <w:rStyle w:val="Heading2Char"/>
          <w:rFonts w:ascii="Arial" w:hAnsi="Arial" w:cs="Arial"/>
          <w:b w:val="0"/>
          <w:bCs w:val="0"/>
          <w:color w:val="auto"/>
          <w:sz w:val="22"/>
          <w:szCs w:val="24"/>
        </w:rPr>
      </w:pPr>
      <w:r w:rsidRPr="006831CA">
        <w:rPr>
          <w:rStyle w:val="Heading2Char"/>
          <w:rFonts w:ascii="Arial" w:hAnsi="Arial" w:cs="Arial"/>
          <w:b w:val="0"/>
          <w:bCs w:val="0"/>
          <w:color w:val="auto"/>
          <w:sz w:val="22"/>
          <w:szCs w:val="24"/>
        </w:rPr>
        <w:t>Emission</w:t>
      </w:r>
      <w:r w:rsidR="0014175C" w:rsidRPr="004C0595">
        <w:rPr>
          <w:rFonts w:ascii="Arial" w:hAnsi="Arial" w:cs="Arial"/>
          <w:sz w:val="22"/>
          <w:szCs w:val="22"/>
          <w:lang w:val="en-GB"/>
        </w:rPr>
        <w:t>s</w:t>
      </w:r>
      <w:r w:rsidRPr="006831CA">
        <w:rPr>
          <w:rStyle w:val="Heading2Char"/>
          <w:rFonts w:ascii="Arial" w:hAnsi="Arial" w:cs="Arial"/>
          <w:b w:val="0"/>
          <w:bCs w:val="0"/>
          <w:color w:val="auto"/>
          <w:sz w:val="22"/>
          <w:szCs w:val="24"/>
        </w:rPr>
        <w:t xml:space="preserve"> resulting from processing of biomass and biomass residues are determined as based on the equations below</w:t>
      </w:r>
      <w:r w:rsidR="00EA601B">
        <w:rPr>
          <w:rStyle w:val="Heading2Char"/>
          <w:rFonts w:ascii="Arial" w:hAnsi="Arial" w:cs="Arial"/>
          <w:b w:val="0"/>
          <w:bCs w:val="0"/>
          <w:color w:val="auto"/>
          <w:sz w:val="22"/>
          <w:szCs w:val="24"/>
        </w:rPr>
        <w:t>:</w:t>
      </w:r>
      <w:r w:rsidR="0014175C" w:rsidRPr="0014175C">
        <w:rPr>
          <w:rFonts w:ascii="Arial" w:hAnsi="Arial" w:cs="Arial"/>
          <w:sz w:val="22"/>
          <w:szCs w:val="22"/>
          <w:lang w:val="en-GB"/>
        </w:rPr>
        <w:t xml:space="preserve"> </w:t>
      </w:r>
    </w:p>
    <w:p w14:paraId="6A7A6785" w14:textId="728223B3" w:rsidR="00127C82" w:rsidRPr="009B4ECC" w:rsidRDefault="00C837FE" w:rsidP="00127C82">
      <w:pPr>
        <w:pStyle w:val="NormalWeb"/>
        <w:spacing w:line="276" w:lineRule="auto"/>
        <w:rPr>
          <w:rFonts w:asciiTheme="minorHAnsi" w:hAnsiTheme="minorHAnsi" w:cstheme="minorHAnsi"/>
          <w:sz w:val="22"/>
          <w:szCs w:val="22"/>
        </w:rPr>
      </w:pPr>
      <m:oMath>
        <m:sSub>
          <m:sSubPr>
            <m:ctrlPr>
              <w:rPr>
                <w:rFonts w:ascii="Cambria Math" w:hAnsi="Cambria Math" w:cstheme="minorHAnsi"/>
              </w:rPr>
            </m:ctrlPr>
          </m:sSubPr>
          <m:e>
            <m:r>
              <w:rPr>
                <w:rFonts w:ascii="Cambria Math" w:hAnsi="Cambria Math" w:cstheme="minorHAnsi"/>
              </w:rPr>
              <m:t>LE</m:t>
            </m:r>
          </m:e>
          <m:sub>
            <m:r>
              <w:rPr>
                <w:rFonts w:ascii="Cambria Math" w:hAnsi="Cambria Math" w:cstheme="minorHAnsi"/>
              </w:rPr>
              <m:t>BRP</m:t>
            </m:r>
            <m:r>
              <m:rPr>
                <m:sty m:val="p"/>
              </m:rPr>
              <w:rPr>
                <w:rFonts w:ascii="Cambria Math" w:hAnsi="Cambria Math" w:cstheme="minorHAnsi"/>
              </w:rPr>
              <m:t>,</m:t>
            </m:r>
            <m:r>
              <w:rPr>
                <w:rFonts w:ascii="Cambria Math" w:hAnsi="Cambria Math" w:cstheme="minorHAnsi"/>
              </w:rPr>
              <m:t>y</m:t>
            </m:r>
          </m:sub>
        </m:sSub>
        <m:r>
          <m:rPr>
            <m:sty m:val="p"/>
          </m:rPr>
          <w:rPr>
            <w:rFonts w:ascii="Cambria Math" w:hAnsi="Cambria Math" w:cstheme="minorHAnsi"/>
          </w:rPr>
          <m:t xml:space="preserve">= </m:t>
        </m:r>
        <m:nary>
          <m:naryPr>
            <m:chr m:val="∑"/>
            <m:limLoc m:val="undOvr"/>
            <m:supHide m:val="1"/>
            <m:ctrlPr>
              <w:rPr>
                <w:rFonts w:ascii="Cambria Math" w:hAnsi="Cambria Math" w:cstheme="minorHAnsi"/>
              </w:rPr>
            </m:ctrlPr>
          </m:naryPr>
          <m:sub>
            <m:r>
              <w:rPr>
                <w:rFonts w:ascii="Cambria Math" w:hAnsi="Cambria Math" w:cstheme="minorHAnsi"/>
              </w:rPr>
              <m:t>j</m:t>
            </m:r>
          </m:sub>
          <m:sup/>
          <m:e>
            <m:sSub>
              <m:sSubPr>
                <m:ctrlPr>
                  <w:rPr>
                    <w:rFonts w:ascii="Cambria Math" w:hAnsi="Cambria Math" w:cstheme="minorHAnsi"/>
                  </w:rPr>
                </m:ctrlPr>
              </m:sSubPr>
              <m:e>
                <m:r>
                  <w:rPr>
                    <w:rFonts w:ascii="Cambria Math" w:hAnsi="Cambria Math" w:cstheme="minorHAnsi"/>
                    <w:color w:val="202122"/>
                    <w:sz w:val="25"/>
                    <w:szCs w:val="25"/>
                    <w:shd w:val="clear" w:color="auto" w:fill="F8F9FA"/>
                  </w:rPr>
                  <m:t>L</m:t>
                </m:r>
                <m:ctrlPr>
                  <w:rPr>
                    <w:rFonts w:ascii="Cambria Math" w:hAnsi="Cambria Math" w:cstheme="minorHAnsi"/>
                    <w:color w:val="202122"/>
                    <w:sz w:val="25"/>
                    <w:szCs w:val="25"/>
                    <w:shd w:val="clear" w:color="auto" w:fill="F8F9FA"/>
                  </w:rPr>
                </m:ctrlPr>
              </m:e>
              <m:sub>
                <m:r>
                  <w:rPr>
                    <w:rFonts w:ascii="Cambria Math" w:hAnsi="Cambria Math" w:cstheme="minorHAnsi"/>
                  </w:rPr>
                  <m:t>y</m:t>
                </m:r>
                <m:r>
                  <w:rPr>
                    <w:rFonts w:ascii="Cambria Math" w:hAnsi="Cambria Math" w:cstheme="minorHAnsi"/>
                  </w:rPr>
                  <m:t>,</m:t>
                </m:r>
                <m:r>
                  <w:rPr>
                    <w:rFonts w:ascii="Cambria Math" w:hAnsi="Cambria Math" w:cstheme="minorHAnsi"/>
                  </w:rPr>
                  <m:t>j</m:t>
                </m:r>
              </m:sub>
            </m:sSub>
            <m:r>
              <m:rPr>
                <m:sty m:val="p"/>
              </m:rPr>
              <w:rPr>
                <w:rFonts w:ascii="Cambria Math" w:hAnsi="Cambria Math" w:cstheme="minorHAnsi"/>
              </w:rPr>
              <m:t xml:space="preserve"> ×</m:t>
            </m:r>
            <m:sSub>
              <m:sSubPr>
                <m:ctrlPr>
                  <w:rPr>
                    <w:rFonts w:ascii="Cambria Math" w:hAnsi="Cambria Math" w:cstheme="minorHAnsi"/>
                  </w:rPr>
                </m:ctrlPr>
              </m:sSubPr>
              <m:e>
                <m:r>
                  <w:rPr>
                    <w:rFonts w:ascii="Cambria Math" w:hAnsi="Cambria Math" w:cstheme="minorHAnsi"/>
                    <w:color w:val="202122"/>
                    <w:sz w:val="25"/>
                    <w:szCs w:val="25"/>
                    <w:shd w:val="clear" w:color="auto" w:fill="F8F9FA"/>
                  </w:rPr>
                  <m:t>N</m:t>
                </m:r>
              </m:e>
              <m:sub>
                <m:r>
                  <w:rPr>
                    <w:rFonts w:ascii="Cambria Math" w:hAnsi="Cambria Math" w:cstheme="minorHAnsi"/>
                  </w:rPr>
                  <m:t>y</m:t>
                </m:r>
                <m:r>
                  <w:rPr>
                    <w:rFonts w:ascii="Cambria Math" w:hAnsi="Cambria Math" w:cstheme="minorHAnsi"/>
                  </w:rPr>
                  <m:t>,</m:t>
                </m:r>
                <m:r>
                  <w:rPr>
                    <w:rFonts w:ascii="Cambria Math" w:hAnsi="Cambria Math" w:cstheme="minorHAnsi"/>
                  </w:rPr>
                  <m:t>j</m:t>
                </m:r>
              </m:sub>
            </m:sSub>
            <m:r>
              <m:rPr>
                <m:sty m:val="p"/>
              </m:rPr>
              <w:rPr>
                <w:rFonts w:ascii="Cambria Math" w:hAnsi="Cambria Math" w:cstheme="minorHAnsi"/>
              </w:rPr>
              <m:t xml:space="preserve"> × </m:t>
            </m:r>
            <m:sSub>
              <m:sSubPr>
                <m:ctrlPr>
                  <w:rPr>
                    <w:rFonts w:ascii="Cambria Math" w:hAnsi="Cambria Math" w:cstheme="minorHAnsi"/>
                  </w:rPr>
                </m:ctrlPr>
              </m:sSubPr>
              <m:e>
                <m:r>
                  <w:rPr>
                    <w:rFonts w:ascii="Cambria Math" w:hAnsi="Cambria Math" w:cstheme="minorHAnsi"/>
                    <w:color w:val="202122"/>
                    <w:sz w:val="25"/>
                    <w:szCs w:val="25"/>
                    <w:shd w:val="clear" w:color="auto" w:fill="F8F9FA"/>
                  </w:rPr>
                  <m:t>S</m:t>
                </m:r>
              </m:e>
              <m:sub>
                <m:r>
                  <w:rPr>
                    <w:rFonts w:ascii="Cambria Math" w:hAnsi="Cambria Math" w:cstheme="minorHAnsi"/>
                  </w:rPr>
                  <m:t>y</m:t>
                </m:r>
                <m:r>
                  <w:rPr>
                    <w:rFonts w:ascii="Cambria Math" w:hAnsi="Cambria Math" w:cstheme="minorHAnsi"/>
                  </w:rPr>
                  <m:t>,</m:t>
                </m:r>
                <m:r>
                  <w:rPr>
                    <w:rFonts w:ascii="Cambria Math" w:hAnsi="Cambria Math" w:cstheme="minorHAnsi"/>
                  </w:rPr>
                  <m:t>j</m:t>
                </m:r>
              </m:sub>
            </m:sSub>
            <m:r>
              <m:rPr>
                <m:sty m:val="p"/>
              </m:rP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EF</m:t>
                </m:r>
              </m:e>
              <m:sub>
                <m:r>
                  <w:rPr>
                    <w:rFonts w:ascii="Cambria Math" w:hAnsi="Cambria Math" w:cstheme="minorHAnsi"/>
                  </w:rPr>
                  <m:t>production</m:t>
                </m:r>
              </m:sub>
            </m:sSub>
            <m:r>
              <m:rPr>
                <m:sty m:val="p"/>
              </m:rPr>
              <w:rPr>
                <w:rFonts w:ascii="Cambria Math" w:hAnsi="Cambria Math" w:cstheme="minorHAnsi"/>
              </w:rPr>
              <m:t>×365</m:t>
            </m:r>
          </m:e>
        </m:nary>
      </m:oMath>
      <w:r w:rsidR="00835990" w:rsidRPr="009B4ECC">
        <w:rPr>
          <w:rFonts w:asciiTheme="minorHAnsi" w:hAnsiTheme="minorHAnsi" w:cstheme="minorHAnsi"/>
          <w:sz w:val="22"/>
          <w:szCs w:val="22"/>
        </w:rPr>
        <w:t xml:space="preserve">                             </w:t>
      </w:r>
      <w:r w:rsidR="00835990">
        <w:rPr>
          <w:rFonts w:asciiTheme="minorHAnsi" w:hAnsiTheme="minorHAnsi" w:cstheme="minorHAnsi"/>
          <w:sz w:val="22"/>
          <w:szCs w:val="22"/>
        </w:rPr>
        <w:t xml:space="preserve">     </w:t>
      </w:r>
      <w:r w:rsidR="00835990" w:rsidRPr="009B4ECC">
        <w:rPr>
          <w:rFonts w:asciiTheme="minorHAnsi" w:hAnsiTheme="minorHAnsi" w:cstheme="minorHAnsi"/>
          <w:sz w:val="22"/>
          <w:szCs w:val="22"/>
        </w:rPr>
        <w:t xml:space="preserve">   </w:t>
      </w:r>
      <w:r w:rsidR="008170F6">
        <w:rPr>
          <w:rFonts w:asciiTheme="minorHAnsi" w:hAnsiTheme="minorHAnsi" w:cstheme="minorHAnsi"/>
          <w:sz w:val="22"/>
          <w:szCs w:val="22"/>
        </w:rPr>
        <w:t xml:space="preserve">  </w:t>
      </w:r>
      <w:r w:rsidR="00835990" w:rsidRPr="009B4ECC">
        <w:rPr>
          <w:rFonts w:asciiTheme="minorHAnsi" w:hAnsiTheme="minorHAnsi" w:cstheme="minorHAnsi"/>
          <w:sz w:val="22"/>
          <w:szCs w:val="22"/>
        </w:rPr>
        <w:t xml:space="preserve">Equation </w:t>
      </w:r>
      <w:r w:rsidR="00503172">
        <w:rPr>
          <w:rFonts w:asciiTheme="minorHAnsi" w:hAnsiTheme="minorHAnsi" w:cstheme="minorHAnsi"/>
          <w:sz w:val="22"/>
          <w:szCs w:val="22"/>
        </w:rPr>
        <w:t>9</w:t>
      </w:r>
    </w:p>
    <w:p w14:paraId="1C0E33BD" w14:textId="7FB43C34" w:rsidR="00967AA2" w:rsidRPr="009B4ECC" w:rsidRDefault="00967AA2" w:rsidP="00127C82">
      <w:pPr>
        <w:pStyle w:val="NormalWeb"/>
        <w:spacing w:line="276" w:lineRule="auto"/>
        <w:rPr>
          <w:rFonts w:asciiTheme="minorHAnsi" w:hAnsiTheme="minorHAnsi" w:cstheme="minorHAnsi"/>
          <w:sz w:val="22"/>
          <w:szCs w:val="22"/>
        </w:rPr>
      </w:pPr>
      <w:proofErr w:type="gramStart"/>
      <w:r w:rsidRPr="009B4ECC">
        <w:rPr>
          <w:rFonts w:asciiTheme="minorHAnsi" w:hAnsiTheme="minorHAnsi" w:cstheme="minorHAnsi"/>
          <w:sz w:val="22"/>
          <w:szCs w:val="22"/>
        </w:rPr>
        <w:t>Where</w:t>
      </w:r>
      <w:proofErr w:type="gram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3"/>
        <w:gridCol w:w="404"/>
        <w:gridCol w:w="6490"/>
        <w:gridCol w:w="72"/>
      </w:tblGrid>
      <w:tr w:rsidR="00967AA2" w14:paraId="053D5D42" w14:textId="77777777">
        <w:tc>
          <w:tcPr>
            <w:tcW w:w="2133" w:type="dxa"/>
          </w:tcPr>
          <w:p w14:paraId="1FB91D5A" w14:textId="2340E57A" w:rsidR="00967AA2" w:rsidRPr="00DF4821" w:rsidRDefault="00C837FE">
            <w:pPr>
              <w:rPr>
                <w:rFonts w:ascii="Arial" w:eastAsia="MS PGothic" w:hAnsi="Arial" w:cs="Arial"/>
              </w:rPr>
            </w:pPr>
            <m:oMathPara>
              <m:oMathParaPr>
                <m:jc m:val="left"/>
              </m:oMathParaPr>
              <m:oMath>
                <m:sSub>
                  <m:sSubPr>
                    <m:ctrlPr>
                      <w:rPr>
                        <w:rFonts w:ascii="Cambria Math" w:hAnsi="Cambria Math"/>
                        <w:i/>
                      </w:rPr>
                    </m:ctrlPr>
                  </m:sSubPr>
                  <m:e>
                    <m:r>
                      <w:rPr>
                        <w:rFonts w:ascii="Cambria Math" w:hAnsi="Cambria Math"/>
                      </w:rPr>
                      <m:t>LE</m:t>
                    </m:r>
                  </m:e>
                  <m:sub>
                    <m:r>
                      <w:rPr>
                        <w:rFonts w:ascii="Cambria Math" w:hAnsi="Cambria Math"/>
                      </w:rPr>
                      <m:t>BRP</m:t>
                    </m:r>
                    <m:r>
                      <w:rPr>
                        <w:rFonts w:ascii="Cambria Math" w:hAnsi="Cambria Math"/>
                      </w:rPr>
                      <m:t>,</m:t>
                    </m:r>
                    <m:r>
                      <w:rPr>
                        <w:rFonts w:ascii="Cambria Math" w:hAnsi="Cambria Math"/>
                      </w:rPr>
                      <m:t>y</m:t>
                    </m:r>
                  </m:sub>
                </m:sSub>
              </m:oMath>
            </m:oMathPara>
          </w:p>
        </w:tc>
        <w:tc>
          <w:tcPr>
            <w:tcW w:w="404" w:type="dxa"/>
          </w:tcPr>
          <w:p w14:paraId="1BA7C4F0" w14:textId="77777777" w:rsidR="00967AA2" w:rsidRPr="009B4ECC" w:rsidRDefault="00967AA2">
            <w:pPr>
              <w:rPr>
                <w:rFonts w:asciiTheme="majorHAnsi" w:eastAsiaTheme="minorEastAsia" w:hAnsiTheme="majorHAnsi" w:cstheme="majorHAnsi"/>
              </w:rPr>
            </w:pPr>
            <w:r w:rsidRPr="009B4ECC">
              <w:rPr>
                <w:rFonts w:asciiTheme="majorHAnsi" w:eastAsiaTheme="minorEastAsia" w:hAnsiTheme="majorHAnsi" w:cstheme="majorHAnsi"/>
              </w:rPr>
              <w:t>=</w:t>
            </w:r>
          </w:p>
        </w:tc>
        <w:tc>
          <w:tcPr>
            <w:tcW w:w="6562" w:type="dxa"/>
            <w:gridSpan w:val="2"/>
          </w:tcPr>
          <w:p w14:paraId="0E3AEA5B" w14:textId="67CB6A31" w:rsidR="00967AA2" w:rsidRPr="009B4ECC" w:rsidRDefault="00DF4821">
            <w:pPr>
              <w:rPr>
                <w:rFonts w:asciiTheme="majorHAnsi" w:eastAsiaTheme="minorEastAsia" w:hAnsiTheme="majorHAnsi" w:cstheme="majorHAnsi"/>
              </w:rPr>
            </w:pPr>
            <w:r w:rsidRPr="00DF4821">
              <w:t xml:space="preserve">Leakage due to processing of biomass residues outside the </w:t>
            </w:r>
            <w:r w:rsidR="00C12BBE">
              <w:t>activity</w:t>
            </w:r>
            <w:r w:rsidRPr="00DF4821">
              <w:t xml:space="preserve"> boundary in year </w:t>
            </w:r>
            <w:r w:rsidRPr="00DF4821">
              <w:rPr>
                <w:i/>
              </w:rPr>
              <w:t>y.</w:t>
            </w:r>
          </w:p>
        </w:tc>
      </w:tr>
      <w:tr w:rsidR="00967AA2" w14:paraId="653DB5CA" w14:textId="77777777">
        <w:tc>
          <w:tcPr>
            <w:tcW w:w="2133" w:type="dxa"/>
          </w:tcPr>
          <w:p w14:paraId="1E2F694C" w14:textId="5F17469C" w:rsidR="00967AA2" w:rsidRPr="009B4ECC" w:rsidRDefault="00C837FE">
            <w:pPr>
              <w:spacing w:line="276" w:lineRule="auto"/>
              <w:rPr>
                <w:rFonts w:eastAsiaTheme="minorEastAsia"/>
              </w:rPr>
            </w:pPr>
            <m:oMath>
              <m:sSub>
                <m:sSubPr>
                  <m:ctrlPr>
                    <w:rPr>
                      <w:rFonts w:ascii="Cambria Math" w:hAnsi="Cambria Math"/>
                      <w:i/>
                    </w:rPr>
                  </m:ctrlPr>
                </m:sSubPr>
                <m:e>
                  <m:r>
                    <w:rPr>
                      <w:rFonts w:ascii="Cambria Math" w:hAnsi="Cambria Math" w:cs="Arial"/>
                      <w:color w:val="202122"/>
                      <w:shd w:val="clear" w:color="auto" w:fill="F8F9FA"/>
                    </w:rPr>
                    <m:t>L</m:t>
                  </m:r>
                  <m:ctrlPr>
                    <w:rPr>
                      <w:rFonts w:ascii="Cambria Math" w:hAnsi="Cambria Math" w:cs="Arial"/>
                      <w:i/>
                      <w:color w:val="202122"/>
                      <w:shd w:val="clear" w:color="auto" w:fill="F8F9FA"/>
                    </w:rPr>
                  </m:ctrlPr>
                </m:e>
                <m:sub>
                  <m:r>
                    <w:rPr>
                      <w:rFonts w:ascii="Cambria Math" w:hAnsi="Cambria Math"/>
                    </w:rPr>
                    <m:t>y</m:t>
                  </m:r>
                  <m:r>
                    <w:rPr>
                      <w:rFonts w:ascii="Cambria Math" w:hAnsi="Cambria Math"/>
                    </w:rPr>
                    <m:t>,</m:t>
                  </m:r>
                  <m:r>
                    <w:rPr>
                      <w:rFonts w:ascii="Cambria Math" w:hAnsi="Cambria Math"/>
                    </w:rPr>
                    <m:t>j</m:t>
                  </m:r>
                </m:sub>
              </m:sSub>
            </m:oMath>
            <w:r w:rsidR="00967AA2" w:rsidRPr="009B4ECC">
              <w:rPr>
                <w:rFonts w:ascii="Cambria Math" w:eastAsiaTheme="minorEastAsia" w:hAnsi="Cambria Math"/>
              </w:rPr>
              <w:tab/>
            </w:r>
          </w:p>
        </w:tc>
        <w:tc>
          <w:tcPr>
            <w:tcW w:w="404" w:type="dxa"/>
          </w:tcPr>
          <w:p w14:paraId="1BE7448E" w14:textId="77777777" w:rsidR="00967AA2" w:rsidRPr="009B4ECC" w:rsidRDefault="00967AA2">
            <w:pPr>
              <w:spacing w:line="276" w:lineRule="auto"/>
              <w:rPr>
                <w:rFonts w:asciiTheme="majorHAnsi" w:eastAsiaTheme="minorEastAsia" w:hAnsiTheme="majorHAnsi" w:cstheme="majorHAnsi"/>
              </w:rPr>
            </w:pPr>
            <w:r w:rsidRPr="009B4ECC">
              <w:rPr>
                <w:rFonts w:asciiTheme="majorHAnsi" w:eastAsiaTheme="minorEastAsia" w:hAnsiTheme="majorHAnsi" w:cstheme="majorHAnsi"/>
              </w:rPr>
              <w:t>=</w:t>
            </w:r>
          </w:p>
        </w:tc>
        <w:tc>
          <w:tcPr>
            <w:tcW w:w="6562" w:type="dxa"/>
            <w:gridSpan w:val="2"/>
          </w:tcPr>
          <w:p w14:paraId="123DBB0E" w14:textId="01B5B598" w:rsidR="00967AA2" w:rsidRPr="009B4ECC" w:rsidRDefault="008170F6">
            <w:pPr>
              <w:spacing w:line="276" w:lineRule="auto"/>
              <w:rPr>
                <w:rFonts w:asciiTheme="majorHAnsi" w:eastAsiaTheme="minorEastAsia" w:hAnsiTheme="majorHAnsi" w:cstheme="majorHAnsi"/>
              </w:rPr>
            </w:pPr>
            <w:r w:rsidRPr="008170F6">
              <w:rPr>
                <w:rFonts w:asciiTheme="majorHAnsi" w:eastAsiaTheme="minorEastAsia" w:hAnsiTheme="majorHAnsi" w:cstheme="majorHAnsi"/>
              </w:rPr>
              <w:t xml:space="preserve">Average daily ethanol usage by </w:t>
            </w:r>
            <w:r w:rsidR="00C12BBE">
              <w:rPr>
                <w:rFonts w:asciiTheme="majorHAnsi" w:eastAsiaTheme="minorEastAsia" w:hAnsiTheme="majorHAnsi" w:cstheme="majorHAnsi"/>
              </w:rPr>
              <w:t>activity</w:t>
            </w:r>
            <w:r w:rsidRPr="008170F6">
              <w:rPr>
                <w:rFonts w:asciiTheme="majorHAnsi" w:eastAsiaTheme="minorEastAsia" w:hAnsiTheme="majorHAnsi" w:cstheme="majorHAnsi"/>
              </w:rPr>
              <w:t xml:space="preserve"> participating households of batch j in year y (litres).</w:t>
            </w:r>
          </w:p>
        </w:tc>
      </w:tr>
      <w:tr w:rsidR="00967AA2" w14:paraId="59D097EC" w14:textId="77777777">
        <w:tc>
          <w:tcPr>
            <w:tcW w:w="2133" w:type="dxa"/>
          </w:tcPr>
          <w:p w14:paraId="0B73FEF2" w14:textId="695DE0D2" w:rsidR="00967AA2" w:rsidRPr="009B4ECC" w:rsidRDefault="00C837FE">
            <w:pPr>
              <w:spacing w:line="276" w:lineRule="auto"/>
              <w:rPr>
                <w:rFonts w:eastAsiaTheme="minorEastAsia"/>
              </w:rPr>
            </w:pPr>
            <m:oMathPara>
              <m:oMathParaPr>
                <m:jc m:val="left"/>
              </m:oMathParaPr>
              <m:oMath>
                <m:sSub>
                  <m:sSubPr>
                    <m:ctrlPr>
                      <w:rPr>
                        <w:rFonts w:ascii="Cambria Math" w:hAnsi="Cambria Math"/>
                        <w:i/>
                      </w:rPr>
                    </m:ctrlPr>
                  </m:sSubPr>
                  <m:e>
                    <m:r>
                      <w:rPr>
                        <w:rFonts w:ascii="Cambria Math" w:hAnsi="Cambria Math"/>
                      </w:rPr>
                      <m:t>N</m:t>
                    </m:r>
                  </m:e>
                  <m:sub>
                    <m:r>
                      <w:rPr>
                        <w:rFonts w:ascii="Cambria Math" w:hAnsi="Cambria Math"/>
                      </w:rPr>
                      <m:t>y</m:t>
                    </m:r>
                    <m:r>
                      <w:rPr>
                        <w:rFonts w:ascii="Cambria Math" w:hAnsi="Cambria Math"/>
                      </w:rPr>
                      <m:t>,</m:t>
                    </m:r>
                    <m:r>
                      <w:rPr>
                        <w:rFonts w:ascii="Cambria Math" w:hAnsi="Cambria Math"/>
                      </w:rPr>
                      <m:t>j</m:t>
                    </m:r>
                  </m:sub>
                </m:sSub>
              </m:oMath>
            </m:oMathPara>
          </w:p>
        </w:tc>
        <w:tc>
          <w:tcPr>
            <w:tcW w:w="404" w:type="dxa"/>
          </w:tcPr>
          <w:p w14:paraId="7C08475A" w14:textId="77777777" w:rsidR="00967AA2" w:rsidRPr="009B4ECC" w:rsidRDefault="00967AA2">
            <w:pPr>
              <w:spacing w:line="276" w:lineRule="auto"/>
              <w:rPr>
                <w:rFonts w:asciiTheme="majorHAnsi" w:eastAsiaTheme="minorEastAsia" w:hAnsiTheme="majorHAnsi" w:cstheme="majorHAnsi"/>
              </w:rPr>
            </w:pPr>
            <w:r w:rsidRPr="009B4ECC">
              <w:rPr>
                <w:rFonts w:asciiTheme="majorHAnsi" w:eastAsiaTheme="minorEastAsia" w:hAnsiTheme="majorHAnsi" w:cstheme="majorHAnsi"/>
              </w:rPr>
              <w:t>=</w:t>
            </w:r>
          </w:p>
        </w:tc>
        <w:tc>
          <w:tcPr>
            <w:tcW w:w="6562" w:type="dxa"/>
            <w:gridSpan w:val="2"/>
          </w:tcPr>
          <w:p w14:paraId="64A645CC" w14:textId="68FE1A13" w:rsidR="00967AA2" w:rsidRPr="009B4ECC" w:rsidRDefault="00CA38C8">
            <w:pPr>
              <w:spacing w:line="276" w:lineRule="auto"/>
              <w:rPr>
                <w:rFonts w:asciiTheme="majorHAnsi" w:eastAsiaTheme="minorEastAsia" w:hAnsiTheme="majorHAnsi" w:cstheme="majorHAnsi"/>
              </w:rPr>
            </w:pPr>
            <w:r w:rsidRPr="00CA38C8">
              <w:rPr>
                <w:rFonts w:asciiTheme="majorHAnsi" w:eastAsiaTheme="minorEastAsia" w:hAnsiTheme="majorHAnsi" w:cstheme="majorHAnsi"/>
              </w:rPr>
              <w:t xml:space="preserve">Cumulative number of </w:t>
            </w:r>
            <w:r w:rsidR="00C12BBE">
              <w:rPr>
                <w:rFonts w:asciiTheme="majorHAnsi" w:eastAsiaTheme="minorEastAsia" w:hAnsiTheme="majorHAnsi" w:cstheme="majorHAnsi"/>
              </w:rPr>
              <w:t>activity devices</w:t>
            </w:r>
            <w:r w:rsidRPr="00CA38C8">
              <w:rPr>
                <w:rFonts w:asciiTheme="majorHAnsi" w:eastAsiaTheme="minorEastAsia" w:hAnsiTheme="majorHAnsi" w:cstheme="majorHAnsi"/>
              </w:rPr>
              <w:t xml:space="preserve"> of batch j registered under the </w:t>
            </w:r>
            <w:r w:rsidR="00C12BBE">
              <w:rPr>
                <w:rFonts w:asciiTheme="majorHAnsi" w:eastAsiaTheme="minorEastAsia" w:hAnsiTheme="majorHAnsi" w:cstheme="majorHAnsi"/>
              </w:rPr>
              <w:t>activity</w:t>
            </w:r>
            <w:r w:rsidRPr="00CA38C8">
              <w:rPr>
                <w:rFonts w:asciiTheme="majorHAnsi" w:eastAsiaTheme="minorEastAsia" w:hAnsiTheme="majorHAnsi" w:cstheme="majorHAnsi"/>
              </w:rPr>
              <w:t xml:space="preserve"> (number)</w:t>
            </w:r>
          </w:p>
        </w:tc>
      </w:tr>
      <w:tr w:rsidR="006E4D1B" w14:paraId="07DEF2ED" w14:textId="77777777">
        <w:trPr>
          <w:gridAfter w:val="1"/>
          <w:wAfter w:w="72" w:type="dxa"/>
        </w:trPr>
        <w:tc>
          <w:tcPr>
            <w:tcW w:w="2133" w:type="dxa"/>
          </w:tcPr>
          <w:p w14:paraId="32611965" w14:textId="14C1E8A9" w:rsidR="006E4D1B" w:rsidRPr="00DF4821" w:rsidRDefault="00C837FE" w:rsidP="006E4D1B">
            <w:pPr>
              <w:rPr>
                <w:rFonts w:ascii="Arial" w:eastAsia="Arial" w:hAnsi="Arial" w:cs="Arial"/>
              </w:rPr>
            </w:pPr>
            <m:oMathPara>
              <m:oMathParaPr>
                <m:jc m:val="left"/>
              </m:oMathParaPr>
              <m:oMath>
                <m:sSub>
                  <m:sSubPr>
                    <m:ctrlPr>
                      <w:rPr>
                        <w:rFonts w:ascii="Cambria Math" w:hAnsi="Cambria Math"/>
                        <w:i/>
                      </w:rPr>
                    </m:ctrlPr>
                  </m:sSubPr>
                  <m:e>
                    <m:r>
                      <w:rPr>
                        <w:rFonts w:ascii="Cambria Math" w:hAnsi="Cambria Math"/>
                      </w:rPr>
                      <m:t>S</m:t>
                    </m:r>
                  </m:e>
                  <m:sub>
                    <m:r>
                      <w:rPr>
                        <w:rFonts w:ascii="Cambria Math" w:hAnsi="Cambria Math"/>
                      </w:rPr>
                      <m:t>y</m:t>
                    </m:r>
                    <m:r>
                      <w:rPr>
                        <w:rFonts w:ascii="Cambria Math" w:hAnsi="Cambria Math"/>
                      </w:rPr>
                      <m:t>,</m:t>
                    </m:r>
                    <m:r>
                      <w:rPr>
                        <w:rFonts w:ascii="Cambria Math" w:hAnsi="Cambria Math"/>
                      </w:rPr>
                      <m:t>j</m:t>
                    </m:r>
                  </m:sub>
                </m:sSub>
              </m:oMath>
            </m:oMathPara>
          </w:p>
        </w:tc>
        <w:tc>
          <w:tcPr>
            <w:tcW w:w="404" w:type="dxa"/>
          </w:tcPr>
          <w:p w14:paraId="5217F74E" w14:textId="77777777" w:rsidR="006E4D1B" w:rsidRPr="009B4ECC" w:rsidRDefault="006E4D1B" w:rsidP="006E4D1B">
            <w:pPr>
              <w:rPr>
                <w:rFonts w:asciiTheme="majorHAnsi" w:eastAsiaTheme="minorEastAsia" w:hAnsiTheme="majorHAnsi" w:cstheme="majorHAnsi"/>
              </w:rPr>
            </w:pPr>
            <w:r w:rsidRPr="009B4ECC">
              <w:rPr>
                <w:rFonts w:asciiTheme="majorHAnsi" w:eastAsiaTheme="minorEastAsia" w:hAnsiTheme="majorHAnsi" w:cstheme="majorHAnsi"/>
              </w:rPr>
              <w:t>=</w:t>
            </w:r>
          </w:p>
        </w:tc>
        <w:tc>
          <w:tcPr>
            <w:tcW w:w="6490" w:type="dxa"/>
          </w:tcPr>
          <w:p w14:paraId="7C774D57" w14:textId="07E0ED4F" w:rsidR="006E4D1B" w:rsidRPr="009B4ECC" w:rsidRDefault="006E4D1B" w:rsidP="006E4D1B">
            <w:pPr>
              <w:rPr>
                <w:rFonts w:asciiTheme="majorHAnsi" w:eastAsiaTheme="minorEastAsia" w:hAnsiTheme="majorHAnsi" w:cstheme="majorHAnsi"/>
              </w:rPr>
            </w:pPr>
            <w:r w:rsidRPr="00CC04E5">
              <w:rPr>
                <w:rFonts w:asciiTheme="majorHAnsi" w:eastAsiaTheme="minorEastAsia" w:hAnsiTheme="majorHAnsi" w:cstheme="majorHAnsi"/>
              </w:rPr>
              <w:t xml:space="preserve">Share of ethanol cookstoves </w:t>
            </w:r>
            <w:r>
              <w:rPr>
                <w:rFonts w:asciiTheme="majorHAnsi" w:eastAsiaTheme="minorEastAsia" w:hAnsiTheme="majorHAnsi" w:cstheme="majorHAnsi"/>
              </w:rPr>
              <w:t xml:space="preserve">of batch j </w:t>
            </w:r>
            <w:r w:rsidRPr="00CC04E5">
              <w:rPr>
                <w:rFonts w:asciiTheme="majorHAnsi" w:eastAsiaTheme="minorEastAsia" w:hAnsiTheme="majorHAnsi" w:cstheme="majorHAnsi"/>
              </w:rPr>
              <w:t>operating in year y (percentage).</w:t>
            </w:r>
          </w:p>
        </w:tc>
      </w:tr>
      <w:tr w:rsidR="006E4D1B" w14:paraId="7700D8BE" w14:textId="77777777">
        <w:trPr>
          <w:trHeight w:val="448"/>
        </w:trPr>
        <w:tc>
          <w:tcPr>
            <w:tcW w:w="2133" w:type="dxa"/>
          </w:tcPr>
          <w:p w14:paraId="0F1A2C5E" w14:textId="4A20FC9D" w:rsidR="006E4D1B" w:rsidRPr="00DF4821" w:rsidRDefault="00C837FE" w:rsidP="006E4D1B">
            <w:pPr>
              <w:ind w:left="-284"/>
              <w:rPr>
                <w:rFonts w:ascii="Arial" w:eastAsia="Arial" w:hAnsi="Arial" w:cs="Arial"/>
              </w:rPr>
            </w:pPr>
            <m:oMathPara>
              <m:oMathParaPr>
                <m:jc m:val="left"/>
              </m:oMathParaPr>
              <m:oMath>
                <m:sSub>
                  <m:sSubPr>
                    <m:ctrlPr>
                      <w:rPr>
                        <w:rFonts w:ascii="Cambria Math" w:hAnsi="Cambria Math"/>
                        <w:i/>
                      </w:rPr>
                    </m:ctrlPr>
                  </m:sSubPr>
                  <m:e>
                    <m:r>
                      <w:rPr>
                        <w:rFonts w:ascii="Cambria Math" w:hAnsi="Cambria Math"/>
                      </w:rPr>
                      <m:t>EF</m:t>
                    </m:r>
                  </m:e>
                  <m:sub>
                    <m:r>
                      <w:rPr>
                        <w:rFonts w:ascii="Cambria Math" w:hAnsi="Cambria Math"/>
                      </w:rPr>
                      <m:t>production</m:t>
                    </m:r>
                  </m:sub>
                </m:sSub>
              </m:oMath>
            </m:oMathPara>
          </w:p>
        </w:tc>
        <w:tc>
          <w:tcPr>
            <w:tcW w:w="404" w:type="dxa"/>
          </w:tcPr>
          <w:p w14:paraId="7A24C373" w14:textId="77777777" w:rsidR="006E4D1B" w:rsidRPr="009B4ECC" w:rsidRDefault="006E4D1B" w:rsidP="006E4D1B">
            <w:pPr>
              <w:rPr>
                <w:rFonts w:asciiTheme="majorHAnsi" w:eastAsiaTheme="minorEastAsia" w:hAnsiTheme="majorHAnsi" w:cstheme="majorHAnsi"/>
              </w:rPr>
            </w:pPr>
            <w:r w:rsidRPr="009B4ECC">
              <w:rPr>
                <w:rFonts w:asciiTheme="majorHAnsi" w:eastAsiaTheme="minorEastAsia" w:hAnsiTheme="majorHAnsi" w:cstheme="majorHAnsi"/>
              </w:rPr>
              <w:t>=</w:t>
            </w:r>
          </w:p>
        </w:tc>
        <w:tc>
          <w:tcPr>
            <w:tcW w:w="6562" w:type="dxa"/>
            <w:gridSpan w:val="2"/>
          </w:tcPr>
          <w:p w14:paraId="6F6B008B" w14:textId="5AFCA665" w:rsidR="006E4D1B" w:rsidRPr="009B4ECC" w:rsidRDefault="006E4D1B" w:rsidP="006E4D1B">
            <w:pPr>
              <w:rPr>
                <w:rFonts w:asciiTheme="majorHAnsi" w:eastAsiaTheme="minorEastAsia" w:hAnsiTheme="majorHAnsi" w:cstheme="majorHAnsi"/>
              </w:rPr>
            </w:pPr>
            <w:r w:rsidRPr="009B4ECC">
              <w:rPr>
                <w:rFonts w:asciiTheme="majorHAnsi" w:eastAsiaTheme="minorEastAsia" w:hAnsiTheme="majorHAnsi" w:cstheme="majorHAnsi"/>
              </w:rPr>
              <w:t>Emission factor of production of ethanol (</w:t>
            </w:r>
            <m:oMath>
              <m:r>
                <w:rPr>
                  <w:rFonts w:ascii="Cambria Math" w:hAnsi="Cambria Math"/>
                </w:rPr>
                <m:t>tCO2e/liter)</m:t>
              </m:r>
            </m:oMath>
            <w:r w:rsidRPr="00DF4821">
              <w:rPr>
                <w:rFonts w:asciiTheme="majorHAnsi" w:eastAsiaTheme="minorEastAsia" w:hAnsiTheme="majorHAnsi" w:cstheme="majorHAnsi"/>
              </w:rPr>
              <w:t>.</w:t>
            </w:r>
          </w:p>
        </w:tc>
      </w:tr>
    </w:tbl>
    <w:p w14:paraId="18001773" w14:textId="77777777" w:rsidR="00DD01A8" w:rsidRDefault="00DD01A8" w:rsidP="00F3017B">
      <w:pPr>
        <w:tabs>
          <w:tab w:val="left" w:pos="7655"/>
        </w:tabs>
        <w:rPr>
          <w:highlight w:val="yellow"/>
        </w:rPr>
      </w:pPr>
    </w:p>
    <w:p w14:paraId="024E5C79" w14:textId="0068B03B" w:rsidR="007B25C6" w:rsidRPr="00820875" w:rsidRDefault="008C32B9" w:rsidP="00ED3F5E">
      <w:pPr>
        <w:rPr>
          <w:rStyle w:val="Heading2Char"/>
          <w:rFonts w:ascii="Arial" w:hAnsi="Arial" w:cs="Arial"/>
          <w:b w:val="0"/>
          <w:bCs w:val="0"/>
          <w:color w:val="auto"/>
          <w:lang w:val="en-GB"/>
        </w:rPr>
      </w:pPr>
      <w:r w:rsidRPr="00820875">
        <w:rPr>
          <w:rStyle w:val="Heading2Char"/>
          <w:rFonts w:ascii="Arial" w:hAnsi="Arial" w:cs="Arial"/>
          <w:b w:val="0"/>
          <w:bCs w:val="0"/>
          <w:color w:val="auto"/>
          <w:lang w:val="en-GB"/>
        </w:rPr>
        <w:t>Activity participant</w:t>
      </w:r>
      <w:r w:rsidR="00521CEE" w:rsidRPr="00820875">
        <w:rPr>
          <w:rStyle w:val="Heading2Char"/>
          <w:rFonts w:ascii="Arial" w:hAnsi="Arial" w:cs="Arial"/>
          <w:b w:val="0"/>
          <w:bCs w:val="0"/>
          <w:color w:val="auto"/>
          <w:lang w:val="en-GB"/>
        </w:rPr>
        <w:t>s may apply a conservative default emission factor</w:t>
      </w:r>
      <w:r w:rsidR="006B14CF" w:rsidRPr="00820875">
        <w:rPr>
          <w:rStyle w:val="Heading2Char"/>
          <w:rFonts w:ascii="Arial" w:hAnsi="Arial" w:cs="Arial"/>
          <w:b w:val="0"/>
          <w:bCs w:val="0"/>
          <w:color w:val="auto"/>
          <w:lang w:val="en-GB"/>
        </w:rPr>
        <w:t xml:space="preserve"> 0.00247 tCO2e/litr</w:t>
      </w:r>
      <w:r w:rsidR="68E53D7A" w:rsidRPr="00820875">
        <w:rPr>
          <w:rStyle w:val="Heading2Char"/>
          <w:rFonts w:ascii="Arial" w:hAnsi="Arial" w:cs="Arial"/>
          <w:b w:val="0"/>
          <w:bCs w:val="0"/>
          <w:color w:val="auto"/>
          <w:lang w:val="en-GB"/>
        </w:rPr>
        <w:t>e</w:t>
      </w:r>
      <w:r w:rsidR="006B14CF" w:rsidRPr="00820875">
        <w:rPr>
          <w:rStyle w:val="Heading2Char"/>
          <w:rFonts w:ascii="Arial" w:hAnsi="Arial" w:cs="Arial"/>
          <w:b w:val="0"/>
          <w:bCs w:val="0"/>
          <w:color w:val="auto"/>
          <w:lang w:val="en-GB"/>
        </w:rPr>
        <w:t xml:space="preserve"> of ethanol</w:t>
      </w:r>
      <w:r w:rsidR="00521CEE" w:rsidRPr="00820875">
        <w:rPr>
          <w:rStyle w:val="Heading2Char"/>
          <w:rFonts w:ascii="Arial" w:hAnsi="Arial" w:cs="Arial"/>
          <w:b w:val="0"/>
          <w:bCs w:val="0"/>
          <w:color w:val="auto"/>
          <w:lang w:val="en-GB"/>
        </w:rPr>
        <w:t xml:space="preserve"> to estimate </w:t>
      </w:r>
      <w:r w:rsidR="00C12BBE" w:rsidRPr="00820875">
        <w:rPr>
          <w:rStyle w:val="Heading2Char"/>
          <w:rFonts w:ascii="Arial" w:hAnsi="Arial" w:cs="Arial"/>
          <w:b w:val="0"/>
          <w:bCs w:val="0"/>
          <w:color w:val="auto"/>
          <w:lang w:val="en-GB"/>
        </w:rPr>
        <w:t>activity</w:t>
      </w:r>
      <w:r w:rsidR="00521CEE" w:rsidRPr="00820875">
        <w:rPr>
          <w:rStyle w:val="Heading2Char"/>
          <w:rFonts w:ascii="Arial" w:hAnsi="Arial" w:cs="Arial"/>
          <w:b w:val="0"/>
          <w:bCs w:val="0"/>
          <w:color w:val="auto"/>
          <w:lang w:val="en-GB"/>
        </w:rPr>
        <w:t xml:space="preserve"> or leakage emissions from</w:t>
      </w:r>
      <w:r w:rsidR="004D6C12" w:rsidRPr="00820875">
        <w:rPr>
          <w:rStyle w:val="Heading2Char"/>
          <w:rFonts w:ascii="Arial" w:hAnsi="Arial" w:cs="Arial"/>
          <w:b w:val="0"/>
          <w:bCs w:val="0"/>
          <w:color w:val="auto"/>
          <w:lang w:val="en-GB"/>
        </w:rPr>
        <w:t xml:space="preserve"> the</w:t>
      </w:r>
      <w:r w:rsidR="00521CEE" w:rsidRPr="00820875">
        <w:rPr>
          <w:rStyle w:val="Heading2Char"/>
          <w:rFonts w:ascii="Arial" w:hAnsi="Arial" w:cs="Arial"/>
          <w:b w:val="0"/>
          <w:bCs w:val="0"/>
          <w:color w:val="auto"/>
          <w:lang w:val="en-GB"/>
        </w:rPr>
        <w:t xml:space="preserve"> </w:t>
      </w:r>
      <w:r w:rsidR="005F2E06" w:rsidRPr="00820875">
        <w:rPr>
          <w:rStyle w:val="Heading2Char"/>
          <w:rFonts w:ascii="Arial" w:hAnsi="Arial" w:cs="Arial"/>
          <w:b w:val="0"/>
          <w:bCs w:val="0"/>
          <w:color w:val="auto"/>
          <w:lang w:val="en-GB"/>
        </w:rPr>
        <w:t xml:space="preserve">production of </w:t>
      </w:r>
      <w:r w:rsidR="00E93241" w:rsidRPr="00820875">
        <w:rPr>
          <w:rStyle w:val="Heading2Char"/>
          <w:rFonts w:ascii="Arial" w:hAnsi="Arial" w:cs="Arial"/>
          <w:b w:val="0"/>
          <w:bCs w:val="0"/>
          <w:color w:val="auto"/>
          <w:lang w:val="en-GB"/>
        </w:rPr>
        <w:t>ethanol fuels</w:t>
      </w:r>
      <w:r w:rsidR="00735DD4" w:rsidRPr="00820875">
        <w:rPr>
          <w:rStyle w:val="Heading2Char"/>
          <w:rFonts w:ascii="Arial" w:hAnsi="Arial" w:cs="Arial"/>
          <w:b w:val="0"/>
          <w:bCs w:val="0"/>
          <w:color w:val="auto"/>
          <w:lang w:val="en-GB"/>
        </w:rPr>
        <w:t>.</w:t>
      </w:r>
      <w:r w:rsidR="00521CEE" w:rsidRPr="00820875">
        <w:rPr>
          <w:rStyle w:val="Heading2Char"/>
          <w:rFonts w:ascii="Arial" w:hAnsi="Arial" w:cs="Arial"/>
          <w:b w:val="0"/>
          <w:bCs w:val="0"/>
          <w:color w:val="auto"/>
          <w:lang w:val="en-GB"/>
        </w:rPr>
        <w:t xml:space="preserve"> Alternatively, </w:t>
      </w:r>
      <w:r w:rsidR="0097715F" w:rsidRPr="00820875">
        <w:rPr>
          <w:rStyle w:val="Heading2Char"/>
          <w:rFonts w:ascii="Arial" w:hAnsi="Arial" w:cs="Arial"/>
          <w:b w:val="0"/>
          <w:bCs w:val="0"/>
          <w:color w:val="auto"/>
          <w:lang w:val="en-GB"/>
        </w:rPr>
        <w:t xml:space="preserve">proponents may </w:t>
      </w:r>
      <w:r w:rsidR="00E02F47" w:rsidRPr="00820875">
        <w:rPr>
          <w:rStyle w:val="Heading2Char"/>
          <w:rFonts w:ascii="Arial" w:hAnsi="Arial" w:cs="Arial"/>
          <w:b w:val="0"/>
          <w:bCs w:val="0"/>
          <w:color w:val="auto"/>
          <w:lang w:val="en-GB"/>
        </w:rPr>
        <w:t xml:space="preserve">calculate </w:t>
      </w:r>
      <w:r w:rsidR="00AB28A9" w:rsidRPr="00820875">
        <w:rPr>
          <w:rStyle w:val="Heading2Char"/>
          <w:rFonts w:ascii="Arial" w:hAnsi="Arial" w:cs="Arial"/>
          <w:b w:val="0"/>
          <w:bCs w:val="0"/>
          <w:color w:val="auto"/>
          <w:lang w:val="en-GB"/>
        </w:rPr>
        <w:t xml:space="preserve">emissions </w:t>
      </w:r>
      <w:r w:rsidR="00C56D05" w:rsidRPr="00820875">
        <w:rPr>
          <w:rStyle w:val="Heading2Char"/>
          <w:rFonts w:ascii="Arial" w:hAnsi="Arial" w:cs="Arial"/>
          <w:b w:val="0"/>
          <w:bCs w:val="0"/>
          <w:color w:val="auto"/>
          <w:lang w:val="en-GB"/>
        </w:rPr>
        <w:t>f</w:t>
      </w:r>
      <w:r w:rsidR="00EB2FC0" w:rsidRPr="00820875">
        <w:rPr>
          <w:rStyle w:val="Heading2Char"/>
          <w:rFonts w:ascii="Arial" w:hAnsi="Arial" w:cs="Arial"/>
          <w:b w:val="0"/>
          <w:bCs w:val="0"/>
          <w:color w:val="auto"/>
          <w:lang w:val="en-GB"/>
        </w:rPr>
        <w:t>or</w:t>
      </w:r>
      <w:r w:rsidR="00DC0B71" w:rsidRPr="00820875">
        <w:rPr>
          <w:rStyle w:val="Heading2Char"/>
          <w:rFonts w:ascii="Arial" w:hAnsi="Arial" w:cs="Arial"/>
          <w:b w:val="0"/>
          <w:bCs w:val="0"/>
          <w:color w:val="auto"/>
          <w:lang w:val="en-GB"/>
        </w:rPr>
        <w:t xml:space="preserve"> monitored</w:t>
      </w:r>
      <w:r w:rsidR="00AB28A9" w:rsidRPr="00820875">
        <w:rPr>
          <w:rStyle w:val="Heading2Char"/>
          <w:rFonts w:ascii="Arial" w:hAnsi="Arial" w:cs="Arial"/>
          <w:b w:val="0"/>
          <w:bCs w:val="0"/>
          <w:color w:val="auto"/>
          <w:lang w:val="en-GB"/>
        </w:rPr>
        <w:t xml:space="preserve"> ethanol sources used under the </w:t>
      </w:r>
      <w:r w:rsidRPr="00820875">
        <w:rPr>
          <w:rStyle w:val="Heading2Char"/>
          <w:rFonts w:ascii="Arial" w:hAnsi="Arial" w:cs="Arial"/>
          <w:b w:val="0"/>
          <w:bCs w:val="0"/>
          <w:color w:val="auto"/>
          <w:lang w:val="en-GB"/>
        </w:rPr>
        <w:t>activity</w:t>
      </w:r>
      <w:r w:rsidR="00DC0B71" w:rsidRPr="00820875">
        <w:rPr>
          <w:rStyle w:val="Heading2Char"/>
          <w:rFonts w:ascii="Arial" w:hAnsi="Arial" w:cs="Arial"/>
          <w:b w:val="0"/>
          <w:bCs w:val="0"/>
          <w:color w:val="auto"/>
          <w:lang w:val="en-GB"/>
        </w:rPr>
        <w:t xml:space="preserve">, including robust estimations of </w:t>
      </w:r>
      <w:r w:rsidR="00F3590D" w:rsidRPr="00820875">
        <w:rPr>
          <w:rStyle w:val="Heading2Char"/>
          <w:rFonts w:ascii="Arial" w:hAnsi="Arial" w:cs="Arial"/>
          <w:b w:val="0"/>
          <w:bCs w:val="0"/>
          <w:color w:val="auto"/>
          <w:lang w:val="en-GB"/>
        </w:rPr>
        <w:t>direct and indirect emissions</w:t>
      </w:r>
      <w:r w:rsidR="00F8571F" w:rsidRPr="00820875">
        <w:rPr>
          <w:rStyle w:val="Heading2Char"/>
          <w:rFonts w:ascii="Arial" w:hAnsi="Arial" w:cs="Arial"/>
          <w:b w:val="0"/>
          <w:bCs w:val="0"/>
          <w:color w:val="auto"/>
          <w:lang w:val="en-GB"/>
        </w:rPr>
        <w:t xml:space="preserve"> resulting from cultivation and processing</w:t>
      </w:r>
      <w:r w:rsidR="009917F2" w:rsidRPr="00820875">
        <w:rPr>
          <w:rStyle w:val="Heading2Char"/>
          <w:rFonts w:ascii="Arial" w:hAnsi="Arial" w:cs="Arial"/>
          <w:b w:val="0"/>
          <w:bCs w:val="0"/>
          <w:color w:val="auto"/>
          <w:lang w:val="en-GB"/>
        </w:rPr>
        <w:t xml:space="preserve"> based on verifiable sources</w:t>
      </w:r>
      <w:r w:rsidR="00C56D05" w:rsidRPr="00820875">
        <w:rPr>
          <w:rStyle w:val="Heading2Char"/>
          <w:rFonts w:ascii="Arial" w:hAnsi="Arial" w:cs="Arial"/>
          <w:b w:val="0"/>
          <w:bCs w:val="0"/>
          <w:color w:val="auto"/>
          <w:lang w:val="en-GB"/>
        </w:rPr>
        <w:t>.</w:t>
      </w:r>
      <w:r w:rsidR="009917F2" w:rsidRPr="00820875">
        <w:rPr>
          <w:rStyle w:val="Heading2Char"/>
          <w:rFonts w:ascii="Arial" w:hAnsi="Arial" w:cs="Arial"/>
          <w:b w:val="0"/>
          <w:bCs w:val="0"/>
          <w:color w:val="auto"/>
          <w:lang w:val="en-GB"/>
        </w:rPr>
        <w:t xml:space="preserve"> </w:t>
      </w:r>
      <w:r w:rsidR="00C56D05" w:rsidRPr="00820875">
        <w:rPr>
          <w:rStyle w:val="Heading2Char"/>
          <w:rFonts w:ascii="Arial" w:hAnsi="Arial" w:cs="Arial"/>
          <w:b w:val="0"/>
          <w:bCs w:val="0"/>
          <w:color w:val="auto"/>
          <w:lang w:val="en-GB"/>
        </w:rPr>
        <w:t xml:space="preserve"> </w:t>
      </w:r>
    </w:p>
    <w:p w14:paraId="10B8C364" w14:textId="77777777" w:rsidR="003929E1" w:rsidRPr="00572458" w:rsidRDefault="003929E1" w:rsidP="00967997">
      <w:pPr>
        <w:pStyle w:val="Templateheading1"/>
        <w:numPr>
          <w:ilvl w:val="0"/>
          <w:numId w:val="27"/>
        </w:numPr>
        <w:spacing w:before="120"/>
        <w:rPr>
          <w:lang w:val="en-GB"/>
        </w:rPr>
      </w:pPr>
      <w:r w:rsidRPr="00572458">
        <w:rPr>
          <w:lang w:val="en-GB"/>
        </w:rPr>
        <w:t>Data and parameters not monitored</w:t>
      </w:r>
    </w:p>
    <w:tbl>
      <w:tblPr>
        <w:tblW w:w="9805"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25" w:author="Loic Braune" w:date="2025-04-19T01:59:00Z" w16du:dateUtc="2025-04-18T23:59:00Z">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1980"/>
        <w:gridCol w:w="3955"/>
        <w:gridCol w:w="2790"/>
        <w:gridCol w:w="1080"/>
        <w:tblGridChange w:id="26">
          <w:tblGrid>
            <w:gridCol w:w="730"/>
            <w:gridCol w:w="1250"/>
            <w:gridCol w:w="730"/>
            <w:gridCol w:w="3225"/>
            <w:gridCol w:w="1025"/>
            <w:gridCol w:w="1595"/>
            <w:gridCol w:w="170"/>
            <w:gridCol w:w="1080"/>
            <w:gridCol w:w="190"/>
          </w:tblGrid>
        </w:tblGridChange>
      </w:tblGrid>
      <w:tr w:rsidR="00593C5A" w:rsidRPr="00827E39" w14:paraId="04DCEB28" w14:textId="77777777" w:rsidTr="00CD0BB2">
        <w:trPr>
          <w:cantSplit/>
          <w:tblHeader/>
          <w:trPrChange w:id="27" w:author="Loic Braune" w:date="2025-04-19T01:59:00Z" w16du:dateUtc="2025-04-18T23:59:00Z">
            <w:trPr>
              <w:gridBefore w:val="1"/>
              <w:cantSplit/>
              <w:tblHeader/>
            </w:trPr>
          </w:trPrChange>
        </w:trPr>
        <w:tc>
          <w:tcPr>
            <w:tcW w:w="1980" w:type="dxa"/>
            <w:shd w:val="clear" w:color="auto" w:fill="FFFFFF" w:themeFill="background1"/>
            <w:tcPrChange w:id="28" w:author="Loic Braune" w:date="2025-04-19T01:59:00Z" w16du:dateUtc="2025-04-18T23:59:00Z">
              <w:tcPr>
                <w:tcW w:w="1980" w:type="dxa"/>
                <w:gridSpan w:val="2"/>
                <w:shd w:val="clear" w:color="auto" w:fill="FFFFFF" w:themeFill="background1"/>
              </w:tcPr>
            </w:tcPrChange>
          </w:tcPr>
          <w:p w14:paraId="07EE877C" w14:textId="77777777" w:rsidR="00593C5A" w:rsidRPr="00827E39" w:rsidRDefault="00593C5A" w:rsidP="00B82FE8">
            <w:pPr>
              <w:spacing w:beforeLines="20" w:before="48" w:afterLines="20" w:after="48"/>
              <w:rPr>
                <w:rFonts w:cstheme="minorHAnsi"/>
                <w:b/>
                <w:sz w:val="20"/>
                <w:szCs w:val="20"/>
              </w:rPr>
            </w:pPr>
            <w:r w:rsidRPr="00827E39">
              <w:rPr>
                <w:rFonts w:cstheme="minorHAnsi"/>
                <w:b/>
                <w:sz w:val="20"/>
                <w:szCs w:val="20"/>
              </w:rPr>
              <w:t>Parameter</w:t>
            </w:r>
          </w:p>
        </w:tc>
        <w:tc>
          <w:tcPr>
            <w:tcW w:w="3955" w:type="dxa"/>
            <w:shd w:val="clear" w:color="auto" w:fill="FFFFFF" w:themeFill="background1"/>
            <w:tcPrChange w:id="29" w:author="Loic Braune" w:date="2025-04-19T01:59:00Z" w16du:dateUtc="2025-04-18T23:59:00Z">
              <w:tcPr>
                <w:tcW w:w="4250" w:type="dxa"/>
                <w:gridSpan w:val="2"/>
                <w:shd w:val="clear" w:color="auto" w:fill="FFFFFF" w:themeFill="background1"/>
              </w:tcPr>
            </w:tcPrChange>
          </w:tcPr>
          <w:p w14:paraId="64D046EF" w14:textId="77777777" w:rsidR="00593C5A" w:rsidRPr="00827E39" w:rsidRDefault="00593C5A" w:rsidP="00B82FE8">
            <w:pPr>
              <w:spacing w:beforeLines="20" w:before="48" w:afterLines="20" w:after="48"/>
              <w:rPr>
                <w:rFonts w:cstheme="minorHAnsi"/>
                <w:b/>
                <w:sz w:val="20"/>
                <w:szCs w:val="20"/>
              </w:rPr>
            </w:pPr>
            <w:r w:rsidRPr="00827E39">
              <w:rPr>
                <w:rFonts w:cstheme="minorHAnsi"/>
                <w:b/>
                <w:sz w:val="20"/>
                <w:szCs w:val="20"/>
              </w:rPr>
              <w:t>Description</w:t>
            </w:r>
          </w:p>
        </w:tc>
        <w:tc>
          <w:tcPr>
            <w:tcW w:w="2790" w:type="dxa"/>
            <w:shd w:val="clear" w:color="auto" w:fill="FFFFFF" w:themeFill="background1"/>
            <w:tcPrChange w:id="30" w:author="Loic Braune" w:date="2025-04-19T01:59:00Z" w16du:dateUtc="2025-04-18T23:59:00Z">
              <w:tcPr>
                <w:tcW w:w="1595" w:type="dxa"/>
                <w:shd w:val="clear" w:color="auto" w:fill="FFFFFF" w:themeFill="background1"/>
              </w:tcPr>
            </w:tcPrChange>
          </w:tcPr>
          <w:p w14:paraId="253E2315" w14:textId="77777777" w:rsidR="00593C5A" w:rsidRPr="00827E39" w:rsidRDefault="00593C5A" w:rsidP="00B82FE8">
            <w:pPr>
              <w:spacing w:beforeLines="20" w:before="48" w:afterLines="20" w:after="48"/>
              <w:jc w:val="center"/>
              <w:rPr>
                <w:rFonts w:cstheme="minorHAnsi"/>
                <w:b/>
                <w:sz w:val="20"/>
                <w:szCs w:val="20"/>
              </w:rPr>
            </w:pPr>
            <w:r w:rsidRPr="00827E39">
              <w:rPr>
                <w:rFonts w:cstheme="minorHAnsi"/>
                <w:b/>
                <w:sz w:val="20"/>
                <w:szCs w:val="20"/>
              </w:rPr>
              <w:t>Value</w:t>
            </w:r>
          </w:p>
        </w:tc>
        <w:tc>
          <w:tcPr>
            <w:tcW w:w="1080" w:type="dxa"/>
            <w:shd w:val="clear" w:color="auto" w:fill="FFFFFF" w:themeFill="background1"/>
            <w:tcPrChange w:id="31" w:author="Loic Braune" w:date="2025-04-19T01:59:00Z" w16du:dateUtc="2025-04-18T23:59:00Z">
              <w:tcPr>
                <w:tcW w:w="1440" w:type="dxa"/>
                <w:gridSpan w:val="3"/>
                <w:shd w:val="clear" w:color="auto" w:fill="FFFFFF" w:themeFill="background1"/>
              </w:tcPr>
            </w:tcPrChange>
          </w:tcPr>
          <w:p w14:paraId="5BD49174" w14:textId="77777777" w:rsidR="00593C5A" w:rsidRPr="00827E39" w:rsidRDefault="00593C5A" w:rsidP="00B82FE8">
            <w:pPr>
              <w:spacing w:beforeLines="20" w:before="48" w:afterLines="20" w:after="48"/>
              <w:jc w:val="center"/>
              <w:rPr>
                <w:rFonts w:cstheme="minorHAnsi"/>
                <w:b/>
                <w:sz w:val="20"/>
                <w:szCs w:val="20"/>
              </w:rPr>
            </w:pPr>
            <w:r w:rsidRPr="00827E39">
              <w:rPr>
                <w:rFonts w:cstheme="minorHAnsi"/>
                <w:b/>
                <w:sz w:val="20"/>
                <w:szCs w:val="20"/>
              </w:rPr>
              <w:t>Units</w:t>
            </w:r>
          </w:p>
        </w:tc>
      </w:tr>
      <w:tr w:rsidR="006616FF" w:rsidRPr="00827E39" w14:paraId="0BD99842" w14:textId="77777777" w:rsidTr="00CD0BB2">
        <w:trPr>
          <w:cantSplit/>
          <w:trPrChange w:id="32" w:author="Loic Braune" w:date="2025-04-19T01:59:00Z" w16du:dateUtc="2025-04-18T23:59:00Z">
            <w:trPr>
              <w:gridBefore w:val="1"/>
              <w:cantSplit/>
            </w:trPr>
          </w:trPrChange>
        </w:trPr>
        <w:tc>
          <w:tcPr>
            <w:tcW w:w="9805" w:type="dxa"/>
            <w:gridSpan w:val="4"/>
            <w:tcPrChange w:id="33" w:author="Loic Braune" w:date="2025-04-19T01:59:00Z" w16du:dateUtc="2025-04-18T23:59:00Z">
              <w:tcPr>
                <w:tcW w:w="9265" w:type="dxa"/>
                <w:gridSpan w:val="8"/>
              </w:tcPr>
            </w:tcPrChange>
          </w:tcPr>
          <w:p w14:paraId="586DEAE7" w14:textId="68D4C933" w:rsidR="006616FF" w:rsidRPr="00643632" w:rsidRDefault="006616FF" w:rsidP="00643632">
            <w:pPr>
              <w:spacing w:beforeLines="20" w:before="48" w:afterLines="20" w:after="48"/>
              <w:rPr>
                <w:rFonts w:cstheme="minorHAnsi"/>
                <w:b/>
                <w:bCs/>
                <w:sz w:val="20"/>
                <w:szCs w:val="20"/>
              </w:rPr>
            </w:pPr>
            <w:r w:rsidRPr="00643632">
              <w:rPr>
                <w:rFonts w:cstheme="minorHAnsi"/>
                <w:b/>
                <w:bCs/>
                <w:sz w:val="20"/>
                <w:szCs w:val="20"/>
              </w:rPr>
              <w:t>For all options</w:t>
            </w:r>
          </w:p>
        </w:tc>
      </w:tr>
      <w:tr w:rsidR="00593C5A" w:rsidRPr="00827E39" w14:paraId="2087A5F8" w14:textId="77777777" w:rsidTr="00CD0BB2">
        <w:trPr>
          <w:cantSplit/>
          <w:trPrChange w:id="34" w:author="Loic Braune" w:date="2025-04-19T01:59:00Z" w16du:dateUtc="2025-04-18T23:59:00Z">
            <w:trPr>
              <w:gridBefore w:val="1"/>
              <w:cantSplit/>
            </w:trPr>
          </w:trPrChange>
        </w:trPr>
        <w:tc>
          <w:tcPr>
            <w:tcW w:w="1980" w:type="dxa"/>
            <w:tcPrChange w:id="35" w:author="Loic Braune" w:date="2025-04-19T01:59:00Z" w16du:dateUtc="2025-04-18T23:59:00Z">
              <w:tcPr>
                <w:tcW w:w="1980" w:type="dxa"/>
                <w:gridSpan w:val="2"/>
              </w:tcPr>
            </w:tcPrChange>
          </w:tcPr>
          <w:p w14:paraId="2F07F662" w14:textId="2B8F88CC" w:rsidR="00593C5A" w:rsidRPr="00643632" w:rsidRDefault="00C837FE" w:rsidP="00B82FE8">
            <w:pPr>
              <w:spacing w:beforeLines="20" w:before="48" w:afterLines="20" w:after="48"/>
              <w:rPr>
                <w:rFonts w:cstheme="minorHAnsi"/>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NRB</m:t>
                    </m:r>
                  </m:sub>
                </m:sSub>
              </m:oMath>
            </m:oMathPara>
          </w:p>
        </w:tc>
        <w:tc>
          <w:tcPr>
            <w:tcW w:w="3955" w:type="dxa"/>
            <w:tcPrChange w:id="36" w:author="Loic Braune" w:date="2025-04-19T01:59:00Z" w16du:dateUtc="2025-04-18T23:59:00Z">
              <w:tcPr>
                <w:tcW w:w="4250" w:type="dxa"/>
                <w:gridSpan w:val="2"/>
              </w:tcPr>
            </w:tcPrChange>
          </w:tcPr>
          <w:p w14:paraId="2986CA1A" w14:textId="05A086D3" w:rsidR="00593C5A" w:rsidRDefault="001B551F" w:rsidP="00B82FE8">
            <w:pPr>
              <w:spacing w:beforeLines="20" w:before="48" w:afterLines="20" w:after="48"/>
              <w:rPr>
                <w:rFonts w:cstheme="minorHAnsi"/>
                <w:sz w:val="20"/>
                <w:szCs w:val="20"/>
              </w:rPr>
            </w:pPr>
            <w:r>
              <w:rPr>
                <w:rFonts w:cstheme="minorHAnsi"/>
                <w:sz w:val="20"/>
                <w:szCs w:val="20"/>
              </w:rPr>
              <w:t>Default value for f</w:t>
            </w:r>
            <w:r w:rsidR="00593C5A" w:rsidRPr="00827E39">
              <w:rPr>
                <w:rFonts w:cstheme="minorHAnsi"/>
                <w:sz w:val="20"/>
                <w:szCs w:val="20"/>
              </w:rPr>
              <w:t>raction of non-renewable biomass</w:t>
            </w:r>
            <w:r>
              <w:rPr>
                <w:rFonts w:cstheme="minorHAnsi"/>
                <w:sz w:val="20"/>
                <w:szCs w:val="20"/>
              </w:rPr>
              <w:t xml:space="preserve">. </w:t>
            </w:r>
          </w:p>
          <w:p w14:paraId="3F52CCA4" w14:textId="77777777" w:rsidR="001B551F" w:rsidRDefault="001B551F" w:rsidP="00B82FE8">
            <w:pPr>
              <w:spacing w:beforeLines="20" w:before="48" w:afterLines="20" w:after="48"/>
              <w:rPr>
                <w:rFonts w:cstheme="minorHAnsi"/>
                <w:sz w:val="20"/>
                <w:szCs w:val="20"/>
              </w:rPr>
            </w:pPr>
          </w:p>
          <w:p w14:paraId="5F83E664" w14:textId="0EF42458" w:rsidR="001B551F" w:rsidRPr="00827E39" w:rsidRDefault="001B551F" w:rsidP="00B82FE8">
            <w:pPr>
              <w:spacing w:beforeLines="20" w:before="48" w:afterLines="20" w:after="48"/>
              <w:rPr>
                <w:rFonts w:cstheme="minorHAnsi"/>
                <w:sz w:val="20"/>
                <w:szCs w:val="20"/>
              </w:rPr>
            </w:pPr>
            <w:r>
              <w:rPr>
                <w:rFonts w:cstheme="minorHAnsi"/>
                <w:sz w:val="20"/>
                <w:szCs w:val="20"/>
              </w:rPr>
              <w:t xml:space="preserve">If the activity proponent wishes </w:t>
            </w:r>
            <w:r w:rsidR="00A4339E">
              <w:rPr>
                <w:rFonts w:cstheme="minorHAnsi"/>
                <w:sz w:val="20"/>
                <w:szCs w:val="20"/>
              </w:rPr>
              <w:t xml:space="preserve">to substitute the default value </w:t>
            </w:r>
            <w:r w:rsidR="00C4167E">
              <w:rPr>
                <w:rFonts w:cstheme="minorHAnsi"/>
                <w:sz w:val="20"/>
                <w:szCs w:val="20"/>
              </w:rPr>
              <w:t>in favour of</w:t>
            </w:r>
            <w:r w:rsidR="00A4339E">
              <w:rPr>
                <w:rFonts w:cstheme="minorHAnsi"/>
                <w:sz w:val="20"/>
                <w:szCs w:val="20"/>
              </w:rPr>
              <w:t xml:space="preserve"> one calculated directly, </w:t>
            </w:r>
            <w:r w:rsidR="00947AFC">
              <w:rPr>
                <w:rFonts w:cstheme="minorHAnsi"/>
                <w:sz w:val="20"/>
                <w:szCs w:val="20"/>
              </w:rPr>
              <w:t xml:space="preserve">see </w:t>
            </w:r>
            <w:r w:rsidR="005B294D">
              <w:rPr>
                <w:rFonts w:cstheme="minorHAnsi"/>
                <w:sz w:val="20"/>
                <w:szCs w:val="20"/>
              </w:rPr>
              <w:t xml:space="preserve">parameter </w:t>
            </w:r>
            <w:proofErr w:type="spellStart"/>
            <w:r w:rsidR="005B294D">
              <w:rPr>
                <w:rFonts w:cstheme="minorHAnsi"/>
                <w:sz w:val="20"/>
                <w:szCs w:val="20"/>
              </w:rPr>
              <w:t>fNRB</w:t>
            </w:r>
            <w:proofErr w:type="spellEnd"/>
            <w:r w:rsidR="005B294D">
              <w:rPr>
                <w:rFonts w:cstheme="minorHAnsi"/>
                <w:sz w:val="20"/>
                <w:szCs w:val="20"/>
              </w:rPr>
              <w:t xml:space="preserve"> in </w:t>
            </w:r>
            <w:r w:rsidR="0071207F">
              <w:rPr>
                <w:rFonts w:cstheme="minorHAnsi"/>
                <w:sz w:val="20"/>
                <w:szCs w:val="20"/>
              </w:rPr>
              <w:t xml:space="preserve">section 11.1 Monitored Parameters. </w:t>
            </w:r>
          </w:p>
        </w:tc>
        <w:tc>
          <w:tcPr>
            <w:tcW w:w="2790" w:type="dxa"/>
            <w:tcPrChange w:id="37" w:author="Loic Braune" w:date="2025-04-19T01:59:00Z" w16du:dateUtc="2025-04-18T23:59:00Z">
              <w:tcPr>
                <w:tcW w:w="1595" w:type="dxa"/>
              </w:tcPr>
            </w:tcPrChange>
          </w:tcPr>
          <w:p w14:paraId="622A6D88" w14:textId="7A610106" w:rsidR="0058553A" w:rsidRPr="00827E39" w:rsidRDefault="00396AFD" w:rsidP="001B551F">
            <w:pPr>
              <w:spacing w:beforeLines="20" w:before="48" w:afterLines="20" w:after="48"/>
              <w:jc w:val="center"/>
              <w:rPr>
                <w:rFonts w:cstheme="minorHAnsi"/>
                <w:sz w:val="20"/>
                <w:szCs w:val="20"/>
              </w:rPr>
            </w:pPr>
            <w:r>
              <w:rPr>
                <w:rFonts w:cstheme="minorHAnsi"/>
                <w:sz w:val="20"/>
                <w:szCs w:val="20"/>
              </w:rPr>
              <w:t>30</w:t>
            </w:r>
            <w:r w:rsidR="004C21C9">
              <w:rPr>
                <w:rStyle w:val="FootnoteReference"/>
              </w:rPr>
              <w:footnoteReference w:id="7"/>
            </w:r>
          </w:p>
        </w:tc>
        <w:tc>
          <w:tcPr>
            <w:tcW w:w="1080" w:type="dxa"/>
            <w:tcPrChange w:id="38" w:author="Loic Braune" w:date="2025-04-19T01:59:00Z" w16du:dateUtc="2025-04-18T23:59:00Z">
              <w:tcPr>
                <w:tcW w:w="1440" w:type="dxa"/>
                <w:gridSpan w:val="3"/>
              </w:tcPr>
            </w:tcPrChange>
          </w:tcPr>
          <w:p w14:paraId="10B8E721" w14:textId="77777777" w:rsidR="00593C5A" w:rsidRPr="00827E39" w:rsidRDefault="00593C5A" w:rsidP="00B82FE8">
            <w:pPr>
              <w:spacing w:beforeLines="20" w:before="48" w:afterLines="20" w:after="48"/>
              <w:jc w:val="center"/>
              <w:rPr>
                <w:rFonts w:cstheme="minorHAnsi"/>
                <w:sz w:val="20"/>
                <w:szCs w:val="20"/>
              </w:rPr>
            </w:pPr>
            <w:r w:rsidRPr="00827E39">
              <w:rPr>
                <w:rFonts w:cstheme="minorHAnsi"/>
                <w:sz w:val="20"/>
                <w:szCs w:val="20"/>
              </w:rPr>
              <w:t>%</w:t>
            </w:r>
          </w:p>
        </w:tc>
      </w:tr>
      <w:tr w:rsidR="00593C5A" w:rsidRPr="00827E39" w14:paraId="5C874032" w14:textId="77777777" w:rsidTr="00CD0BB2">
        <w:trPr>
          <w:cantSplit/>
          <w:trPrChange w:id="39" w:author="Loic Braune" w:date="2025-04-19T01:59:00Z" w16du:dateUtc="2025-04-18T23:59:00Z">
            <w:trPr>
              <w:gridBefore w:val="1"/>
              <w:cantSplit/>
            </w:trPr>
          </w:trPrChange>
        </w:trPr>
        <w:tc>
          <w:tcPr>
            <w:tcW w:w="1980" w:type="dxa"/>
            <w:tcPrChange w:id="40" w:author="Loic Braune" w:date="2025-04-19T01:59:00Z" w16du:dateUtc="2025-04-18T23:59:00Z">
              <w:tcPr>
                <w:tcW w:w="1980" w:type="dxa"/>
                <w:gridSpan w:val="2"/>
              </w:tcPr>
            </w:tcPrChange>
          </w:tcPr>
          <w:p w14:paraId="0EF6F1CA" w14:textId="529C492B" w:rsidR="00593C5A" w:rsidRPr="00643632" w:rsidRDefault="00C837FE" w:rsidP="00B82FE8">
            <w:pPr>
              <w:spacing w:beforeLines="20" w:before="48" w:afterLines="20" w:after="48"/>
              <w:rPr>
                <w:rFonts w:eastAsia="Arial" w:cs="Arial"/>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NCV</m:t>
                    </m:r>
                  </m:e>
                  <m:sub>
                    <m:r>
                      <w:rPr>
                        <w:rFonts w:ascii="Cambria Math" w:hAnsi="Cambria Math"/>
                        <w:sz w:val="20"/>
                        <w:szCs w:val="20"/>
                      </w:rPr>
                      <m:t>biomass</m:t>
                    </m:r>
                  </m:sub>
                </m:sSub>
              </m:oMath>
            </m:oMathPara>
          </w:p>
        </w:tc>
        <w:tc>
          <w:tcPr>
            <w:tcW w:w="3955" w:type="dxa"/>
            <w:tcPrChange w:id="41" w:author="Loic Braune" w:date="2025-04-19T01:59:00Z" w16du:dateUtc="2025-04-18T23:59:00Z">
              <w:tcPr>
                <w:tcW w:w="4250" w:type="dxa"/>
                <w:gridSpan w:val="2"/>
              </w:tcPr>
            </w:tcPrChange>
          </w:tcPr>
          <w:p w14:paraId="32A68BEE" w14:textId="77777777" w:rsidR="00593C5A" w:rsidRPr="00827E39" w:rsidRDefault="00593C5A" w:rsidP="00B82FE8">
            <w:pPr>
              <w:spacing w:beforeLines="20" w:before="48" w:afterLines="20" w:after="48"/>
              <w:rPr>
                <w:rFonts w:cstheme="minorHAnsi"/>
                <w:sz w:val="20"/>
                <w:szCs w:val="20"/>
              </w:rPr>
            </w:pPr>
            <w:r w:rsidRPr="00827E39">
              <w:rPr>
                <w:rFonts w:cstheme="minorHAnsi"/>
                <w:sz w:val="20"/>
                <w:szCs w:val="20"/>
              </w:rPr>
              <w:t>Net calorific value of non-renewable woody biomass that is substituted</w:t>
            </w:r>
          </w:p>
        </w:tc>
        <w:tc>
          <w:tcPr>
            <w:tcW w:w="2790" w:type="dxa"/>
            <w:tcPrChange w:id="42" w:author="Loic Braune" w:date="2025-04-19T01:59:00Z" w16du:dateUtc="2025-04-18T23:59:00Z">
              <w:tcPr>
                <w:tcW w:w="1595" w:type="dxa"/>
              </w:tcPr>
            </w:tcPrChange>
          </w:tcPr>
          <w:p w14:paraId="3A52F01E" w14:textId="7671421B" w:rsidR="00593C5A" w:rsidRPr="00827E39" w:rsidRDefault="00593C5A" w:rsidP="00B82FE8">
            <w:pPr>
              <w:spacing w:beforeLines="20" w:before="48" w:afterLines="20" w:after="48"/>
              <w:jc w:val="center"/>
              <w:rPr>
                <w:rFonts w:cstheme="minorHAnsi"/>
                <w:sz w:val="20"/>
                <w:szCs w:val="20"/>
              </w:rPr>
            </w:pPr>
            <w:r w:rsidRPr="00827E39">
              <w:rPr>
                <w:rFonts w:cstheme="minorHAnsi"/>
                <w:sz w:val="20"/>
                <w:szCs w:val="20"/>
              </w:rPr>
              <w:t xml:space="preserve">For </w:t>
            </w:r>
            <w:r w:rsidR="00F43531">
              <w:rPr>
                <w:rFonts w:cstheme="minorHAnsi"/>
                <w:sz w:val="20"/>
                <w:szCs w:val="20"/>
              </w:rPr>
              <w:t>firewood</w:t>
            </w:r>
            <w:r w:rsidRPr="00827E39">
              <w:rPr>
                <w:rFonts w:cstheme="minorHAnsi"/>
                <w:sz w:val="20"/>
                <w:szCs w:val="20"/>
              </w:rPr>
              <w:t xml:space="preserve">: 0.0156 </w:t>
            </w:r>
          </w:p>
          <w:p w14:paraId="1AD293C1" w14:textId="392879BF" w:rsidR="00593C5A" w:rsidRPr="00827E39" w:rsidRDefault="00593C5A" w:rsidP="00B82FE8">
            <w:pPr>
              <w:spacing w:beforeLines="20" w:before="48" w:afterLines="20" w:after="48"/>
              <w:jc w:val="center"/>
              <w:rPr>
                <w:rFonts w:cstheme="minorHAnsi"/>
                <w:sz w:val="20"/>
                <w:szCs w:val="20"/>
              </w:rPr>
            </w:pPr>
            <w:r w:rsidRPr="00827E39">
              <w:rPr>
                <w:rFonts w:cstheme="minorHAnsi"/>
                <w:sz w:val="20"/>
                <w:szCs w:val="20"/>
              </w:rPr>
              <w:t xml:space="preserve">For charcoal: </w:t>
            </w:r>
            <w:r w:rsidRPr="00827E39">
              <w:rPr>
                <w:rFonts w:cstheme="minorHAnsi"/>
                <w:sz w:val="20"/>
                <w:szCs w:val="20"/>
              </w:rPr>
              <w:br/>
              <w:t xml:space="preserve">0.029 </w:t>
            </w:r>
            <w:r w:rsidR="00F97E07">
              <w:rPr>
                <w:rStyle w:val="FootnoteReference"/>
                <w:rFonts w:cstheme="minorHAnsi"/>
                <w:sz w:val="20"/>
                <w:szCs w:val="20"/>
              </w:rPr>
              <w:footnoteReference w:id="8"/>
            </w:r>
          </w:p>
        </w:tc>
        <w:tc>
          <w:tcPr>
            <w:tcW w:w="1080" w:type="dxa"/>
            <w:tcPrChange w:id="43" w:author="Loic Braune" w:date="2025-04-19T01:59:00Z" w16du:dateUtc="2025-04-18T23:59:00Z">
              <w:tcPr>
                <w:tcW w:w="1440" w:type="dxa"/>
                <w:gridSpan w:val="3"/>
              </w:tcPr>
            </w:tcPrChange>
          </w:tcPr>
          <w:p w14:paraId="1B7B1953" w14:textId="77777777" w:rsidR="00593C5A" w:rsidRPr="00827E39" w:rsidRDefault="00593C5A" w:rsidP="00B82FE8">
            <w:pPr>
              <w:spacing w:beforeLines="20" w:before="48" w:afterLines="20" w:after="48"/>
              <w:jc w:val="center"/>
              <w:rPr>
                <w:rFonts w:cstheme="minorHAnsi"/>
                <w:sz w:val="20"/>
                <w:szCs w:val="20"/>
              </w:rPr>
            </w:pPr>
            <w:r w:rsidRPr="00827E39">
              <w:rPr>
                <w:rFonts w:cstheme="minorHAnsi"/>
                <w:sz w:val="20"/>
                <w:szCs w:val="20"/>
              </w:rPr>
              <w:t>TJ/tonne</w:t>
            </w:r>
          </w:p>
        </w:tc>
      </w:tr>
      <w:tr w:rsidR="00593C5A" w:rsidRPr="00827E39" w14:paraId="42E8039B" w14:textId="77777777" w:rsidTr="00CD0BB2">
        <w:trPr>
          <w:cantSplit/>
          <w:trHeight w:val="193"/>
          <w:trPrChange w:id="44" w:author="Loic Braune" w:date="2025-04-19T01:59:00Z" w16du:dateUtc="2025-04-18T23:59:00Z">
            <w:trPr>
              <w:gridBefore w:val="1"/>
              <w:cantSplit/>
              <w:trHeight w:val="193"/>
            </w:trPr>
          </w:trPrChange>
        </w:trPr>
        <w:tc>
          <w:tcPr>
            <w:tcW w:w="1980" w:type="dxa"/>
            <w:tcPrChange w:id="45" w:author="Loic Braune" w:date="2025-04-19T01:59:00Z" w16du:dateUtc="2025-04-18T23:59:00Z">
              <w:tcPr>
                <w:tcW w:w="1980" w:type="dxa"/>
                <w:gridSpan w:val="2"/>
              </w:tcPr>
            </w:tcPrChange>
          </w:tcPr>
          <w:p w14:paraId="4BB69D19" w14:textId="3754577F" w:rsidR="00593C5A" w:rsidRPr="00643632" w:rsidRDefault="00C837FE" w:rsidP="00B82FE8">
            <w:pPr>
              <w:spacing w:beforeLines="20" w:before="48" w:afterLines="20" w:after="48"/>
              <w:ind w:left="-567"/>
              <w:rPr>
                <w:rFonts w:ascii="Cambria Math" w:eastAsia="Calibri" w:hAnsi="Cambria Math" w:cs="Arial"/>
                <w:sz w:val="20"/>
                <w:szCs w:val="20"/>
                <w:vertAlign w:val="subscript"/>
              </w:rPr>
            </w:pPr>
            <m:oMathPara>
              <m:oMathParaPr>
                <m:jc m:val="left"/>
              </m:oMathParaPr>
              <m:oMath>
                <m:sSub>
                  <m:sSubPr>
                    <m:ctrlPr>
                      <w:rPr>
                        <w:rFonts w:ascii="Cambria Math" w:hAnsi="Cambria Math"/>
                        <w:i/>
                        <w:sz w:val="20"/>
                        <w:szCs w:val="20"/>
                      </w:rPr>
                    </m:ctrlPr>
                  </m:sSubPr>
                  <m:e>
                    <m:r>
                      <w:rPr>
                        <w:rFonts w:ascii="Cambria Math" w:hAnsi="Cambria Math"/>
                        <w:sz w:val="20"/>
                        <w:szCs w:val="20"/>
                      </w:rPr>
                      <m:t>EF</m:t>
                    </m:r>
                  </m:e>
                  <m:sub>
                    <m:r>
                      <w:rPr>
                        <w:rFonts w:ascii="Cambria Math" w:hAnsi="Cambria Math"/>
                        <w:sz w:val="20"/>
                        <w:szCs w:val="20"/>
                      </w:rPr>
                      <m:t>CO</m:t>
                    </m:r>
                    <m:r>
                      <w:rPr>
                        <w:rFonts w:ascii="Cambria Math" w:hAnsi="Cambria Math"/>
                        <w:sz w:val="20"/>
                        <w:szCs w:val="20"/>
                      </w:rPr>
                      <m:t>2</m:t>
                    </m:r>
                  </m:sub>
                </m:sSub>
              </m:oMath>
            </m:oMathPara>
          </w:p>
        </w:tc>
        <w:tc>
          <w:tcPr>
            <w:tcW w:w="3955" w:type="dxa"/>
            <w:tcPrChange w:id="46" w:author="Loic Braune" w:date="2025-04-19T01:59:00Z" w16du:dateUtc="2025-04-18T23:59:00Z">
              <w:tcPr>
                <w:tcW w:w="4250" w:type="dxa"/>
                <w:gridSpan w:val="2"/>
              </w:tcPr>
            </w:tcPrChange>
          </w:tcPr>
          <w:p w14:paraId="37B5A73E" w14:textId="21D5BD67" w:rsidR="00593C5A" w:rsidRPr="00827E39" w:rsidRDefault="000C30E1" w:rsidP="00B82FE8">
            <w:pPr>
              <w:spacing w:beforeLines="20" w:before="48" w:afterLines="20" w:after="48"/>
              <w:rPr>
                <w:rFonts w:cstheme="minorHAnsi"/>
                <w:sz w:val="20"/>
                <w:szCs w:val="20"/>
              </w:rPr>
            </w:pPr>
            <w:r>
              <w:rPr>
                <w:rFonts w:cstheme="minorHAnsi"/>
                <w:sz w:val="20"/>
                <w:szCs w:val="20"/>
              </w:rPr>
              <w:t xml:space="preserve">CO2 </w:t>
            </w:r>
            <w:r w:rsidR="00593C5A" w:rsidRPr="00827E39">
              <w:rPr>
                <w:rFonts w:cstheme="minorHAnsi"/>
                <w:sz w:val="20"/>
                <w:szCs w:val="20"/>
              </w:rPr>
              <w:t xml:space="preserve">Emission factor for </w:t>
            </w:r>
            <w:r>
              <w:rPr>
                <w:rFonts w:cstheme="minorHAnsi"/>
                <w:sz w:val="20"/>
                <w:szCs w:val="20"/>
              </w:rPr>
              <w:t xml:space="preserve">firewood </w:t>
            </w:r>
            <w:r w:rsidR="00F43531">
              <w:rPr>
                <w:rFonts w:cstheme="minorHAnsi"/>
                <w:sz w:val="20"/>
                <w:szCs w:val="20"/>
              </w:rPr>
              <w:t>or charcoal</w:t>
            </w:r>
          </w:p>
        </w:tc>
        <w:tc>
          <w:tcPr>
            <w:tcW w:w="2790" w:type="dxa"/>
            <w:tcPrChange w:id="47" w:author="Loic Braune" w:date="2025-04-19T01:59:00Z" w16du:dateUtc="2025-04-18T23:59:00Z">
              <w:tcPr>
                <w:tcW w:w="1595" w:type="dxa"/>
              </w:tcPr>
            </w:tcPrChange>
          </w:tcPr>
          <w:p w14:paraId="549833F6" w14:textId="694C7CCB" w:rsidR="00593C5A" w:rsidRDefault="00F43531" w:rsidP="00B82FE8">
            <w:pPr>
              <w:spacing w:beforeLines="20" w:before="48" w:afterLines="20" w:after="48"/>
              <w:jc w:val="center"/>
              <w:rPr>
                <w:rFonts w:cstheme="minorHAnsi"/>
                <w:sz w:val="20"/>
                <w:szCs w:val="20"/>
              </w:rPr>
            </w:pPr>
            <w:r>
              <w:rPr>
                <w:rFonts w:cstheme="minorHAnsi"/>
                <w:sz w:val="20"/>
                <w:szCs w:val="20"/>
              </w:rPr>
              <w:t xml:space="preserve">Firewood: </w:t>
            </w:r>
            <w:r w:rsidR="00593C5A" w:rsidRPr="00827E39">
              <w:rPr>
                <w:rFonts w:cstheme="minorHAnsi"/>
                <w:sz w:val="20"/>
                <w:szCs w:val="20"/>
              </w:rPr>
              <w:t>112</w:t>
            </w:r>
          </w:p>
          <w:p w14:paraId="4EDDC339" w14:textId="26515801" w:rsidR="00F43531" w:rsidRPr="00827E39" w:rsidRDefault="00F43531" w:rsidP="00B82FE8">
            <w:pPr>
              <w:spacing w:beforeLines="20" w:before="48" w:afterLines="20" w:after="48"/>
              <w:jc w:val="center"/>
              <w:rPr>
                <w:rFonts w:cstheme="minorHAnsi"/>
                <w:sz w:val="20"/>
                <w:szCs w:val="20"/>
              </w:rPr>
            </w:pPr>
            <w:r>
              <w:rPr>
                <w:rFonts w:asciiTheme="majorHAnsi" w:eastAsiaTheme="minorEastAsia" w:hAnsiTheme="majorHAnsi" w:cstheme="majorHAnsi"/>
                <w:sz w:val="21"/>
                <w:szCs w:val="21"/>
              </w:rPr>
              <w:t>Charcoal: 165</w:t>
            </w:r>
            <w:r>
              <w:rPr>
                <w:rStyle w:val="FootnoteReference"/>
                <w:rFonts w:cstheme="minorHAnsi"/>
                <w:sz w:val="20"/>
                <w:szCs w:val="20"/>
              </w:rPr>
              <w:footnoteReference w:id="9"/>
            </w:r>
          </w:p>
        </w:tc>
        <w:tc>
          <w:tcPr>
            <w:tcW w:w="1080" w:type="dxa"/>
            <w:tcPrChange w:id="48" w:author="Loic Braune" w:date="2025-04-19T01:59:00Z" w16du:dateUtc="2025-04-18T23:59:00Z">
              <w:tcPr>
                <w:tcW w:w="1440" w:type="dxa"/>
                <w:gridSpan w:val="3"/>
              </w:tcPr>
            </w:tcPrChange>
          </w:tcPr>
          <w:p w14:paraId="2C974969" w14:textId="77777777" w:rsidR="00593C5A" w:rsidRPr="00827E39" w:rsidRDefault="00593C5A" w:rsidP="00B82FE8">
            <w:pPr>
              <w:spacing w:beforeLines="20" w:before="48" w:afterLines="20" w:after="48"/>
              <w:jc w:val="center"/>
              <w:rPr>
                <w:rFonts w:cstheme="minorHAnsi"/>
                <w:sz w:val="20"/>
                <w:szCs w:val="20"/>
              </w:rPr>
            </w:pPr>
            <w:r w:rsidRPr="00827E39">
              <w:rPr>
                <w:rFonts w:cstheme="minorHAnsi"/>
                <w:sz w:val="20"/>
                <w:szCs w:val="20"/>
              </w:rPr>
              <w:t>t CO</w:t>
            </w:r>
            <w:r w:rsidRPr="00827E39">
              <w:rPr>
                <w:rFonts w:cstheme="minorHAnsi"/>
                <w:sz w:val="20"/>
                <w:szCs w:val="20"/>
                <w:vertAlign w:val="subscript"/>
              </w:rPr>
              <w:t>2</w:t>
            </w:r>
            <w:r w:rsidRPr="00827E39">
              <w:rPr>
                <w:rFonts w:cstheme="minorHAnsi"/>
                <w:sz w:val="20"/>
                <w:szCs w:val="20"/>
              </w:rPr>
              <w:t>/TJ</w:t>
            </w:r>
          </w:p>
        </w:tc>
      </w:tr>
      <w:tr w:rsidR="000C30E1" w:rsidRPr="00827E39" w14:paraId="6EA95021" w14:textId="77777777" w:rsidTr="00CD0BB2">
        <w:trPr>
          <w:cantSplit/>
          <w:trHeight w:val="193"/>
          <w:trPrChange w:id="49" w:author="Loic Braune" w:date="2025-04-19T01:59:00Z" w16du:dateUtc="2025-04-18T23:59:00Z">
            <w:trPr>
              <w:gridBefore w:val="1"/>
              <w:cantSplit/>
              <w:trHeight w:val="193"/>
            </w:trPr>
          </w:trPrChange>
        </w:trPr>
        <w:tc>
          <w:tcPr>
            <w:tcW w:w="1980" w:type="dxa"/>
            <w:tcPrChange w:id="50" w:author="Loic Braune" w:date="2025-04-19T01:59:00Z" w16du:dateUtc="2025-04-18T23:59:00Z">
              <w:tcPr>
                <w:tcW w:w="1980" w:type="dxa"/>
                <w:gridSpan w:val="2"/>
              </w:tcPr>
            </w:tcPrChange>
          </w:tcPr>
          <w:p w14:paraId="5E66A060" w14:textId="1226AAE5" w:rsidR="000C30E1" w:rsidRPr="000C30E1" w:rsidRDefault="00C837FE" w:rsidP="000C30E1">
            <w:pPr>
              <w:spacing w:beforeLines="20" w:before="48" w:afterLines="20" w:after="48"/>
              <w:ind w:left="-567"/>
              <w:rPr>
                <w:rFonts w:ascii="Arial" w:eastAsia="Arial" w:hAnsi="Arial" w:cs="Arial"/>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EF</m:t>
                    </m:r>
                  </m:e>
                  <m:sub>
                    <m:r>
                      <w:rPr>
                        <w:rFonts w:ascii="Cambria Math" w:hAnsi="Cambria Math"/>
                        <w:sz w:val="20"/>
                        <w:szCs w:val="20"/>
                      </w:rPr>
                      <m:t>Non</m:t>
                    </m:r>
                    <m:r>
                      <w:rPr>
                        <w:rFonts w:ascii="Cambria Math" w:hAnsi="Cambria Math"/>
                        <w:sz w:val="20"/>
                        <w:szCs w:val="20"/>
                      </w:rPr>
                      <m:t>-</m:t>
                    </m:r>
                    <m:r>
                      <w:rPr>
                        <w:rFonts w:ascii="Cambria Math" w:hAnsi="Cambria Math"/>
                        <w:sz w:val="20"/>
                        <w:szCs w:val="20"/>
                      </w:rPr>
                      <m:t>CO</m:t>
                    </m:r>
                    <m:r>
                      <w:rPr>
                        <w:rFonts w:ascii="Cambria Math" w:hAnsi="Cambria Math"/>
                        <w:sz w:val="20"/>
                        <w:szCs w:val="20"/>
                      </w:rPr>
                      <m:t>2</m:t>
                    </m:r>
                  </m:sub>
                </m:sSub>
              </m:oMath>
            </m:oMathPara>
          </w:p>
        </w:tc>
        <w:tc>
          <w:tcPr>
            <w:tcW w:w="3955" w:type="dxa"/>
            <w:tcPrChange w:id="51" w:author="Loic Braune" w:date="2025-04-19T01:59:00Z" w16du:dateUtc="2025-04-18T23:59:00Z">
              <w:tcPr>
                <w:tcW w:w="4250" w:type="dxa"/>
                <w:gridSpan w:val="2"/>
              </w:tcPr>
            </w:tcPrChange>
          </w:tcPr>
          <w:p w14:paraId="22235B98" w14:textId="6472CE82" w:rsidR="000C30E1" w:rsidRPr="00827E39" w:rsidRDefault="000C30E1" w:rsidP="000C30E1">
            <w:pPr>
              <w:spacing w:beforeLines="20" w:before="48" w:afterLines="20" w:after="48"/>
              <w:rPr>
                <w:rFonts w:cstheme="minorHAnsi"/>
                <w:sz w:val="20"/>
                <w:szCs w:val="20"/>
              </w:rPr>
            </w:pPr>
            <w:r>
              <w:rPr>
                <w:rFonts w:cstheme="minorHAnsi"/>
                <w:sz w:val="20"/>
                <w:szCs w:val="20"/>
              </w:rPr>
              <w:t xml:space="preserve">Non-CO2 </w:t>
            </w:r>
            <w:r w:rsidRPr="00827E39">
              <w:rPr>
                <w:rFonts w:cstheme="minorHAnsi"/>
                <w:sz w:val="20"/>
                <w:szCs w:val="20"/>
              </w:rPr>
              <w:t xml:space="preserve">Emission factor for </w:t>
            </w:r>
            <w:r>
              <w:rPr>
                <w:rFonts w:cstheme="minorHAnsi"/>
                <w:sz w:val="20"/>
                <w:szCs w:val="20"/>
              </w:rPr>
              <w:t xml:space="preserve">firewood </w:t>
            </w:r>
            <w:r w:rsidR="00F43531">
              <w:rPr>
                <w:rFonts w:cstheme="minorHAnsi"/>
                <w:sz w:val="20"/>
                <w:szCs w:val="20"/>
              </w:rPr>
              <w:t>or charcoal</w:t>
            </w:r>
          </w:p>
        </w:tc>
        <w:tc>
          <w:tcPr>
            <w:tcW w:w="2790" w:type="dxa"/>
            <w:tcPrChange w:id="52" w:author="Loic Braune" w:date="2025-04-19T01:59:00Z" w16du:dateUtc="2025-04-18T23:59:00Z">
              <w:tcPr>
                <w:tcW w:w="1595" w:type="dxa"/>
              </w:tcPr>
            </w:tcPrChange>
          </w:tcPr>
          <w:p w14:paraId="172C8A30" w14:textId="4BE52793" w:rsidR="000C30E1" w:rsidRDefault="00F43531" w:rsidP="000C30E1">
            <w:pPr>
              <w:spacing w:beforeLines="20" w:before="48" w:afterLines="20" w:after="48"/>
              <w:jc w:val="center"/>
              <w:rPr>
                <w:rFonts w:cstheme="minorHAnsi"/>
                <w:sz w:val="20"/>
                <w:szCs w:val="20"/>
              </w:rPr>
            </w:pPr>
            <w:r>
              <w:rPr>
                <w:rFonts w:cstheme="minorHAnsi"/>
                <w:sz w:val="20"/>
                <w:szCs w:val="20"/>
              </w:rPr>
              <w:t xml:space="preserve">Firewood: </w:t>
            </w:r>
            <w:r w:rsidR="000C30E1">
              <w:rPr>
                <w:rFonts w:cstheme="minorHAnsi"/>
                <w:sz w:val="20"/>
                <w:szCs w:val="20"/>
              </w:rPr>
              <w:t>9.46</w:t>
            </w:r>
          </w:p>
          <w:p w14:paraId="417D8C18" w14:textId="22090BBC" w:rsidR="00F43531" w:rsidRPr="00827E39" w:rsidRDefault="00F43531" w:rsidP="000C30E1">
            <w:pPr>
              <w:spacing w:beforeLines="20" w:before="48" w:afterLines="20" w:after="48"/>
              <w:jc w:val="center"/>
              <w:rPr>
                <w:rFonts w:cstheme="minorHAnsi"/>
                <w:sz w:val="20"/>
                <w:szCs w:val="20"/>
              </w:rPr>
            </w:pPr>
            <w:r>
              <w:rPr>
                <w:rFonts w:eastAsiaTheme="minorEastAsia" w:cstheme="minorHAnsi"/>
                <w:sz w:val="21"/>
                <w:szCs w:val="21"/>
              </w:rPr>
              <w:t xml:space="preserve">Charcoal </w:t>
            </w:r>
            <w:r w:rsidRPr="00EA078E">
              <w:rPr>
                <w:rFonts w:eastAsiaTheme="minorEastAsia" w:cstheme="minorHAnsi"/>
                <w:sz w:val="21"/>
                <w:szCs w:val="21"/>
              </w:rPr>
              <w:t>44.3</w:t>
            </w:r>
            <w:r>
              <w:rPr>
                <w:rStyle w:val="FootnoteReference"/>
                <w:rFonts w:cstheme="minorHAnsi"/>
                <w:sz w:val="20"/>
                <w:szCs w:val="20"/>
              </w:rPr>
              <w:footnoteReference w:id="10"/>
            </w:r>
          </w:p>
        </w:tc>
        <w:tc>
          <w:tcPr>
            <w:tcW w:w="1080" w:type="dxa"/>
            <w:tcPrChange w:id="53" w:author="Loic Braune" w:date="2025-04-19T01:59:00Z" w16du:dateUtc="2025-04-18T23:59:00Z">
              <w:tcPr>
                <w:tcW w:w="1440" w:type="dxa"/>
                <w:gridSpan w:val="3"/>
              </w:tcPr>
            </w:tcPrChange>
          </w:tcPr>
          <w:p w14:paraId="08743F34" w14:textId="16BBFCF3" w:rsidR="000C30E1" w:rsidRPr="00827E39" w:rsidRDefault="000C30E1" w:rsidP="000C30E1">
            <w:pPr>
              <w:spacing w:beforeLines="20" w:before="48" w:afterLines="20" w:after="48"/>
              <w:jc w:val="center"/>
              <w:rPr>
                <w:rFonts w:cstheme="minorHAnsi"/>
                <w:sz w:val="20"/>
                <w:szCs w:val="20"/>
              </w:rPr>
            </w:pPr>
            <w:r w:rsidRPr="00827E39">
              <w:rPr>
                <w:rFonts w:cstheme="minorHAnsi"/>
                <w:sz w:val="20"/>
                <w:szCs w:val="20"/>
              </w:rPr>
              <w:t>t CO</w:t>
            </w:r>
            <w:r w:rsidRPr="00827E39">
              <w:rPr>
                <w:rFonts w:cstheme="minorHAnsi"/>
                <w:sz w:val="20"/>
                <w:szCs w:val="20"/>
                <w:vertAlign w:val="subscript"/>
              </w:rPr>
              <w:t>2</w:t>
            </w:r>
            <w:r w:rsidRPr="00827E39">
              <w:rPr>
                <w:rFonts w:cstheme="minorHAnsi"/>
                <w:sz w:val="20"/>
                <w:szCs w:val="20"/>
              </w:rPr>
              <w:t>/TJ</w:t>
            </w:r>
          </w:p>
        </w:tc>
      </w:tr>
      <w:tr w:rsidR="00EC7653" w:rsidRPr="00827E39" w14:paraId="1003967D" w14:textId="77777777" w:rsidTr="00CD0BB2">
        <w:trPr>
          <w:cantSplit/>
          <w:trHeight w:val="193"/>
          <w:trPrChange w:id="54" w:author="Loic Braune" w:date="2025-04-19T01:59:00Z" w16du:dateUtc="2025-04-18T23:59:00Z">
            <w:trPr>
              <w:gridBefore w:val="1"/>
              <w:cantSplit/>
              <w:trHeight w:val="193"/>
            </w:trPr>
          </w:trPrChange>
        </w:trPr>
        <w:tc>
          <w:tcPr>
            <w:tcW w:w="1980" w:type="dxa"/>
            <w:tcBorders>
              <w:top w:val="single" w:sz="4" w:space="0" w:color="auto"/>
              <w:left w:val="single" w:sz="4" w:space="0" w:color="auto"/>
              <w:bottom w:val="single" w:sz="4" w:space="0" w:color="auto"/>
              <w:right w:val="single" w:sz="4" w:space="0" w:color="auto"/>
            </w:tcBorders>
            <w:tcPrChange w:id="55" w:author="Loic Braune" w:date="2025-04-19T01:59:00Z" w16du:dateUtc="2025-04-18T23:59:00Z">
              <w:tcPr>
                <w:tcW w:w="1980" w:type="dxa"/>
                <w:gridSpan w:val="2"/>
                <w:tcBorders>
                  <w:top w:val="single" w:sz="4" w:space="0" w:color="auto"/>
                  <w:left w:val="single" w:sz="4" w:space="0" w:color="auto"/>
                  <w:bottom w:val="single" w:sz="4" w:space="0" w:color="auto"/>
                  <w:right w:val="single" w:sz="4" w:space="0" w:color="auto"/>
                </w:tcBorders>
              </w:tcPr>
            </w:tcPrChange>
          </w:tcPr>
          <w:p w14:paraId="336FE181" w14:textId="1B6CDB2E" w:rsidR="00EC7653" w:rsidRPr="00EA4973" w:rsidRDefault="00C837FE" w:rsidP="00EC7653">
            <w:pPr>
              <w:spacing w:beforeLines="20" w:before="48" w:afterLines="20" w:after="48"/>
              <w:ind w:left="-567"/>
              <w:rPr>
                <w:rFonts w:ascii="Arial" w:eastAsia="Arial" w:hAnsi="Arial" w:cs="Arial"/>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η</m:t>
                    </m:r>
                  </m:e>
                  <m:sub>
                    <m:r>
                      <w:rPr>
                        <w:rFonts w:ascii="Cambria Math" w:hAnsi="Cambria Math"/>
                        <w:sz w:val="20"/>
                        <w:szCs w:val="20"/>
                      </w:rPr>
                      <m:t>PJ</m:t>
                    </m:r>
                  </m:sub>
                </m:sSub>
              </m:oMath>
            </m:oMathPara>
          </w:p>
        </w:tc>
        <w:tc>
          <w:tcPr>
            <w:tcW w:w="3955" w:type="dxa"/>
            <w:tcBorders>
              <w:top w:val="single" w:sz="4" w:space="0" w:color="auto"/>
              <w:left w:val="single" w:sz="4" w:space="0" w:color="auto"/>
              <w:bottom w:val="single" w:sz="4" w:space="0" w:color="auto"/>
              <w:right w:val="single" w:sz="4" w:space="0" w:color="auto"/>
            </w:tcBorders>
            <w:tcPrChange w:id="56" w:author="Loic Braune" w:date="2025-04-19T01:59:00Z" w16du:dateUtc="2025-04-18T23:59:00Z">
              <w:tcPr>
                <w:tcW w:w="4250" w:type="dxa"/>
                <w:gridSpan w:val="2"/>
                <w:tcBorders>
                  <w:top w:val="single" w:sz="4" w:space="0" w:color="auto"/>
                  <w:left w:val="single" w:sz="4" w:space="0" w:color="auto"/>
                  <w:bottom w:val="single" w:sz="4" w:space="0" w:color="auto"/>
                  <w:right w:val="single" w:sz="4" w:space="0" w:color="auto"/>
                </w:tcBorders>
              </w:tcPr>
            </w:tcPrChange>
          </w:tcPr>
          <w:p w14:paraId="5634A792" w14:textId="03EDCA36" w:rsidR="00EC7653" w:rsidRDefault="0095758F" w:rsidP="00EC7653">
            <w:pPr>
              <w:spacing w:beforeLines="20" w:before="48" w:afterLines="20" w:after="48"/>
              <w:rPr>
                <w:rFonts w:cstheme="minorHAnsi"/>
                <w:sz w:val="20"/>
                <w:szCs w:val="20"/>
              </w:rPr>
            </w:pPr>
            <w:r>
              <w:rPr>
                <w:rFonts w:cstheme="minorHAnsi"/>
                <w:sz w:val="20"/>
                <w:szCs w:val="20"/>
              </w:rPr>
              <w:t>T</w:t>
            </w:r>
            <w:r w:rsidR="00EC7653" w:rsidRPr="002D5A3A">
              <w:rPr>
                <w:rFonts w:cstheme="minorHAnsi"/>
                <w:sz w:val="20"/>
                <w:szCs w:val="20"/>
              </w:rPr>
              <w:t>hermal efficiency of ethanol stove used by househol</w:t>
            </w:r>
            <w:r w:rsidR="00237825">
              <w:rPr>
                <w:rFonts w:cstheme="minorHAnsi"/>
                <w:sz w:val="20"/>
                <w:szCs w:val="20"/>
              </w:rPr>
              <w:t>ds.</w:t>
            </w:r>
          </w:p>
          <w:p w14:paraId="23414137" w14:textId="77777777" w:rsidR="002E456F" w:rsidRDefault="002E456F" w:rsidP="00EC7653">
            <w:pPr>
              <w:spacing w:beforeLines="20" w:before="48" w:afterLines="20" w:after="48"/>
              <w:rPr>
                <w:rFonts w:cstheme="minorHAnsi"/>
                <w:sz w:val="20"/>
                <w:szCs w:val="20"/>
              </w:rPr>
            </w:pPr>
          </w:p>
          <w:p w14:paraId="662AE003" w14:textId="1CE7B532" w:rsidR="002E456F" w:rsidRPr="00827E39" w:rsidRDefault="002E456F" w:rsidP="00EC7653">
            <w:pPr>
              <w:spacing w:beforeLines="20" w:before="48" w:afterLines="20" w:after="48"/>
              <w:rPr>
                <w:rFonts w:cstheme="minorHAnsi"/>
                <w:sz w:val="20"/>
                <w:szCs w:val="20"/>
              </w:rPr>
            </w:pPr>
            <w:r>
              <w:rPr>
                <w:rFonts w:cstheme="minorHAnsi"/>
                <w:sz w:val="20"/>
                <w:szCs w:val="20"/>
              </w:rPr>
              <w:t>P</w:t>
            </w:r>
            <w:r w:rsidRPr="002E456F">
              <w:rPr>
                <w:rFonts w:cstheme="minorHAnsi"/>
                <w:sz w:val="20"/>
                <w:szCs w:val="20"/>
              </w:rPr>
              <w:t xml:space="preserve">roject proponents </w:t>
            </w:r>
            <w:r w:rsidR="007E21AA">
              <w:rPr>
                <w:rFonts w:cstheme="minorHAnsi"/>
                <w:sz w:val="20"/>
                <w:szCs w:val="20"/>
              </w:rPr>
              <w:t>must</w:t>
            </w:r>
            <w:r w:rsidRPr="002E456F">
              <w:rPr>
                <w:rFonts w:cstheme="minorHAnsi"/>
                <w:sz w:val="20"/>
                <w:szCs w:val="20"/>
              </w:rPr>
              <w:t xml:space="preserve"> submit testing results performed in laboratories that follow the method ISO 19867-1</w:t>
            </w:r>
            <w:r w:rsidR="00F97592">
              <w:rPr>
                <w:rFonts w:cstheme="minorHAnsi"/>
                <w:sz w:val="20"/>
                <w:szCs w:val="20"/>
              </w:rPr>
              <w:t xml:space="preserve">. These may be </w:t>
            </w:r>
            <w:r w:rsidR="00CE1491">
              <w:rPr>
                <w:rFonts w:cstheme="minorHAnsi"/>
                <w:sz w:val="20"/>
                <w:szCs w:val="20"/>
              </w:rPr>
              <w:t xml:space="preserve">obtained from stove manufacturers. </w:t>
            </w:r>
          </w:p>
        </w:tc>
        <w:tc>
          <w:tcPr>
            <w:tcW w:w="2790" w:type="dxa"/>
            <w:tcBorders>
              <w:top w:val="single" w:sz="4" w:space="0" w:color="auto"/>
              <w:left w:val="single" w:sz="4" w:space="0" w:color="auto"/>
              <w:bottom w:val="single" w:sz="4" w:space="0" w:color="auto"/>
              <w:right w:val="single" w:sz="4" w:space="0" w:color="auto"/>
            </w:tcBorders>
            <w:tcPrChange w:id="57" w:author="Loic Braune" w:date="2025-04-19T01:59:00Z" w16du:dateUtc="2025-04-18T23:59:00Z">
              <w:tcPr>
                <w:tcW w:w="1595" w:type="dxa"/>
                <w:tcBorders>
                  <w:top w:val="single" w:sz="4" w:space="0" w:color="auto"/>
                  <w:left w:val="single" w:sz="4" w:space="0" w:color="auto"/>
                  <w:bottom w:val="single" w:sz="4" w:space="0" w:color="auto"/>
                  <w:right w:val="single" w:sz="4" w:space="0" w:color="auto"/>
                </w:tcBorders>
              </w:tcPr>
            </w:tcPrChange>
          </w:tcPr>
          <w:p w14:paraId="15E0BE3D" w14:textId="0AC0D614" w:rsidR="00EC7653" w:rsidRPr="007D21F3" w:rsidRDefault="00E906DB" w:rsidP="00E906DB">
            <w:pPr>
              <w:spacing w:beforeLines="20" w:before="48" w:afterLines="20" w:after="48"/>
              <w:jc w:val="center"/>
              <w:rPr>
                <w:rFonts w:cstheme="minorHAnsi"/>
                <w:sz w:val="20"/>
                <w:szCs w:val="20"/>
              </w:rPr>
            </w:pPr>
            <w:r>
              <w:rPr>
                <w:rFonts w:cstheme="minorHAnsi"/>
                <w:sz w:val="20"/>
                <w:szCs w:val="20"/>
              </w:rPr>
              <w:t>-</w:t>
            </w:r>
          </w:p>
        </w:tc>
        <w:tc>
          <w:tcPr>
            <w:tcW w:w="1080" w:type="dxa"/>
            <w:tcPrChange w:id="58" w:author="Loic Braune" w:date="2025-04-19T01:59:00Z" w16du:dateUtc="2025-04-18T23:59:00Z">
              <w:tcPr>
                <w:tcW w:w="1440" w:type="dxa"/>
                <w:gridSpan w:val="3"/>
              </w:tcPr>
            </w:tcPrChange>
          </w:tcPr>
          <w:p w14:paraId="69EEFA42" w14:textId="028A6E62" w:rsidR="00EC7653" w:rsidRPr="00827E39" w:rsidRDefault="00EC7653" w:rsidP="00EC7653">
            <w:pPr>
              <w:spacing w:beforeLines="20" w:before="48" w:afterLines="20" w:after="48"/>
              <w:jc w:val="center"/>
              <w:rPr>
                <w:rFonts w:cstheme="minorHAnsi"/>
                <w:sz w:val="20"/>
                <w:szCs w:val="20"/>
              </w:rPr>
            </w:pPr>
            <w:r>
              <w:rPr>
                <w:rFonts w:cstheme="minorHAnsi"/>
                <w:sz w:val="20"/>
                <w:szCs w:val="20"/>
              </w:rPr>
              <w:t>%</w:t>
            </w:r>
          </w:p>
        </w:tc>
      </w:tr>
      <w:tr w:rsidR="00EC7653" w:rsidRPr="00827E39" w14:paraId="59A5845A" w14:textId="77777777" w:rsidTr="00CD0BB2">
        <w:trPr>
          <w:cantSplit/>
          <w:trHeight w:val="193"/>
          <w:trPrChange w:id="59" w:author="Loic Braune" w:date="2025-04-19T01:59:00Z" w16du:dateUtc="2025-04-18T23:59:00Z">
            <w:trPr>
              <w:gridBefore w:val="1"/>
              <w:cantSplit/>
              <w:trHeight w:val="193"/>
            </w:trPr>
          </w:trPrChange>
        </w:trPr>
        <w:tc>
          <w:tcPr>
            <w:tcW w:w="9805" w:type="dxa"/>
            <w:gridSpan w:val="4"/>
            <w:tcPrChange w:id="60" w:author="Loic Braune" w:date="2025-04-19T01:59:00Z" w16du:dateUtc="2025-04-18T23:59:00Z">
              <w:tcPr>
                <w:tcW w:w="9265" w:type="dxa"/>
                <w:gridSpan w:val="8"/>
              </w:tcPr>
            </w:tcPrChange>
          </w:tcPr>
          <w:p w14:paraId="1E0C51A9" w14:textId="77777777" w:rsidR="00EC7653" w:rsidRPr="009B34C5" w:rsidRDefault="00EC7653" w:rsidP="00EC7653">
            <w:pPr>
              <w:spacing w:beforeLines="20" w:before="48" w:afterLines="20" w:after="48"/>
              <w:rPr>
                <w:rFonts w:cstheme="minorHAnsi"/>
                <w:b/>
                <w:sz w:val="20"/>
                <w:szCs w:val="20"/>
              </w:rPr>
            </w:pPr>
            <w:r w:rsidRPr="00D14B93">
              <w:rPr>
                <w:rFonts w:cstheme="minorHAnsi"/>
                <w:b/>
                <w:bCs/>
                <w:sz w:val="20"/>
                <w:szCs w:val="20"/>
              </w:rPr>
              <w:t>For option 1</w:t>
            </w:r>
          </w:p>
        </w:tc>
      </w:tr>
      <w:tr w:rsidR="00EC7653" w:rsidRPr="00827E39" w14:paraId="75137DDE" w14:textId="77777777" w:rsidTr="00CD0BB2">
        <w:trPr>
          <w:cantSplit/>
          <w:trPrChange w:id="61" w:author="Loic Braune" w:date="2025-04-19T01:59:00Z" w16du:dateUtc="2025-04-18T23:59:00Z">
            <w:trPr>
              <w:gridBefore w:val="1"/>
              <w:cantSplit/>
            </w:trPr>
          </w:trPrChange>
        </w:trPr>
        <w:tc>
          <w:tcPr>
            <w:tcW w:w="1980" w:type="dxa"/>
            <w:tcPrChange w:id="62" w:author="Loic Braune" w:date="2025-04-19T01:59:00Z" w16du:dateUtc="2025-04-18T23:59:00Z">
              <w:tcPr>
                <w:tcW w:w="1980" w:type="dxa"/>
                <w:gridSpan w:val="2"/>
              </w:tcPr>
            </w:tcPrChange>
          </w:tcPr>
          <w:p w14:paraId="3DD3673B" w14:textId="6A5D9D66" w:rsidR="00EC7653" w:rsidRPr="00643632" w:rsidRDefault="00C837FE" w:rsidP="00EC7653">
            <w:pPr>
              <w:pStyle w:val="NormalWeb"/>
              <w:spacing w:line="276" w:lineRule="auto"/>
              <w:rPr>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BL</m:t>
                    </m:r>
                    <m:r>
                      <w:rPr>
                        <w:rFonts w:ascii="Cambria Math" w:hAnsi="Cambria Math"/>
                        <w:sz w:val="20"/>
                        <w:szCs w:val="20"/>
                      </w:rPr>
                      <m:t>,</m:t>
                    </m:r>
                    <m:r>
                      <w:rPr>
                        <w:rFonts w:ascii="Cambria Math" w:hAnsi="Cambria Math"/>
                        <w:sz w:val="20"/>
                        <w:szCs w:val="20"/>
                      </w:rPr>
                      <m:t>HH</m:t>
                    </m:r>
                  </m:sub>
                </m:sSub>
              </m:oMath>
            </m:oMathPara>
          </w:p>
        </w:tc>
        <w:tc>
          <w:tcPr>
            <w:tcW w:w="3955" w:type="dxa"/>
            <w:tcPrChange w:id="63" w:author="Loic Braune" w:date="2025-04-19T01:59:00Z" w16du:dateUtc="2025-04-18T23:59:00Z">
              <w:tcPr>
                <w:tcW w:w="4250" w:type="dxa"/>
                <w:gridSpan w:val="2"/>
              </w:tcPr>
            </w:tcPrChange>
          </w:tcPr>
          <w:p w14:paraId="722C29E8" w14:textId="2C25A96F" w:rsidR="00EC7653" w:rsidRPr="00827E39" w:rsidRDefault="00EC7653" w:rsidP="00EC7653">
            <w:pPr>
              <w:spacing w:beforeLines="20" w:before="48" w:afterLines="20" w:after="48"/>
              <w:rPr>
                <w:rFonts w:cstheme="minorHAnsi"/>
                <w:sz w:val="20"/>
                <w:szCs w:val="20"/>
              </w:rPr>
            </w:pPr>
            <w:r w:rsidRPr="00827E39">
              <w:rPr>
                <w:rFonts w:cstheme="minorHAnsi"/>
                <w:sz w:val="20"/>
                <w:szCs w:val="20"/>
              </w:rPr>
              <w:t>Average annual consumption of woody biomass per household before the start of the activity</w:t>
            </w:r>
          </w:p>
        </w:tc>
        <w:tc>
          <w:tcPr>
            <w:tcW w:w="2790" w:type="dxa"/>
            <w:tcPrChange w:id="64" w:author="Loic Braune" w:date="2025-04-19T01:59:00Z" w16du:dateUtc="2025-04-18T23:59:00Z">
              <w:tcPr>
                <w:tcW w:w="1595" w:type="dxa"/>
              </w:tcPr>
            </w:tcPrChange>
          </w:tcPr>
          <w:p w14:paraId="6C8314A7" w14:textId="3E8729F7" w:rsidR="004705C6" w:rsidRDefault="00F43531" w:rsidP="00EC7653">
            <w:pPr>
              <w:spacing w:beforeLines="20" w:before="48" w:afterLines="20" w:after="48"/>
              <w:jc w:val="center"/>
              <w:rPr>
                <w:sz w:val="20"/>
                <w:szCs w:val="20"/>
              </w:rPr>
            </w:pPr>
            <w:r>
              <w:rPr>
                <w:sz w:val="20"/>
                <w:szCs w:val="20"/>
              </w:rPr>
              <w:t>Firewood</w:t>
            </w:r>
            <w:r w:rsidR="004705C6">
              <w:rPr>
                <w:sz w:val="20"/>
                <w:szCs w:val="20"/>
              </w:rPr>
              <w:t xml:space="preserve">: </w:t>
            </w:r>
            <w:r w:rsidR="00EC7653" w:rsidRPr="007732D1">
              <w:rPr>
                <w:sz w:val="20"/>
                <w:szCs w:val="20"/>
              </w:rPr>
              <w:t>3.865</w:t>
            </w:r>
          </w:p>
          <w:p w14:paraId="2350A391" w14:textId="4F66EC66" w:rsidR="00EC7653" w:rsidRPr="00827E39" w:rsidRDefault="004705C6" w:rsidP="00EC7653">
            <w:pPr>
              <w:spacing w:beforeLines="20" w:before="48" w:afterLines="20" w:after="48"/>
              <w:jc w:val="center"/>
              <w:rPr>
                <w:rFonts w:cstheme="minorHAnsi"/>
                <w:sz w:val="20"/>
                <w:szCs w:val="20"/>
              </w:rPr>
            </w:pPr>
            <w:r>
              <w:rPr>
                <w:sz w:val="20"/>
                <w:szCs w:val="20"/>
              </w:rPr>
              <w:t>Charcoal: 1.1264</w:t>
            </w:r>
            <w:r w:rsidR="00EC7653" w:rsidRPr="009B4ECC">
              <w:rPr>
                <w:rStyle w:val="FootnoteReference"/>
                <w:rFonts w:cstheme="minorHAnsi"/>
                <w:sz w:val="20"/>
                <w:szCs w:val="20"/>
              </w:rPr>
              <w:footnoteReference w:id="11"/>
            </w:r>
          </w:p>
        </w:tc>
        <w:tc>
          <w:tcPr>
            <w:tcW w:w="1080" w:type="dxa"/>
            <w:tcPrChange w:id="65" w:author="Loic Braune" w:date="2025-04-19T01:59:00Z" w16du:dateUtc="2025-04-18T23:59:00Z">
              <w:tcPr>
                <w:tcW w:w="1440" w:type="dxa"/>
                <w:gridSpan w:val="3"/>
              </w:tcPr>
            </w:tcPrChange>
          </w:tcPr>
          <w:p w14:paraId="679FB5EF" w14:textId="77777777" w:rsidR="00EC7653" w:rsidRPr="00827E39" w:rsidRDefault="00EC7653" w:rsidP="00EC7653">
            <w:pPr>
              <w:spacing w:beforeLines="20" w:before="48" w:afterLines="20" w:after="48"/>
              <w:jc w:val="center"/>
              <w:rPr>
                <w:rFonts w:cstheme="minorHAnsi"/>
                <w:sz w:val="20"/>
                <w:szCs w:val="20"/>
              </w:rPr>
            </w:pPr>
            <w:bookmarkStart w:id="66" w:name="_Hlk130911414"/>
            <w:r w:rsidRPr="00827E39">
              <w:rPr>
                <w:rFonts w:cstheme="minorHAnsi"/>
                <w:sz w:val="20"/>
                <w:szCs w:val="20"/>
              </w:rPr>
              <w:t>Tonnes/household/year</w:t>
            </w:r>
            <w:bookmarkEnd w:id="66"/>
          </w:p>
        </w:tc>
      </w:tr>
      <w:tr w:rsidR="00EC7653" w:rsidRPr="00827E39" w14:paraId="3BA48F75" w14:textId="77777777" w:rsidTr="00CD0BB2">
        <w:trPr>
          <w:cantSplit/>
          <w:trPrChange w:id="67" w:author="Loic Braune" w:date="2025-04-19T01:59:00Z" w16du:dateUtc="2025-04-18T23:59:00Z">
            <w:trPr>
              <w:gridBefore w:val="1"/>
              <w:cantSplit/>
            </w:trPr>
          </w:trPrChange>
        </w:trPr>
        <w:tc>
          <w:tcPr>
            <w:tcW w:w="9805" w:type="dxa"/>
            <w:gridSpan w:val="4"/>
            <w:vAlign w:val="center"/>
            <w:tcPrChange w:id="68" w:author="Loic Braune" w:date="2025-04-19T01:59:00Z" w16du:dateUtc="2025-04-18T23:59:00Z">
              <w:tcPr>
                <w:tcW w:w="9265" w:type="dxa"/>
                <w:gridSpan w:val="8"/>
                <w:vAlign w:val="center"/>
              </w:tcPr>
            </w:tcPrChange>
          </w:tcPr>
          <w:p w14:paraId="2D0F3658" w14:textId="70C57392" w:rsidR="00EC7653" w:rsidRPr="00D14B93" w:rsidRDefault="00EC7653" w:rsidP="00EC7653">
            <w:pPr>
              <w:spacing w:beforeLines="20" w:before="48" w:afterLines="20" w:after="48"/>
              <w:rPr>
                <w:rFonts w:cstheme="minorHAnsi"/>
                <w:b/>
                <w:bCs/>
                <w:sz w:val="20"/>
                <w:szCs w:val="20"/>
              </w:rPr>
            </w:pPr>
            <w:r w:rsidRPr="00D14B93">
              <w:rPr>
                <w:rFonts w:cstheme="minorHAnsi"/>
                <w:b/>
                <w:bCs/>
                <w:sz w:val="20"/>
                <w:szCs w:val="20"/>
              </w:rPr>
              <w:t xml:space="preserve">For option </w:t>
            </w:r>
            <w:r w:rsidR="005B630F">
              <w:rPr>
                <w:rFonts w:cstheme="minorHAnsi"/>
                <w:b/>
                <w:bCs/>
                <w:sz w:val="20"/>
                <w:szCs w:val="20"/>
              </w:rPr>
              <w:t>2</w:t>
            </w:r>
          </w:p>
        </w:tc>
      </w:tr>
      <w:tr w:rsidR="00EC7653" w:rsidRPr="00827E39" w14:paraId="33E942FF" w14:textId="77777777" w:rsidTr="00CD0BB2">
        <w:trPr>
          <w:cantSplit/>
          <w:trHeight w:val="300"/>
          <w:trPrChange w:id="69" w:author="Loic Braune" w:date="2025-04-19T01:59:00Z" w16du:dateUtc="2025-04-18T23:59:00Z">
            <w:trPr>
              <w:gridBefore w:val="1"/>
              <w:cantSplit/>
              <w:trHeight w:val="300"/>
            </w:trPr>
          </w:trPrChange>
        </w:trPr>
        <w:tc>
          <w:tcPr>
            <w:tcW w:w="1980" w:type="dxa"/>
            <w:tcPrChange w:id="70" w:author="Loic Braune" w:date="2025-04-19T01:59:00Z" w16du:dateUtc="2025-04-18T23:59:00Z">
              <w:tcPr>
                <w:tcW w:w="1980" w:type="dxa"/>
                <w:gridSpan w:val="2"/>
              </w:tcPr>
            </w:tcPrChange>
          </w:tcPr>
          <w:p w14:paraId="33204BE7" w14:textId="415A542F" w:rsidR="00EC7653" w:rsidRPr="00643632" w:rsidRDefault="00C837FE" w:rsidP="00EC7653">
            <w:pPr>
              <w:pStyle w:val="NormalWeb"/>
              <w:rPr>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η</m:t>
                    </m:r>
                  </m:e>
                  <m:sub>
                    <m:r>
                      <w:rPr>
                        <w:rFonts w:ascii="Cambria Math" w:hAnsi="Cambria Math"/>
                        <w:sz w:val="20"/>
                        <w:szCs w:val="20"/>
                      </w:rPr>
                      <m:t>f</m:t>
                    </m:r>
                    <m:r>
                      <w:rPr>
                        <w:rFonts w:ascii="Cambria Math" w:hAnsi="Cambria Math"/>
                        <w:sz w:val="20"/>
                        <w:szCs w:val="20"/>
                      </w:rPr>
                      <m:t>,</m:t>
                    </m:r>
                    <m:r>
                      <w:rPr>
                        <w:rFonts w:ascii="Cambria Math" w:hAnsi="Cambria Math"/>
                        <w:sz w:val="20"/>
                        <w:szCs w:val="20"/>
                      </w:rPr>
                      <m:t>BL</m:t>
                    </m:r>
                  </m:sub>
                </m:sSub>
              </m:oMath>
            </m:oMathPara>
          </w:p>
        </w:tc>
        <w:tc>
          <w:tcPr>
            <w:tcW w:w="3955" w:type="dxa"/>
            <w:tcPrChange w:id="71" w:author="Loic Braune" w:date="2025-04-19T01:59:00Z" w16du:dateUtc="2025-04-18T23:59:00Z">
              <w:tcPr>
                <w:tcW w:w="4250" w:type="dxa"/>
                <w:gridSpan w:val="2"/>
              </w:tcPr>
            </w:tcPrChange>
          </w:tcPr>
          <w:p w14:paraId="790CB2EF" w14:textId="16FACA87" w:rsidR="00EC7653" w:rsidRPr="00827E39" w:rsidRDefault="00EC7653" w:rsidP="00EC7653">
            <w:pPr>
              <w:rPr>
                <w:sz w:val="20"/>
                <w:szCs w:val="20"/>
              </w:rPr>
            </w:pPr>
            <w:r w:rsidRPr="00827E39">
              <w:rPr>
                <w:sz w:val="20"/>
                <w:szCs w:val="20"/>
              </w:rPr>
              <w:t>Efficiency of pre-</w:t>
            </w:r>
            <w:r>
              <w:rPr>
                <w:sz w:val="20"/>
                <w:szCs w:val="20"/>
              </w:rPr>
              <w:t>activity</w:t>
            </w:r>
            <w:r w:rsidRPr="00827E39">
              <w:rPr>
                <w:sz w:val="20"/>
                <w:szCs w:val="20"/>
              </w:rPr>
              <w:t xml:space="preserve"> device (three-stone fire)</w:t>
            </w:r>
          </w:p>
        </w:tc>
        <w:tc>
          <w:tcPr>
            <w:tcW w:w="2790" w:type="dxa"/>
            <w:tcPrChange w:id="72" w:author="Loic Braune" w:date="2025-04-19T01:59:00Z" w16du:dateUtc="2025-04-18T23:59:00Z">
              <w:tcPr>
                <w:tcW w:w="1595" w:type="dxa"/>
              </w:tcPr>
            </w:tcPrChange>
          </w:tcPr>
          <w:p w14:paraId="504A89BE" w14:textId="77777777" w:rsidR="00C25B36" w:rsidRPr="00C25B36" w:rsidRDefault="00C25B36" w:rsidP="00C25B36">
            <w:pPr>
              <w:spacing w:beforeLines="20" w:before="48" w:afterLines="20" w:after="48"/>
              <w:jc w:val="center"/>
              <w:rPr>
                <w:ins w:id="73" w:author="Loic Braune" w:date="2025-04-19T01:54:00Z"/>
                <w:rFonts w:cstheme="minorHAnsi"/>
                <w:sz w:val="20"/>
                <w:szCs w:val="20"/>
                <w:lang w:val="en"/>
              </w:rPr>
            </w:pPr>
            <w:ins w:id="74" w:author="Loic Braune" w:date="2025-04-19T01:54:00Z">
              <w:r w:rsidRPr="00C25B36">
                <w:rPr>
                  <w:rFonts w:cstheme="minorHAnsi"/>
                  <w:sz w:val="20"/>
                  <w:szCs w:val="20"/>
                  <w:lang w:val="en"/>
                </w:rPr>
                <w:t>A default value of 15% can be used for traditional 3-stone fireplaces or any other conventional fireplace without combustion enhanced by ventilation management.</w:t>
              </w:r>
            </w:ins>
          </w:p>
          <w:p w14:paraId="56930D85" w14:textId="77777777" w:rsidR="00C25B36" w:rsidRPr="00C25B36" w:rsidRDefault="00C25B36" w:rsidP="00C25B36">
            <w:pPr>
              <w:spacing w:beforeLines="20" w:before="48" w:afterLines="20" w:after="48"/>
              <w:jc w:val="center"/>
              <w:rPr>
                <w:ins w:id="75" w:author="Loic Braune" w:date="2025-04-19T01:54:00Z"/>
                <w:rFonts w:cstheme="minorHAnsi"/>
                <w:sz w:val="20"/>
                <w:szCs w:val="20"/>
                <w:lang w:val="en-US"/>
              </w:rPr>
            </w:pPr>
            <w:ins w:id="76" w:author="Loic Braune" w:date="2025-04-19T01:54:00Z">
              <w:r w:rsidRPr="00C25B36">
                <w:rPr>
                  <w:rFonts w:cstheme="minorHAnsi"/>
                  <w:sz w:val="20"/>
                  <w:szCs w:val="20"/>
                  <w:lang w:val="en"/>
                </w:rPr>
                <w:t>A default value of 25% can be used for all other fireplaces.</w:t>
              </w:r>
            </w:ins>
          </w:p>
          <w:p w14:paraId="1C1F48CF" w14:textId="3B0767C7" w:rsidR="00EC7653" w:rsidRPr="00572458" w:rsidDel="00C25B36" w:rsidRDefault="00EC7653" w:rsidP="00EC7653">
            <w:pPr>
              <w:spacing w:beforeLines="20" w:before="48" w:afterLines="20" w:after="48"/>
              <w:jc w:val="center"/>
              <w:rPr>
                <w:del w:id="77" w:author="Loic Braune" w:date="2025-04-19T01:54:00Z" w16du:dateUtc="2025-04-18T23:54:00Z"/>
                <w:rFonts w:cstheme="minorHAnsi"/>
                <w:sz w:val="20"/>
                <w:szCs w:val="20"/>
              </w:rPr>
            </w:pPr>
            <w:del w:id="78" w:author="Loic Braune" w:date="2025-04-19T01:54:00Z" w16du:dateUtc="2025-04-18T23:54:00Z">
              <w:r w:rsidRPr="00572458" w:rsidDel="00C25B36">
                <w:rPr>
                  <w:rFonts w:cstheme="minorHAnsi"/>
                  <w:sz w:val="20"/>
                  <w:szCs w:val="20"/>
                </w:rPr>
                <w:delText>Traditional wood stove: 1</w:delText>
              </w:r>
              <w:r w:rsidDel="00C25B36">
                <w:rPr>
                  <w:rFonts w:cstheme="minorHAnsi"/>
                  <w:sz w:val="20"/>
                  <w:szCs w:val="20"/>
                </w:rPr>
                <w:delText>5</w:delText>
              </w:r>
              <w:r w:rsidRPr="00572458" w:rsidDel="00C25B36">
                <w:rPr>
                  <w:rFonts w:cstheme="minorHAnsi"/>
                  <w:sz w:val="20"/>
                  <w:szCs w:val="20"/>
                </w:rPr>
                <w:delText>%</w:delText>
              </w:r>
            </w:del>
          </w:p>
          <w:p w14:paraId="773968BE" w14:textId="382A7801" w:rsidR="00EC7653" w:rsidRPr="00827E39" w:rsidRDefault="00EC7653" w:rsidP="00EC7653">
            <w:pPr>
              <w:jc w:val="center"/>
              <w:rPr>
                <w:sz w:val="20"/>
                <w:szCs w:val="20"/>
              </w:rPr>
            </w:pPr>
            <w:del w:id="79" w:author="Loic Braune" w:date="2025-04-19T01:54:00Z" w16du:dateUtc="2025-04-18T23:54:00Z">
              <w:r w:rsidRPr="00572458" w:rsidDel="00C25B36">
                <w:rPr>
                  <w:rFonts w:cstheme="minorHAnsi"/>
                  <w:sz w:val="20"/>
                  <w:szCs w:val="20"/>
                </w:rPr>
                <w:delText>Charcoal stove:</w:delText>
              </w:r>
              <w:r w:rsidRPr="00572458" w:rsidDel="00C25B36">
                <w:rPr>
                  <w:rFonts w:cstheme="minorHAnsi"/>
                  <w:sz w:val="20"/>
                  <w:szCs w:val="20"/>
                </w:rPr>
                <w:br/>
                <w:delText>2</w:delText>
              </w:r>
              <w:r w:rsidDel="00C25B36">
                <w:rPr>
                  <w:rFonts w:cstheme="minorHAnsi"/>
                  <w:sz w:val="20"/>
                  <w:szCs w:val="20"/>
                </w:rPr>
                <w:delText>5</w:delText>
              </w:r>
              <w:r w:rsidRPr="00572458" w:rsidDel="00C25B36">
                <w:rPr>
                  <w:rFonts w:cstheme="minorHAnsi"/>
                  <w:sz w:val="20"/>
                  <w:szCs w:val="20"/>
                </w:rPr>
                <w:delText>%</w:delText>
              </w:r>
              <w:r w:rsidDel="00C25B36">
                <w:rPr>
                  <w:sz w:val="20"/>
                  <w:szCs w:val="20"/>
                </w:rPr>
                <w:delText xml:space="preserve"> </w:delText>
              </w:r>
            </w:del>
            <w:r w:rsidRPr="00827E39">
              <w:rPr>
                <w:rStyle w:val="FootnoteReference"/>
                <w:sz w:val="20"/>
                <w:szCs w:val="20"/>
              </w:rPr>
              <w:footnoteReference w:id="12"/>
            </w:r>
          </w:p>
        </w:tc>
        <w:tc>
          <w:tcPr>
            <w:tcW w:w="1080" w:type="dxa"/>
            <w:tcPrChange w:id="81" w:author="Loic Braune" w:date="2025-04-19T01:59:00Z" w16du:dateUtc="2025-04-18T23:59:00Z">
              <w:tcPr>
                <w:tcW w:w="1440" w:type="dxa"/>
                <w:gridSpan w:val="3"/>
              </w:tcPr>
            </w:tcPrChange>
          </w:tcPr>
          <w:p w14:paraId="70742CD8" w14:textId="77777777" w:rsidR="00EC7653" w:rsidRPr="00827E39" w:rsidRDefault="00EC7653" w:rsidP="00EC7653">
            <w:pPr>
              <w:jc w:val="center"/>
              <w:rPr>
                <w:sz w:val="20"/>
                <w:szCs w:val="20"/>
              </w:rPr>
            </w:pPr>
            <w:r w:rsidRPr="00827E39">
              <w:rPr>
                <w:sz w:val="20"/>
                <w:szCs w:val="20"/>
              </w:rPr>
              <w:t>%</w:t>
            </w:r>
          </w:p>
        </w:tc>
      </w:tr>
      <w:tr w:rsidR="00EC7653" w:rsidRPr="00827E39" w14:paraId="4049772C" w14:textId="77777777" w:rsidTr="00CD0BB2">
        <w:trPr>
          <w:cantSplit/>
          <w:trPrChange w:id="82" w:author="Loic Braune" w:date="2025-04-19T01:59:00Z" w16du:dateUtc="2025-04-18T23:59:00Z">
            <w:trPr>
              <w:gridBefore w:val="1"/>
              <w:cantSplit/>
            </w:trPr>
          </w:trPrChange>
        </w:trPr>
        <w:tc>
          <w:tcPr>
            <w:tcW w:w="1980" w:type="dxa"/>
            <w:tcPrChange w:id="83" w:author="Loic Braune" w:date="2025-04-19T01:59:00Z" w16du:dateUtc="2025-04-18T23:59:00Z">
              <w:tcPr>
                <w:tcW w:w="1980" w:type="dxa"/>
                <w:gridSpan w:val="2"/>
              </w:tcPr>
            </w:tcPrChange>
          </w:tcPr>
          <w:p w14:paraId="16BBF31A" w14:textId="290871CD" w:rsidR="00EC7653" w:rsidRPr="00643632" w:rsidRDefault="00C837FE" w:rsidP="00EC7653">
            <w:pPr>
              <w:pStyle w:val="NormalWeb"/>
              <w:ind w:left="-1077"/>
              <w:rPr>
                <w:sz w:val="20"/>
                <w:szCs w:val="20"/>
              </w:rPr>
            </w:pPr>
            <m:oMathPara>
              <m:oMath>
                <m:sSub>
                  <m:sSubPr>
                    <m:ctrlPr>
                      <w:rPr>
                        <w:rFonts w:ascii="Cambria Math" w:hAnsi="Cambria Math"/>
                        <w:i/>
                        <w:sz w:val="20"/>
                        <w:szCs w:val="20"/>
                      </w:rPr>
                    </m:ctrlPr>
                  </m:sSubPr>
                  <m:e>
                    <m:r>
                      <w:rPr>
                        <w:rFonts w:ascii="Cambria Math" w:hAnsi="Cambria Math"/>
                        <w:sz w:val="20"/>
                        <w:szCs w:val="20"/>
                      </w:rPr>
                      <m:t>NCV</m:t>
                    </m:r>
                  </m:e>
                  <m:sub>
                    <m:r>
                      <w:rPr>
                        <w:rFonts w:ascii="Cambria Math" w:hAnsi="Cambria Math"/>
                        <w:sz w:val="20"/>
                        <w:szCs w:val="20"/>
                      </w:rPr>
                      <m:t>et</m:t>
                    </m:r>
                    <m:r>
                      <w:rPr>
                        <w:rFonts w:ascii="Cambria Math" w:hAnsi="Cambria Math"/>
                        <w:sz w:val="20"/>
                        <w:szCs w:val="20"/>
                      </w:rPr>
                      <m:t>h</m:t>
                    </m:r>
                    <m:r>
                      <w:rPr>
                        <w:rFonts w:ascii="Cambria Math" w:hAnsi="Cambria Math"/>
                        <w:sz w:val="20"/>
                        <w:szCs w:val="20"/>
                      </w:rPr>
                      <m:t>anol</m:t>
                    </m:r>
                  </m:sub>
                </m:sSub>
              </m:oMath>
            </m:oMathPara>
          </w:p>
        </w:tc>
        <w:tc>
          <w:tcPr>
            <w:tcW w:w="3955" w:type="dxa"/>
            <w:tcPrChange w:id="84" w:author="Loic Braune" w:date="2025-04-19T01:59:00Z" w16du:dateUtc="2025-04-18T23:59:00Z">
              <w:tcPr>
                <w:tcW w:w="4250" w:type="dxa"/>
                <w:gridSpan w:val="2"/>
              </w:tcPr>
            </w:tcPrChange>
          </w:tcPr>
          <w:p w14:paraId="4369E458" w14:textId="77777777" w:rsidR="00EC7653" w:rsidRPr="00827E39" w:rsidRDefault="00EC7653" w:rsidP="00EC7653">
            <w:pPr>
              <w:spacing w:beforeLines="20" w:before="48" w:afterLines="20" w:after="48"/>
              <w:rPr>
                <w:rFonts w:cstheme="minorHAnsi"/>
                <w:sz w:val="20"/>
                <w:szCs w:val="20"/>
              </w:rPr>
            </w:pPr>
            <w:r w:rsidRPr="00827E39">
              <w:rPr>
                <w:rFonts w:cstheme="minorHAnsi"/>
                <w:sz w:val="20"/>
                <w:szCs w:val="20"/>
              </w:rPr>
              <w:t xml:space="preserve">Net calorific value of ethanol </w:t>
            </w:r>
          </w:p>
        </w:tc>
        <w:tc>
          <w:tcPr>
            <w:tcW w:w="2790" w:type="dxa"/>
            <w:tcPrChange w:id="85" w:author="Loic Braune" w:date="2025-04-19T01:59:00Z" w16du:dateUtc="2025-04-18T23:59:00Z">
              <w:tcPr>
                <w:tcW w:w="1595" w:type="dxa"/>
              </w:tcPr>
            </w:tcPrChange>
          </w:tcPr>
          <w:p w14:paraId="5069CAC6" w14:textId="5784B371" w:rsidR="00EC7653" w:rsidRPr="00827E39" w:rsidRDefault="00EC7653" w:rsidP="00EC7653">
            <w:pPr>
              <w:spacing w:beforeLines="20" w:before="48" w:afterLines="20" w:after="48"/>
              <w:jc w:val="center"/>
              <w:rPr>
                <w:rFonts w:cstheme="minorHAnsi"/>
                <w:sz w:val="20"/>
                <w:szCs w:val="20"/>
              </w:rPr>
            </w:pPr>
            <w:r w:rsidRPr="009B4ECC">
              <w:rPr>
                <w:rFonts w:asciiTheme="majorHAnsi" w:eastAsiaTheme="minorEastAsia" w:hAnsiTheme="majorHAnsi" w:cstheme="majorHAnsi"/>
                <w:sz w:val="20"/>
                <w:szCs w:val="20"/>
              </w:rPr>
              <w:t>0.0213</w:t>
            </w:r>
            <w:r>
              <w:rPr>
                <w:rFonts w:asciiTheme="majorHAnsi" w:eastAsiaTheme="minorEastAsia" w:hAnsiTheme="majorHAnsi" w:cstheme="majorHAnsi"/>
                <w:sz w:val="21"/>
                <w:szCs w:val="21"/>
              </w:rPr>
              <w:t xml:space="preserve"> </w:t>
            </w:r>
            <w:r>
              <w:rPr>
                <w:rStyle w:val="FootnoteReference"/>
                <w:rFonts w:asciiTheme="majorHAnsi" w:eastAsiaTheme="minorEastAsia" w:hAnsiTheme="majorHAnsi" w:cstheme="majorHAnsi"/>
                <w:sz w:val="21"/>
                <w:szCs w:val="21"/>
              </w:rPr>
              <w:footnoteReference w:id="13"/>
            </w:r>
          </w:p>
        </w:tc>
        <w:tc>
          <w:tcPr>
            <w:tcW w:w="1080" w:type="dxa"/>
            <w:tcPrChange w:id="86" w:author="Loic Braune" w:date="2025-04-19T01:59:00Z" w16du:dateUtc="2025-04-18T23:59:00Z">
              <w:tcPr>
                <w:tcW w:w="1440" w:type="dxa"/>
                <w:gridSpan w:val="3"/>
              </w:tcPr>
            </w:tcPrChange>
          </w:tcPr>
          <w:p w14:paraId="059500B9" w14:textId="77777777" w:rsidR="00EC7653" w:rsidRPr="00827E39" w:rsidRDefault="00EC7653" w:rsidP="00EC7653">
            <w:pPr>
              <w:spacing w:beforeLines="20" w:before="48" w:afterLines="20" w:after="48"/>
              <w:jc w:val="center"/>
              <w:rPr>
                <w:rFonts w:cstheme="minorHAnsi"/>
                <w:sz w:val="20"/>
                <w:szCs w:val="20"/>
              </w:rPr>
            </w:pPr>
            <w:r w:rsidRPr="00827E39">
              <w:rPr>
                <w:rFonts w:cstheme="minorHAnsi"/>
                <w:sz w:val="20"/>
                <w:szCs w:val="20"/>
              </w:rPr>
              <w:t>TJ/m3</w:t>
            </w:r>
          </w:p>
        </w:tc>
      </w:tr>
      <w:tr w:rsidR="00EC7653" w:rsidRPr="00827E39" w14:paraId="3392A9FF" w14:textId="77777777" w:rsidTr="00CD0BB2">
        <w:trPr>
          <w:cantSplit/>
          <w:trPrChange w:id="87" w:author="Loic Braune" w:date="2025-04-19T01:59:00Z" w16du:dateUtc="2025-04-18T23:59:00Z">
            <w:trPr>
              <w:gridBefore w:val="1"/>
              <w:cantSplit/>
            </w:trPr>
          </w:trPrChange>
        </w:trPr>
        <w:tc>
          <w:tcPr>
            <w:tcW w:w="9805" w:type="dxa"/>
            <w:gridSpan w:val="4"/>
            <w:tcPrChange w:id="88" w:author="Loic Braune" w:date="2025-04-19T01:59:00Z" w16du:dateUtc="2025-04-18T23:59:00Z">
              <w:tcPr>
                <w:tcW w:w="9265" w:type="dxa"/>
                <w:gridSpan w:val="8"/>
              </w:tcPr>
            </w:tcPrChange>
          </w:tcPr>
          <w:p w14:paraId="5590EAF5" w14:textId="274396E5" w:rsidR="00EC7653" w:rsidRPr="00D14B93" w:rsidRDefault="00EC7653" w:rsidP="00EC7653">
            <w:pPr>
              <w:spacing w:beforeLines="20" w:before="48" w:afterLines="20" w:after="48"/>
              <w:rPr>
                <w:rFonts w:cstheme="minorHAnsi"/>
                <w:b/>
                <w:bCs/>
                <w:sz w:val="20"/>
                <w:szCs w:val="20"/>
              </w:rPr>
            </w:pPr>
            <w:r w:rsidRPr="00D14B93">
              <w:rPr>
                <w:rFonts w:cstheme="minorHAnsi"/>
                <w:b/>
                <w:bCs/>
                <w:sz w:val="20"/>
                <w:szCs w:val="20"/>
              </w:rPr>
              <w:lastRenderedPageBreak/>
              <w:t>For leakage emissions</w:t>
            </w:r>
          </w:p>
        </w:tc>
      </w:tr>
      <w:tr w:rsidR="00EC7653" w:rsidRPr="00827E39" w14:paraId="6636A1CC" w14:textId="77777777" w:rsidTr="00CD0BB2">
        <w:trPr>
          <w:cantSplit/>
          <w:trPrChange w:id="89" w:author="Loic Braune" w:date="2025-04-19T01:59:00Z" w16du:dateUtc="2025-04-18T23:59:00Z">
            <w:trPr>
              <w:gridBefore w:val="1"/>
              <w:cantSplit/>
            </w:trPr>
          </w:trPrChange>
        </w:trPr>
        <w:tc>
          <w:tcPr>
            <w:tcW w:w="1980" w:type="dxa"/>
            <w:tcPrChange w:id="90" w:author="Loic Braune" w:date="2025-04-19T01:59:00Z" w16du:dateUtc="2025-04-18T23:59:00Z">
              <w:tcPr>
                <w:tcW w:w="1980" w:type="dxa"/>
                <w:gridSpan w:val="2"/>
              </w:tcPr>
            </w:tcPrChange>
          </w:tcPr>
          <w:p w14:paraId="1BD6DFA3" w14:textId="0C145A9F" w:rsidR="00EC7653" w:rsidRPr="00426DFF" w:rsidRDefault="00C837FE" w:rsidP="00EC7653">
            <w:pPr>
              <w:spacing w:beforeLines="20" w:before="48" w:afterLines="20" w:after="48"/>
              <w:rPr>
                <w:rFonts w:ascii="Arial" w:eastAsia="Arial" w:hAnsi="Arial" w:cs="Arial"/>
                <w:color w:val="E2A380" w:themeColor="accent4"/>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EF</m:t>
                    </m:r>
                  </m:e>
                  <m:sub>
                    <m:r>
                      <w:rPr>
                        <w:rFonts w:ascii="Cambria Math" w:hAnsi="Cambria Math"/>
                        <w:sz w:val="20"/>
                        <w:szCs w:val="20"/>
                      </w:rPr>
                      <m:t>diversion</m:t>
                    </m:r>
                  </m:sub>
                </m:sSub>
              </m:oMath>
            </m:oMathPara>
          </w:p>
        </w:tc>
        <w:tc>
          <w:tcPr>
            <w:tcW w:w="3955" w:type="dxa"/>
            <w:tcPrChange w:id="91" w:author="Loic Braune" w:date="2025-04-19T01:59:00Z" w16du:dateUtc="2025-04-18T23:59:00Z">
              <w:tcPr>
                <w:tcW w:w="4250" w:type="dxa"/>
                <w:gridSpan w:val="2"/>
              </w:tcPr>
            </w:tcPrChange>
          </w:tcPr>
          <w:p w14:paraId="1D4E221F" w14:textId="6075B3E1" w:rsidR="00EC7653" w:rsidRPr="00827E39" w:rsidRDefault="00EC7653" w:rsidP="00EC7653">
            <w:pPr>
              <w:spacing w:beforeLines="20" w:before="48" w:afterLines="20" w:after="48"/>
              <w:rPr>
                <w:rFonts w:eastAsiaTheme="minorEastAsia" w:cstheme="minorHAnsi"/>
                <w:color w:val="E2A380" w:themeColor="accent4"/>
                <w:sz w:val="20"/>
                <w:szCs w:val="20"/>
              </w:rPr>
            </w:pPr>
            <w:r w:rsidRPr="007D21F3">
              <w:rPr>
                <w:sz w:val="20"/>
                <w:szCs w:val="20"/>
              </w:rPr>
              <w:t>Avoided CO</w:t>
            </w:r>
            <w:r w:rsidRPr="007D21F3">
              <w:rPr>
                <w:sz w:val="20"/>
                <w:szCs w:val="20"/>
                <w:vertAlign w:val="subscript"/>
              </w:rPr>
              <w:t>2</w:t>
            </w:r>
            <w:r w:rsidRPr="007D21F3">
              <w:rPr>
                <w:sz w:val="20"/>
                <w:szCs w:val="20"/>
              </w:rPr>
              <w:t xml:space="preserve"> emission factor per litre of ethanol burned in place of gasoline as vehicle fuel</w:t>
            </w:r>
          </w:p>
        </w:tc>
        <w:tc>
          <w:tcPr>
            <w:tcW w:w="2790" w:type="dxa"/>
            <w:tcPrChange w:id="92" w:author="Loic Braune" w:date="2025-04-19T01:59:00Z" w16du:dateUtc="2025-04-18T23:59:00Z">
              <w:tcPr>
                <w:tcW w:w="1595" w:type="dxa"/>
              </w:tcPr>
            </w:tcPrChange>
          </w:tcPr>
          <w:p w14:paraId="597FB1B0" w14:textId="72FCC90E" w:rsidR="00EC7653" w:rsidRPr="009B4ECC" w:rsidRDefault="00EC7653" w:rsidP="00EC7653">
            <w:pPr>
              <w:spacing w:beforeLines="20" w:before="48" w:afterLines="20" w:after="48"/>
              <w:jc w:val="center"/>
              <w:rPr>
                <w:rFonts w:cstheme="minorHAnsi"/>
                <w:color w:val="E2A380" w:themeColor="accent4"/>
                <w:sz w:val="18"/>
                <w:szCs w:val="18"/>
              </w:rPr>
            </w:pPr>
            <w:r w:rsidRPr="009B4ECC">
              <w:rPr>
                <w:sz w:val="20"/>
                <w:szCs w:val="20"/>
              </w:rPr>
              <w:t xml:space="preserve">0.00050317 </w:t>
            </w:r>
            <w:r w:rsidRPr="009B4ECC">
              <w:rPr>
                <w:rStyle w:val="FootnoteReference"/>
                <w:sz w:val="18"/>
                <w:szCs w:val="18"/>
              </w:rPr>
              <w:footnoteReference w:id="14"/>
            </w:r>
          </w:p>
        </w:tc>
        <w:tc>
          <w:tcPr>
            <w:tcW w:w="1080" w:type="dxa"/>
            <w:tcPrChange w:id="93" w:author="Loic Braune" w:date="2025-04-19T01:59:00Z" w16du:dateUtc="2025-04-18T23:59:00Z">
              <w:tcPr>
                <w:tcW w:w="1440" w:type="dxa"/>
                <w:gridSpan w:val="3"/>
              </w:tcPr>
            </w:tcPrChange>
          </w:tcPr>
          <w:p w14:paraId="12D09025" w14:textId="697BA4FC" w:rsidR="00EC7653" w:rsidRPr="002471DF" w:rsidRDefault="00EC7653" w:rsidP="00EC7653">
            <w:pPr>
              <w:spacing w:beforeLines="20" w:before="48" w:afterLines="20" w:after="48"/>
              <w:jc w:val="center"/>
              <w:rPr>
                <w:rFonts w:cstheme="minorHAnsi"/>
                <w:color w:val="E2A380" w:themeColor="accent4"/>
                <w:sz w:val="20"/>
                <w:szCs w:val="20"/>
              </w:rPr>
            </w:pPr>
            <w:r w:rsidRPr="009B4ECC">
              <w:rPr>
                <w:sz w:val="20"/>
                <w:szCs w:val="20"/>
              </w:rPr>
              <w:t>tCO2e/L</w:t>
            </w:r>
          </w:p>
        </w:tc>
      </w:tr>
      <w:tr w:rsidR="00EC7653" w:rsidRPr="00827E39" w14:paraId="31A1C94E" w14:textId="77777777" w:rsidTr="00CD0BB2">
        <w:trPr>
          <w:cantSplit/>
          <w:trPrChange w:id="94" w:author="Loic Braune" w:date="2025-04-19T01:59:00Z" w16du:dateUtc="2025-04-18T23:59:00Z">
            <w:trPr>
              <w:gridBefore w:val="1"/>
              <w:cantSplit/>
            </w:trPr>
          </w:trPrChange>
        </w:trPr>
        <w:tc>
          <w:tcPr>
            <w:tcW w:w="1980" w:type="dxa"/>
            <w:tcPrChange w:id="95" w:author="Loic Braune" w:date="2025-04-19T01:59:00Z" w16du:dateUtc="2025-04-18T23:59:00Z">
              <w:tcPr>
                <w:tcW w:w="1980" w:type="dxa"/>
                <w:gridSpan w:val="2"/>
              </w:tcPr>
            </w:tcPrChange>
          </w:tcPr>
          <w:p w14:paraId="7287473B" w14:textId="5FC06206" w:rsidR="00EC7653" w:rsidRPr="00426DFF" w:rsidRDefault="00C837FE" w:rsidP="00EC7653">
            <w:pPr>
              <w:spacing w:beforeLines="20" w:before="48" w:afterLines="20" w:after="48"/>
              <w:rPr>
                <w:rFonts w:ascii="Arial" w:eastAsia="Arial" w:hAnsi="Arial" w:cs="Arial"/>
                <w:color w:val="E2A380" w:themeColor="accent4"/>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EF</m:t>
                    </m:r>
                  </m:e>
                  <m:sub>
                    <m:r>
                      <w:rPr>
                        <w:rFonts w:ascii="Cambria Math" w:hAnsi="Cambria Math"/>
                        <w:sz w:val="20"/>
                        <w:szCs w:val="20"/>
                      </w:rPr>
                      <m:t>transport</m:t>
                    </m:r>
                  </m:sub>
                </m:sSub>
              </m:oMath>
            </m:oMathPara>
          </w:p>
        </w:tc>
        <w:tc>
          <w:tcPr>
            <w:tcW w:w="3955" w:type="dxa"/>
            <w:tcPrChange w:id="96" w:author="Loic Braune" w:date="2025-04-19T01:59:00Z" w16du:dateUtc="2025-04-18T23:59:00Z">
              <w:tcPr>
                <w:tcW w:w="4250" w:type="dxa"/>
                <w:gridSpan w:val="2"/>
              </w:tcPr>
            </w:tcPrChange>
          </w:tcPr>
          <w:p w14:paraId="4AC48CAE" w14:textId="63B3870A" w:rsidR="00EC7653" w:rsidRPr="00827E39" w:rsidRDefault="00EC7653" w:rsidP="00EC7653">
            <w:pPr>
              <w:spacing w:beforeLines="20" w:before="48" w:afterLines="20" w:after="48"/>
              <w:rPr>
                <w:rFonts w:eastAsiaTheme="minorEastAsia" w:cstheme="minorHAnsi"/>
                <w:color w:val="E2A380" w:themeColor="accent4"/>
                <w:sz w:val="20"/>
                <w:szCs w:val="20"/>
              </w:rPr>
            </w:pPr>
            <w:r w:rsidRPr="007D21F3">
              <w:rPr>
                <w:rFonts w:asciiTheme="majorHAnsi" w:eastAsiaTheme="minorEastAsia" w:hAnsiTheme="majorHAnsi" w:cstheme="majorHAnsi"/>
                <w:sz w:val="20"/>
                <w:szCs w:val="20"/>
              </w:rPr>
              <w:t>Emission factor of transportation of ethanol</w:t>
            </w:r>
          </w:p>
        </w:tc>
        <w:tc>
          <w:tcPr>
            <w:tcW w:w="2790" w:type="dxa"/>
            <w:tcPrChange w:id="97" w:author="Loic Braune" w:date="2025-04-19T01:59:00Z" w16du:dateUtc="2025-04-18T23:59:00Z">
              <w:tcPr>
                <w:tcW w:w="1595" w:type="dxa"/>
              </w:tcPr>
            </w:tcPrChange>
          </w:tcPr>
          <w:p w14:paraId="75F2F9B2" w14:textId="2C370E05" w:rsidR="00E2454F" w:rsidRPr="007D21F3" w:rsidRDefault="00167F6F" w:rsidP="007D21F3">
            <w:pPr>
              <w:pStyle w:val="NormalWeb"/>
              <w:spacing w:before="0" w:beforeAutospacing="0"/>
              <w:jc w:val="center"/>
              <w:rPr>
                <w:rStyle w:val="Heading2Char"/>
                <w:rFonts w:asciiTheme="minorHAnsi" w:hAnsiTheme="minorHAnsi" w:cstheme="minorHAnsi"/>
                <w:b w:val="0"/>
                <w:bCs w:val="0"/>
                <w:color w:val="auto"/>
                <w:sz w:val="20"/>
                <w:szCs w:val="20"/>
              </w:rPr>
            </w:pPr>
            <w:r w:rsidRPr="007D21F3">
              <w:rPr>
                <w:rStyle w:val="Heading2Char"/>
                <w:rFonts w:asciiTheme="minorHAnsi" w:hAnsiTheme="minorHAnsi" w:cstheme="minorHAnsi"/>
                <w:b w:val="0"/>
                <w:color w:val="auto"/>
                <w:sz w:val="20"/>
                <w:szCs w:val="20"/>
              </w:rPr>
              <w:t xml:space="preserve">Imported ethanol: </w:t>
            </w:r>
            <w:proofErr w:type="gramStart"/>
            <w:r w:rsidR="00647650" w:rsidRPr="007D21F3">
              <w:rPr>
                <w:rStyle w:val="Heading2Char"/>
                <w:rFonts w:asciiTheme="minorHAnsi" w:hAnsiTheme="minorHAnsi" w:cstheme="minorHAnsi"/>
                <w:b w:val="0"/>
                <w:color w:val="auto"/>
                <w:sz w:val="20"/>
                <w:szCs w:val="20"/>
              </w:rPr>
              <w:t>0.</w:t>
            </w:r>
            <w:r w:rsidR="00647650" w:rsidRPr="007D21F3">
              <w:rPr>
                <w:rStyle w:val="Heading2Char"/>
                <w:rFonts w:asciiTheme="minorHAnsi" w:hAnsiTheme="minorHAnsi" w:cstheme="minorHAnsi"/>
                <w:b w:val="0"/>
                <w:bCs w:val="0"/>
                <w:color w:val="auto"/>
                <w:sz w:val="20"/>
                <w:szCs w:val="20"/>
              </w:rPr>
              <w:t>000</w:t>
            </w:r>
            <w:r w:rsidR="002C0E19">
              <w:rPr>
                <w:rStyle w:val="Heading2Char"/>
                <w:rFonts w:asciiTheme="minorHAnsi" w:hAnsiTheme="minorHAnsi" w:cstheme="minorHAnsi"/>
                <w:b w:val="0"/>
                <w:bCs w:val="0"/>
                <w:color w:val="auto"/>
                <w:sz w:val="20"/>
                <w:szCs w:val="20"/>
              </w:rPr>
              <w:t>3</w:t>
            </w:r>
            <w:r w:rsidR="00E2454F">
              <w:rPr>
                <w:rStyle w:val="Heading2Char"/>
                <w:rFonts w:asciiTheme="minorHAnsi" w:hAnsiTheme="minorHAnsi" w:cstheme="minorHAnsi"/>
                <w:b w:val="0"/>
                <w:color w:val="auto"/>
                <w:sz w:val="20"/>
                <w:szCs w:val="20"/>
              </w:rPr>
              <w:t>;</w:t>
            </w:r>
            <w:proofErr w:type="gramEnd"/>
          </w:p>
          <w:p w14:paraId="7155DEED" w14:textId="5D1143B5" w:rsidR="00EC7653" w:rsidRPr="007D21F3" w:rsidRDefault="00167F6F" w:rsidP="007D21F3">
            <w:pPr>
              <w:pStyle w:val="NormalWeb"/>
              <w:spacing w:before="240" w:beforeAutospacing="0"/>
              <w:jc w:val="center"/>
              <w:rPr>
                <w:rFonts w:ascii="Arial" w:eastAsiaTheme="majorEastAsia" w:hAnsi="Arial" w:cs="Arial"/>
                <w:sz w:val="22"/>
                <w:szCs w:val="22"/>
              </w:rPr>
            </w:pPr>
            <w:r w:rsidRPr="007D21F3">
              <w:rPr>
                <w:rStyle w:val="Heading2Char"/>
                <w:rFonts w:asciiTheme="minorHAnsi" w:hAnsiTheme="minorHAnsi" w:cstheme="minorHAnsi"/>
                <w:b w:val="0"/>
                <w:bCs w:val="0"/>
                <w:color w:val="auto"/>
                <w:sz w:val="20"/>
                <w:szCs w:val="20"/>
              </w:rPr>
              <w:t xml:space="preserve">Ethanol produced in Madagascar: </w:t>
            </w:r>
            <w:r w:rsidR="00647650" w:rsidRPr="007D21F3">
              <w:rPr>
                <w:rStyle w:val="Heading2Char"/>
                <w:rFonts w:asciiTheme="minorHAnsi" w:hAnsiTheme="minorHAnsi" w:cstheme="minorHAnsi"/>
                <w:b w:val="0"/>
                <w:bCs w:val="0"/>
                <w:color w:val="auto"/>
                <w:sz w:val="20"/>
                <w:szCs w:val="20"/>
              </w:rPr>
              <w:t>0.000</w:t>
            </w:r>
            <w:r w:rsidR="002C0E19">
              <w:rPr>
                <w:rStyle w:val="Heading2Char"/>
                <w:rFonts w:asciiTheme="minorHAnsi" w:hAnsiTheme="minorHAnsi" w:cstheme="minorHAnsi"/>
                <w:b w:val="0"/>
                <w:bCs w:val="0"/>
                <w:color w:val="auto"/>
                <w:sz w:val="20"/>
                <w:szCs w:val="20"/>
              </w:rPr>
              <w:t>2</w:t>
            </w:r>
            <w:r w:rsidR="00647650" w:rsidRPr="007D21F3">
              <w:rPr>
                <w:rStyle w:val="Heading2Char"/>
                <w:rFonts w:asciiTheme="minorHAnsi" w:hAnsiTheme="minorHAnsi" w:cstheme="minorHAnsi"/>
                <w:b w:val="0"/>
                <w:bCs w:val="0"/>
                <w:color w:val="auto"/>
                <w:sz w:val="20"/>
                <w:szCs w:val="20"/>
              </w:rPr>
              <w:t>.</w:t>
            </w:r>
            <w:r w:rsidR="00272B13" w:rsidRPr="00C0008E">
              <w:rPr>
                <w:rStyle w:val="FootnoteReference"/>
                <w:rFonts w:asciiTheme="minorHAnsi" w:eastAsiaTheme="majorEastAsia" w:hAnsiTheme="minorHAnsi" w:cstheme="minorHAnsi"/>
                <w:sz w:val="20"/>
                <w:szCs w:val="20"/>
              </w:rPr>
              <w:footnoteReference w:id="15"/>
            </w:r>
          </w:p>
        </w:tc>
        <w:tc>
          <w:tcPr>
            <w:tcW w:w="1080" w:type="dxa"/>
            <w:tcPrChange w:id="98" w:author="Loic Braune" w:date="2025-04-19T01:59:00Z" w16du:dateUtc="2025-04-18T23:59:00Z">
              <w:tcPr>
                <w:tcW w:w="1440" w:type="dxa"/>
                <w:gridSpan w:val="3"/>
              </w:tcPr>
            </w:tcPrChange>
          </w:tcPr>
          <w:p w14:paraId="065623A3" w14:textId="05B36D0F" w:rsidR="00EC7653" w:rsidRPr="002471DF" w:rsidRDefault="00EC7653" w:rsidP="00EC7653">
            <w:pPr>
              <w:spacing w:beforeLines="20" w:before="48" w:afterLines="20" w:after="48"/>
              <w:jc w:val="center"/>
              <w:rPr>
                <w:rFonts w:cstheme="minorHAnsi"/>
                <w:color w:val="E2A380" w:themeColor="accent4"/>
                <w:sz w:val="20"/>
                <w:szCs w:val="20"/>
              </w:rPr>
            </w:pPr>
            <w:r w:rsidRPr="009B4ECC">
              <w:rPr>
                <w:sz w:val="20"/>
                <w:szCs w:val="20"/>
              </w:rPr>
              <w:t>tCO2e/L</w:t>
            </w:r>
          </w:p>
        </w:tc>
      </w:tr>
      <w:tr w:rsidR="00EC7653" w:rsidRPr="00827E39" w14:paraId="3FC8C5CE" w14:textId="77777777" w:rsidTr="00CD0BB2">
        <w:trPr>
          <w:cantSplit/>
          <w:trPrChange w:id="99" w:author="Loic Braune" w:date="2025-04-19T01:59:00Z" w16du:dateUtc="2025-04-18T23:59:00Z">
            <w:trPr>
              <w:gridBefore w:val="1"/>
              <w:cantSplit/>
            </w:trPr>
          </w:trPrChange>
        </w:trPr>
        <w:tc>
          <w:tcPr>
            <w:tcW w:w="1980" w:type="dxa"/>
            <w:tcPrChange w:id="100" w:author="Loic Braune" w:date="2025-04-19T01:59:00Z" w16du:dateUtc="2025-04-18T23:59:00Z">
              <w:tcPr>
                <w:tcW w:w="1980" w:type="dxa"/>
                <w:gridSpan w:val="2"/>
              </w:tcPr>
            </w:tcPrChange>
          </w:tcPr>
          <w:p w14:paraId="2BAB6EAE" w14:textId="3C2439DF" w:rsidR="00EC7653" w:rsidRPr="00426DFF" w:rsidRDefault="00C837FE" w:rsidP="00EC7653">
            <w:pPr>
              <w:spacing w:beforeLines="20" w:before="48" w:afterLines="20" w:after="48"/>
              <w:rPr>
                <w:rFonts w:ascii="Arial" w:eastAsia="Arial" w:hAnsi="Arial" w:cs="Arial"/>
                <w:color w:val="E2A380" w:themeColor="accent4"/>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EF</m:t>
                    </m:r>
                  </m:e>
                  <m:sub>
                    <m:r>
                      <w:rPr>
                        <w:rFonts w:ascii="Cambria Math" w:hAnsi="Cambria Math"/>
                        <w:sz w:val="20"/>
                        <w:szCs w:val="20"/>
                      </w:rPr>
                      <m:t>production</m:t>
                    </m:r>
                  </m:sub>
                </m:sSub>
              </m:oMath>
            </m:oMathPara>
          </w:p>
        </w:tc>
        <w:tc>
          <w:tcPr>
            <w:tcW w:w="3955" w:type="dxa"/>
            <w:tcPrChange w:id="101" w:author="Loic Braune" w:date="2025-04-19T01:59:00Z" w16du:dateUtc="2025-04-18T23:59:00Z">
              <w:tcPr>
                <w:tcW w:w="4250" w:type="dxa"/>
                <w:gridSpan w:val="2"/>
              </w:tcPr>
            </w:tcPrChange>
          </w:tcPr>
          <w:p w14:paraId="6AC1C693" w14:textId="79F99E9D" w:rsidR="00EC7653" w:rsidRPr="00827E39" w:rsidRDefault="00EC7653" w:rsidP="00EC7653">
            <w:pPr>
              <w:spacing w:beforeLines="20" w:before="48" w:afterLines="20" w:after="48"/>
              <w:rPr>
                <w:rFonts w:eastAsiaTheme="minorEastAsia" w:cstheme="minorHAnsi"/>
                <w:color w:val="E2A380" w:themeColor="accent4"/>
                <w:sz w:val="20"/>
                <w:szCs w:val="20"/>
              </w:rPr>
            </w:pPr>
            <w:r w:rsidRPr="007D21F3">
              <w:rPr>
                <w:rFonts w:asciiTheme="majorHAnsi" w:eastAsiaTheme="minorEastAsia" w:hAnsiTheme="majorHAnsi" w:cstheme="majorHAnsi"/>
                <w:sz w:val="20"/>
                <w:szCs w:val="20"/>
              </w:rPr>
              <w:t>Emission factor of production of ethanol</w:t>
            </w:r>
          </w:p>
        </w:tc>
        <w:tc>
          <w:tcPr>
            <w:tcW w:w="2790" w:type="dxa"/>
            <w:tcPrChange w:id="102" w:author="Loic Braune" w:date="2025-04-19T01:59:00Z" w16du:dateUtc="2025-04-18T23:59:00Z">
              <w:tcPr>
                <w:tcW w:w="1595" w:type="dxa"/>
              </w:tcPr>
            </w:tcPrChange>
          </w:tcPr>
          <w:p w14:paraId="26EBEC8A" w14:textId="79133B6D" w:rsidR="00EC7653" w:rsidRPr="009B4ECC" w:rsidRDefault="00EC7653" w:rsidP="00EC7653">
            <w:pPr>
              <w:spacing w:beforeLines="20" w:before="48" w:afterLines="20" w:after="48"/>
              <w:jc w:val="center"/>
              <w:rPr>
                <w:rFonts w:cstheme="minorHAnsi"/>
                <w:color w:val="E2A380" w:themeColor="accent4"/>
                <w:sz w:val="18"/>
                <w:szCs w:val="18"/>
              </w:rPr>
            </w:pPr>
            <w:r w:rsidRPr="009B4ECC">
              <w:rPr>
                <w:rStyle w:val="Heading2Char"/>
                <w:rFonts w:ascii="Arial" w:hAnsi="Arial" w:cs="Arial"/>
                <w:b w:val="0"/>
                <w:color w:val="auto"/>
                <w:sz w:val="20"/>
                <w:szCs w:val="20"/>
              </w:rPr>
              <w:t>0.00247</w:t>
            </w:r>
            <w:r w:rsidRPr="009B4ECC">
              <w:rPr>
                <w:rStyle w:val="FootnoteReference"/>
                <w:rFonts w:ascii="Arial" w:eastAsiaTheme="majorEastAsia" w:hAnsi="Arial" w:cs="Arial"/>
                <w:bCs/>
                <w:sz w:val="18"/>
                <w:szCs w:val="18"/>
                <w:lang w:val="en-US"/>
              </w:rPr>
              <w:footnoteReference w:id="16"/>
            </w:r>
          </w:p>
        </w:tc>
        <w:tc>
          <w:tcPr>
            <w:tcW w:w="1080" w:type="dxa"/>
            <w:tcPrChange w:id="103" w:author="Loic Braune" w:date="2025-04-19T01:59:00Z" w16du:dateUtc="2025-04-18T23:59:00Z">
              <w:tcPr>
                <w:tcW w:w="1440" w:type="dxa"/>
                <w:gridSpan w:val="3"/>
              </w:tcPr>
            </w:tcPrChange>
          </w:tcPr>
          <w:p w14:paraId="43DE3CA1" w14:textId="082530C0" w:rsidR="00EC7653" w:rsidRPr="002471DF" w:rsidRDefault="00EC7653" w:rsidP="00EC7653">
            <w:pPr>
              <w:spacing w:beforeLines="20" w:before="48" w:afterLines="20" w:after="48"/>
              <w:jc w:val="center"/>
              <w:rPr>
                <w:rFonts w:cstheme="minorHAnsi"/>
                <w:color w:val="E2A380" w:themeColor="accent4"/>
                <w:sz w:val="20"/>
                <w:szCs w:val="20"/>
              </w:rPr>
            </w:pPr>
            <w:r w:rsidRPr="009B4ECC">
              <w:rPr>
                <w:sz w:val="20"/>
                <w:szCs w:val="20"/>
              </w:rPr>
              <w:t>tCO2e/L</w:t>
            </w:r>
          </w:p>
        </w:tc>
      </w:tr>
    </w:tbl>
    <w:p w14:paraId="05F8A850" w14:textId="77777777" w:rsidR="003929E1" w:rsidRPr="00572458" w:rsidRDefault="003929E1" w:rsidP="00F3017B">
      <w:pPr>
        <w:sectPr w:rsidR="003929E1" w:rsidRPr="00572458" w:rsidSect="00304289">
          <w:headerReference w:type="default" r:id="rId12"/>
          <w:footerReference w:type="default" r:id="rId13"/>
          <w:pgSz w:w="11906" w:h="16838" w:code="9"/>
          <w:pgMar w:top="1041" w:right="1361" w:bottom="1134" w:left="1446" w:header="709" w:footer="284" w:gutter="0"/>
          <w:cols w:space="708"/>
          <w:docGrid w:linePitch="360"/>
        </w:sectPr>
      </w:pPr>
    </w:p>
    <w:p w14:paraId="2F5DC5A7" w14:textId="6603E013" w:rsidR="003929E1" w:rsidRPr="00124E7E" w:rsidRDefault="003929E1" w:rsidP="00967997">
      <w:pPr>
        <w:pStyle w:val="Templateheading1"/>
        <w:numPr>
          <w:ilvl w:val="0"/>
          <w:numId w:val="27"/>
        </w:numPr>
        <w:spacing w:before="120"/>
        <w:rPr>
          <w:lang w:val="en-GB"/>
        </w:rPr>
      </w:pPr>
      <w:r w:rsidRPr="00124E7E">
        <w:rPr>
          <w:lang w:val="en-GB"/>
        </w:rPr>
        <w:lastRenderedPageBreak/>
        <w:t>Monitoring requirements</w:t>
      </w:r>
    </w:p>
    <w:p w14:paraId="5DEE9E10" w14:textId="74166210" w:rsidR="008D5DFD" w:rsidRPr="00ED3F5E" w:rsidRDefault="008D5DFD" w:rsidP="00ED3F5E">
      <w:pPr>
        <w:spacing w:before="20" w:after="20"/>
        <w:rPr>
          <w:rFonts w:ascii="Arial" w:hAnsi="Arial" w:cs="Arial"/>
        </w:rPr>
      </w:pPr>
      <w:proofErr w:type="gramStart"/>
      <w:r w:rsidRPr="00ED3F5E">
        <w:rPr>
          <w:rFonts w:ascii="Arial" w:hAnsi="Arial" w:cs="Arial"/>
        </w:rPr>
        <w:t>In order to</w:t>
      </w:r>
      <w:proofErr w:type="gramEnd"/>
      <w:r w:rsidRPr="00ED3F5E">
        <w:rPr>
          <w:rFonts w:ascii="Arial" w:hAnsi="Arial" w:cs="Arial"/>
        </w:rPr>
        <w:t xml:space="preserve"> be able to track and trace the cookstoves implemented, the following information must be collected in a centralized, transparent database:</w:t>
      </w:r>
    </w:p>
    <w:p w14:paraId="2632A55B" w14:textId="77777777" w:rsidR="008D5DFD" w:rsidRPr="00ED3F5E" w:rsidRDefault="008D5DFD" w:rsidP="00967997">
      <w:pPr>
        <w:pStyle w:val="ListParagraph"/>
        <w:numPr>
          <w:ilvl w:val="0"/>
          <w:numId w:val="30"/>
        </w:numPr>
        <w:spacing w:before="20" w:after="20"/>
        <w:rPr>
          <w:rFonts w:ascii="Arial" w:hAnsi="Arial" w:cs="Arial"/>
        </w:rPr>
      </w:pPr>
      <w:r w:rsidRPr="00ED3F5E">
        <w:rPr>
          <w:rFonts w:ascii="Arial" w:hAnsi="Arial" w:cs="Arial"/>
        </w:rPr>
        <w:t>Cookstove owner name and personal identification number</w:t>
      </w:r>
    </w:p>
    <w:p w14:paraId="6811FE22" w14:textId="1F2225D8" w:rsidR="00D8648D" w:rsidRPr="00ED3F5E" w:rsidRDefault="00D8648D" w:rsidP="00967997">
      <w:pPr>
        <w:pStyle w:val="ListParagraph"/>
        <w:numPr>
          <w:ilvl w:val="0"/>
          <w:numId w:val="30"/>
        </w:numPr>
        <w:spacing w:before="20" w:after="20"/>
        <w:rPr>
          <w:rFonts w:ascii="Arial" w:hAnsi="Arial" w:cs="Arial"/>
        </w:rPr>
      </w:pPr>
      <w:r w:rsidRPr="00ED3F5E">
        <w:rPr>
          <w:rFonts w:ascii="Arial" w:hAnsi="Arial" w:cs="Arial"/>
        </w:rPr>
        <w:t>Cookstove owner phone number</w:t>
      </w:r>
    </w:p>
    <w:p w14:paraId="7FFE49DB" w14:textId="4B3D7E35" w:rsidR="008D5DFD" w:rsidRPr="00ED3F5E" w:rsidRDefault="008D5DFD" w:rsidP="00967997">
      <w:pPr>
        <w:pStyle w:val="ListParagraph"/>
        <w:numPr>
          <w:ilvl w:val="0"/>
          <w:numId w:val="30"/>
        </w:numPr>
        <w:spacing w:before="20" w:after="20"/>
        <w:rPr>
          <w:rFonts w:ascii="Arial" w:hAnsi="Arial" w:cs="Arial"/>
        </w:rPr>
      </w:pPr>
      <w:r w:rsidRPr="00ED3F5E">
        <w:rPr>
          <w:rFonts w:ascii="Arial" w:hAnsi="Arial" w:cs="Arial"/>
        </w:rPr>
        <w:t>Cookstove owner address</w:t>
      </w:r>
      <w:r w:rsidR="00CE477A" w:rsidRPr="00ED3F5E">
        <w:rPr>
          <w:rFonts w:ascii="Arial" w:hAnsi="Arial" w:cs="Arial"/>
        </w:rPr>
        <w:t xml:space="preserve"> </w:t>
      </w:r>
      <w:r w:rsidR="00CE477A" w:rsidRPr="00ED3F5E">
        <w:rPr>
          <w:rStyle w:val="FootnoteReference"/>
          <w:rFonts w:ascii="Arial" w:hAnsi="Arial" w:cs="Arial"/>
        </w:rPr>
        <w:footnoteReference w:id="17"/>
      </w:r>
    </w:p>
    <w:p w14:paraId="5964406E" w14:textId="32FA1262" w:rsidR="008D5DFD" w:rsidRPr="00ED3F5E" w:rsidRDefault="008D5DFD" w:rsidP="00967997">
      <w:pPr>
        <w:pStyle w:val="ListParagraph"/>
        <w:numPr>
          <w:ilvl w:val="0"/>
          <w:numId w:val="30"/>
        </w:numPr>
        <w:spacing w:before="20" w:after="20"/>
        <w:rPr>
          <w:rFonts w:ascii="Arial" w:hAnsi="Arial" w:cs="Arial"/>
        </w:rPr>
      </w:pPr>
      <w:r w:rsidRPr="00ED3F5E">
        <w:rPr>
          <w:rFonts w:ascii="Arial" w:hAnsi="Arial" w:cs="Arial"/>
        </w:rPr>
        <w:t>Unique serial number allocated to the cookstove</w:t>
      </w:r>
      <w:r w:rsidR="00DA6EDE">
        <w:rPr>
          <w:rFonts w:ascii="Arial" w:hAnsi="Arial" w:cs="Arial"/>
        </w:rPr>
        <w:t xml:space="preserve"> </w:t>
      </w:r>
      <w:r w:rsidR="00DA6EDE" w:rsidRPr="00DA6EDE">
        <w:rPr>
          <w:rFonts w:ascii="Arial" w:hAnsi="Arial" w:cs="Arial"/>
        </w:rPr>
        <w:t>or the identification number of the household</w:t>
      </w:r>
      <w:r w:rsidRPr="00ED3F5E">
        <w:rPr>
          <w:rFonts w:ascii="Arial" w:hAnsi="Arial" w:cs="Arial"/>
        </w:rPr>
        <w:t xml:space="preserve">. </w:t>
      </w:r>
      <w:r w:rsidRPr="00ED3F5E">
        <w:rPr>
          <w:rStyle w:val="FootnoteReference"/>
          <w:rFonts w:ascii="Arial" w:hAnsi="Arial" w:cs="Arial"/>
        </w:rPr>
        <w:footnoteReference w:id="18"/>
      </w:r>
    </w:p>
    <w:p w14:paraId="46333F6F" w14:textId="341B50BF" w:rsidR="008D5DFD" w:rsidRPr="00ED3F5E" w:rsidRDefault="008D5DFD" w:rsidP="00967997">
      <w:pPr>
        <w:pStyle w:val="ListParagraph"/>
        <w:numPr>
          <w:ilvl w:val="0"/>
          <w:numId w:val="30"/>
        </w:numPr>
        <w:spacing w:before="20" w:after="20"/>
        <w:rPr>
          <w:rFonts w:ascii="Arial" w:hAnsi="Arial" w:cs="Arial"/>
        </w:rPr>
      </w:pPr>
      <w:r w:rsidRPr="00ED3F5E">
        <w:rPr>
          <w:rFonts w:ascii="Arial" w:hAnsi="Arial" w:cs="Arial"/>
        </w:rPr>
        <w:t xml:space="preserve">Date of </w:t>
      </w:r>
      <w:r w:rsidR="00F64B95" w:rsidRPr="00ED3F5E">
        <w:rPr>
          <w:rFonts w:ascii="Arial" w:hAnsi="Arial" w:cs="Arial"/>
        </w:rPr>
        <w:t xml:space="preserve">registration </w:t>
      </w:r>
      <w:r w:rsidRPr="00ED3F5E">
        <w:rPr>
          <w:rFonts w:ascii="Arial" w:hAnsi="Arial" w:cs="Arial"/>
        </w:rPr>
        <w:t xml:space="preserve">of the cookstove </w:t>
      </w:r>
    </w:p>
    <w:p w14:paraId="59067C60" w14:textId="187DCB9A" w:rsidR="00A52FF6" w:rsidRPr="00ED3F5E" w:rsidRDefault="004747C7" w:rsidP="00967997">
      <w:pPr>
        <w:pStyle w:val="ListParagraph"/>
        <w:numPr>
          <w:ilvl w:val="0"/>
          <w:numId w:val="30"/>
        </w:numPr>
        <w:rPr>
          <w:rFonts w:ascii="Arial" w:hAnsi="Arial" w:cs="Arial"/>
        </w:rPr>
      </w:pPr>
      <w:r w:rsidRPr="00ED3F5E">
        <w:rPr>
          <w:rFonts w:ascii="Arial" w:hAnsi="Arial" w:cs="Arial"/>
        </w:rPr>
        <w:t>Primary fuel used before receiving an improved cookstove (i.e., firewood or charcoal)</w:t>
      </w:r>
      <w:r w:rsidR="00D550F1" w:rsidRPr="00ED3F5E">
        <w:rPr>
          <w:rFonts w:ascii="Arial" w:hAnsi="Arial" w:cs="Arial"/>
        </w:rPr>
        <w:t xml:space="preserve">. </w:t>
      </w:r>
      <w:r w:rsidR="00715EBA" w:rsidRPr="00ED3F5E">
        <w:rPr>
          <w:rStyle w:val="FootnoteReference"/>
          <w:rFonts w:ascii="Arial" w:hAnsi="Arial" w:cs="Arial"/>
        </w:rPr>
        <w:footnoteReference w:id="19"/>
      </w:r>
    </w:p>
    <w:p w14:paraId="69CCA8E1" w14:textId="40CF2DF1" w:rsidR="00BA7759" w:rsidRPr="00ED3F5E" w:rsidRDefault="008D5DFD" w:rsidP="00967997">
      <w:pPr>
        <w:pStyle w:val="ListParagraph"/>
        <w:numPr>
          <w:ilvl w:val="0"/>
          <w:numId w:val="30"/>
        </w:numPr>
        <w:rPr>
          <w:rFonts w:ascii="Arial" w:hAnsi="Arial" w:cs="Arial"/>
        </w:rPr>
      </w:pPr>
      <w:r w:rsidRPr="00ED3F5E">
        <w:rPr>
          <w:rFonts w:ascii="Arial" w:hAnsi="Arial" w:cs="Arial"/>
        </w:rPr>
        <w:t xml:space="preserve">Type of </w:t>
      </w:r>
      <w:r w:rsidR="00C12BBE" w:rsidRPr="00ED3F5E">
        <w:rPr>
          <w:rFonts w:ascii="Arial" w:hAnsi="Arial" w:cs="Arial"/>
        </w:rPr>
        <w:t>activity</w:t>
      </w:r>
      <w:r w:rsidRPr="00ED3F5E">
        <w:rPr>
          <w:rFonts w:ascii="Arial" w:hAnsi="Arial" w:cs="Arial"/>
        </w:rPr>
        <w:t xml:space="preserve"> device (if more than one type is installed)</w:t>
      </w:r>
    </w:p>
    <w:p w14:paraId="27678A31" w14:textId="6AD1FAED" w:rsidR="001F2327" w:rsidRPr="00E160D2" w:rsidRDefault="00E160D2" w:rsidP="00967997">
      <w:pPr>
        <w:pStyle w:val="Templateheading1"/>
        <w:numPr>
          <w:ilvl w:val="1"/>
          <w:numId w:val="36"/>
        </w:numPr>
        <w:spacing w:before="120"/>
        <w:rPr>
          <w:lang w:val="en-GB"/>
        </w:rPr>
      </w:pPr>
      <w:r>
        <w:rPr>
          <w:lang w:val="en-GB"/>
        </w:rPr>
        <w:t>Monitored parameters</w:t>
      </w:r>
    </w:p>
    <w:tbl>
      <w:tblPr>
        <w:tblW w:w="52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989"/>
        <w:gridCol w:w="2296"/>
        <w:gridCol w:w="9048"/>
        <w:gridCol w:w="1558"/>
      </w:tblGrid>
      <w:tr w:rsidR="006D2F1B" w:rsidRPr="002D5A3A" w14:paraId="0D698901" w14:textId="77777777" w:rsidTr="00CD0BB2">
        <w:trPr>
          <w:cantSplit/>
          <w:trHeight w:val="461"/>
          <w:tblHeader/>
        </w:trPr>
        <w:tc>
          <w:tcPr>
            <w:tcW w:w="462" w:type="pct"/>
            <w:tcBorders>
              <w:top w:val="single" w:sz="4" w:space="0" w:color="auto"/>
            </w:tcBorders>
            <w:shd w:val="clear" w:color="auto" w:fill="FFFFFF" w:themeFill="background1"/>
          </w:tcPr>
          <w:p w14:paraId="5580887E" w14:textId="2692B543" w:rsidR="006D2F1B" w:rsidRPr="002D5A3A" w:rsidRDefault="006D2F1B" w:rsidP="00F3017B">
            <w:pPr>
              <w:spacing w:beforeLines="20" w:before="48" w:afterLines="20" w:after="48"/>
              <w:rPr>
                <w:rFonts w:ascii="Arial" w:eastAsia="Arial" w:hAnsi="Arial" w:cs="Arial"/>
                <w:b/>
                <w:sz w:val="20"/>
                <w:szCs w:val="20"/>
              </w:rPr>
            </w:pPr>
            <w:r w:rsidRPr="002D5A3A">
              <w:rPr>
                <w:rFonts w:ascii="Arial" w:eastAsia="Arial" w:hAnsi="Arial" w:cs="Arial"/>
                <w:b/>
                <w:sz w:val="20"/>
                <w:szCs w:val="20"/>
              </w:rPr>
              <w:t>Parameter</w:t>
            </w:r>
          </w:p>
        </w:tc>
        <w:tc>
          <w:tcPr>
            <w:tcW w:w="323" w:type="pct"/>
            <w:tcBorders>
              <w:top w:val="single" w:sz="4" w:space="0" w:color="auto"/>
            </w:tcBorders>
            <w:shd w:val="clear" w:color="auto" w:fill="FFFFFF" w:themeFill="background1"/>
          </w:tcPr>
          <w:p w14:paraId="6A9E43DB" w14:textId="4C9F005B" w:rsidR="006D2F1B" w:rsidRPr="002D5A3A" w:rsidRDefault="006D2F1B" w:rsidP="00F3017B">
            <w:pPr>
              <w:spacing w:beforeLines="20" w:before="48" w:afterLines="20" w:after="48"/>
              <w:rPr>
                <w:rFonts w:ascii="Arial" w:eastAsia="Arial" w:hAnsi="Arial" w:cs="Arial"/>
                <w:b/>
                <w:sz w:val="20"/>
                <w:szCs w:val="20"/>
              </w:rPr>
            </w:pPr>
            <w:r w:rsidRPr="002D5A3A">
              <w:rPr>
                <w:rFonts w:ascii="Arial" w:eastAsia="Arial" w:hAnsi="Arial" w:cs="Arial"/>
                <w:b/>
                <w:sz w:val="20"/>
                <w:szCs w:val="20"/>
              </w:rPr>
              <w:t>Unit</w:t>
            </w:r>
          </w:p>
        </w:tc>
        <w:tc>
          <w:tcPr>
            <w:tcW w:w="750" w:type="pct"/>
            <w:tcBorders>
              <w:top w:val="single" w:sz="4" w:space="0" w:color="auto"/>
            </w:tcBorders>
            <w:shd w:val="clear" w:color="auto" w:fill="FFFFFF" w:themeFill="background1"/>
          </w:tcPr>
          <w:p w14:paraId="3F011EF8" w14:textId="70C903A8" w:rsidR="006D2F1B" w:rsidRPr="002D5A3A" w:rsidRDefault="006D2F1B" w:rsidP="00F3017B">
            <w:pPr>
              <w:spacing w:beforeLines="20" w:before="48" w:afterLines="20" w:after="48"/>
              <w:rPr>
                <w:rFonts w:ascii="Arial" w:eastAsia="Arial" w:hAnsi="Arial" w:cs="Arial"/>
                <w:b/>
                <w:sz w:val="20"/>
                <w:szCs w:val="20"/>
              </w:rPr>
            </w:pPr>
            <w:r w:rsidRPr="002D5A3A">
              <w:rPr>
                <w:rFonts w:ascii="Arial" w:eastAsia="Arial" w:hAnsi="Arial" w:cs="Arial"/>
                <w:b/>
                <w:sz w:val="20"/>
                <w:szCs w:val="20"/>
              </w:rPr>
              <w:t>Description</w:t>
            </w:r>
          </w:p>
        </w:tc>
        <w:tc>
          <w:tcPr>
            <w:tcW w:w="2956" w:type="pct"/>
            <w:tcBorders>
              <w:top w:val="single" w:sz="4" w:space="0" w:color="auto"/>
            </w:tcBorders>
            <w:shd w:val="clear" w:color="auto" w:fill="FFFFFF" w:themeFill="background1"/>
          </w:tcPr>
          <w:p w14:paraId="290DD7BA" w14:textId="76E08300" w:rsidR="006D2F1B" w:rsidRPr="002D5A3A" w:rsidRDefault="006D2F1B" w:rsidP="00F3017B">
            <w:pPr>
              <w:spacing w:beforeLines="20" w:before="48" w:afterLines="20" w:after="48"/>
              <w:jc w:val="center"/>
              <w:rPr>
                <w:rFonts w:ascii="Arial" w:eastAsia="Arial" w:hAnsi="Arial" w:cs="Arial"/>
                <w:b/>
                <w:sz w:val="20"/>
                <w:szCs w:val="20"/>
              </w:rPr>
            </w:pPr>
            <w:r w:rsidRPr="002D5A3A">
              <w:rPr>
                <w:rFonts w:ascii="Arial" w:eastAsia="Arial" w:hAnsi="Arial" w:cs="Arial"/>
                <w:b/>
                <w:sz w:val="20"/>
                <w:szCs w:val="20"/>
              </w:rPr>
              <w:t>Monitoring approach</w:t>
            </w:r>
          </w:p>
        </w:tc>
        <w:tc>
          <w:tcPr>
            <w:tcW w:w="509" w:type="pct"/>
            <w:vAlign w:val="center"/>
          </w:tcPr>
          <w:p w14:paraId="10830528" w14:textId="768E9038" w:rsidR="006D2F1B" w:rsidRPr="002D5A3A" w:rsidRDefault="006D2F1B" w:rsidP="007D21F3">
            <w:pPr>
              <w:spacing w:beforeLines="20" w:before="48" w:afterLines="20" w:after="48"/>
              <w:jc w:val="center"/>
              <w:rPr>
                <w:rFonts w:ascii="Arial" w:eastAsia="Arial" w:hAnsi="Arial" w:cs="Arial"/>
                <w:sz w:val="16"/>
                <w:szCs w:val="16"/>
              </w:rPr>
            </w:pPr>
            <w:r w:rsidRPr="002D5A3A">
              <w:rPr>
                <w:rFonts w:ascii="Arial" w:eastAsia="Arial" w:hAnsi="Arial" w:cs="Arial"/>
                <w:b/>
                <w:sz w:val="20"/>
                <w:szCs w:val="20"/>
              </w:rPr>
              <w:t>Monitoring frequency</w:t>
            </w:r>
          </w:p>
        </w:tc>
      </w:tr>
      <w:tr w:rsidR="00FA2643" w:rsidRPr="002D5A3A" w14:paraId="1C619EF5" w14:textId="77777777" w:rsidTr="1EDED3CB">
        <w:trPr>
          <w:cantSplit/>
          <w:trHeight w:val="20"/>
        </w:trPr>
        <w:tc>
          <w:tcPr>
            <w:tcW w:w="5000" w:type="pct"/>
            <w:gridSpan w:val="5"/>
            <w:tcBorders>
              <w:top w:val="single" w:sz="4" w:space="0" w:color="auto"/>
              <w:left w:val="single" w:sz="4" w:space="0" w:color="auto"/>
              <w:bottom w:val="single" w:sz="4" w:space="0" w:color="auto"/>
              <w:right w:val="single" w:sz="4" w:space="0" w:color="auto"/>
            </w:tcBorders>
          </w:tcPr>
          <w:p w14:paraId="4F0560DB" w14:textId="5C126734" w:rsidR="00BA7759" w:rsidRPr="002D5A3A" w:rsidRDefault="007E5FA0" w:rsidP="00F3017B">
            <w:pPr>
              <w:spacing w:beforeLines="20" w:before="48" w:afterLines="20" w:after="48"/>
              <w:contextualSpacing/>
              <w:rPr>
                <w:rFonts w:ascii="Arial" w:eastAsia="Arial" w:hAnsi="Arial" w:cs="Arial"/>
                <w:sz w:val="20"/>
                <w:szCs w:val="20"/>
              </w:rPr>
            </w:pPr>
            <w:r>
              <w:rPr>
                <w:rFonts w:ascii="Arial" w:eastAsia="Arial" w:hAnsi="Arial" w:cs="Arial"/>
                <w:b/>
                <w:sz w:val="20"/>
                <w:szCs w:val="20"/>
              </w:rPr>
              <w:t>All options</w:t>
            </w:r>
          </w:p>
        </w:tc>
      </w:tr>
      <w:tr w:rsidR="008960BA" w:rsidRPr="002D5A3A" w14:paraId="0D4BF02F" w14:textId="77777777" w:rsidTr="1EDED3CB">
        <w:trPr>
          <w:cantSplit/>
          <w:trHeight w:val="20"/>
        </w:trPr>
        <w:tc>
          <w:tcPr>
            <w:tcW w:w="462" w:type="pct"/>
          </w:tcPr>
          <w:p w14:paraId="57DB3F7B" w14:textId="3B4D6CCE" w:rsidR="008960BA" w:rsidRPr="00C50D09" w:rsidRDefault="00C837FE" w:rsidP="00F3017B">
            <w:pPr>
              <w:pStyle w:val="NormalWeb"/>
              <w:spacing w:line="276" w:lineRule="auto"/>
              <w:rPr>
                <w:rFonts w:ascii="Cambria Math" w:hAnsi="Cambria Math"/>
                <w:sz w:val="20"/>
                <w:szCs w:val="20"/>
              </w:rPr>
            </w:pPr>
            <m:oMath>
              <m:sSub>
                <m:sSubPr>
                  <m:ctrlPr>
                    <w:rPr>
                      <w:rFonts w:ascii="Cambria Math" w:hAnsi="Cambria Math"/>
                      <w:b/>
                      <w:bCs/>
                      <w:i/>
                      <w:sz w:val="20"/>
                      <w:szCs w:val="20"/>
                    </w:rPr>
                  </m:ctrlPr>
                </m:sSubPr>
                <m:e>
                  <m:r>
                    <m:rPr>
                      <m:sty m:val="bi"/>
                    </m:rPr>
                    <w:rPr>
                      <w:rFonts w:ascii="Cambria Math" w:hAnsi="Cambria Math"/>
                      <w:sz w:val="20"/>
                      <w:szCs w:val="20"/>
                    </w:rPr>
                    <m:t>N</m:t>
                  </m:r>
                  <m:ctrlPr>
                    <w:rPr>
                      <w:rFonts w:ascii="Cambria Math" w:hAnsi="Cambria Math"/>
                      <w:b/>
                      <w:i/>
                      <w:sz w:val="20"/>
                      <w:szCs w:val="20"/>
                    </w:rPr>
                  </m:ctrlPr>
                </m:e>
                <m:sub>
                  <m:r>
                    <m:rPr>
                      <m:sty m:val="bi"/>
                    </m:rPr>
                    <w:rPr>
                      <w:rFonts w:ascii="Cambria Math" w:hAnsi="Cambria Math"/>
                      <w:sz w:val="20"/>
                      <w:szCs w:val="20"/>
                    </w:rPr>
                    <m:t>y</m:t>
                  </m:r>
                  <m:r>
                    <m:rPr>
                      <m:sty m:val="bi"/>
                    </m:rPr>
                    <w:rPr>
                      <w:rFonts w:ascii="Cambria Math" w:hAnsi="Cambria Math"/>
                      <w:sz w:val="20"/>
                      <w:szCs w:val="20"/>
                    </w:rPr>
                    <m:t>,</m:t>
                  </m:r>
                  <m:r>
                    <m:rPr>
                      <m:sty m:val="bi"/>
                    </m:rPr>
                    <w:rPr>
                      <w:rFonts w:ascii="Cambria Math" w:hAnsi="Cambria Math"/>
                      <w:sz w:val="20"/>
                      <w:szCs w:val="20"/>
                    </w:rPr>
                    <m:t>j</m:t>
                  </m:r>
                </m:sub>
              </m:sSub>
            </m:oMath>
            <w:r w:rsidR="008960BA" w:rsidRPr="009B34C5">
              <w:rPr>
                <w:rFonts w:ascii="Cambria Math" w:hAnsi="Cambria Math"/>
                <w:sz w:val="20"/>
                <w:szCs w:val="20"/>
              </w:rPr>
              <w:t xml:space="preserve"> </w:t>
            </w:r>
          </w:p>
          <w:p w14:paraId="2A7432B3" w14:textId="6F818BC0" w:rsidR="008960BA" w:rsidRPr="00C50D09" w:rsidRDefault="008960BA" w:rsidP="00F3017B">
            <w:pPr>
              <w:pStyle w:val="NormalWeb"/>
              <w:spacing w:line="276" w:lineRule="auto"/>
              <w:rPr>
                <w:rFonts w:ascii="Cambria Math" w:hAnsi="Cambria Math" w:cs="Cambria Math"/>
                <w:position w:val="4"/>
                <w:sz w:val="20"/>
                <w:szCs w:val="20"/>
              </w:rPr>
            </w:pPr>
          </w:p>
        </w:tc>
        <w:tc>
          <w:tcPr>
            <w:tcW w:w="323" w:type="pct"/>
          </w:tcPr>
          <w:p w14:paraId="7D25AECF" w14:textId="74C70619" w:rsidR="008960BA" w:rsidRPr="002D5A3A" w:rsidRDefault="008960BA" w:rsidP="00F3017B">
            <w:pPr>
              <w:spacing w:beforeLines="20" w:before="48" w:afterLines="20" w:after="48"/>
              <w:rPr>
                <w:rFonts w:ascii="Arial" w:eastAsia="Arial" w:hAnsi="Arial" w:cs="Arial"/>
                <w:sz w:val="20"/>
                <w:szCs w:val="20"/>
              </w:rPr>
            </w:pPr>
            <w:r w:rsidRPr="002D5A3A">
              <w:rPr>
                <w:rFonts w:ascii="Arial" w:eastAsia="Arial" w:hAnsi="Arial" w:cs="Arial"/>
                <w:sz w:val="20"/>
                <w:szCs w:val="20"/>
              </w:rPr>
              <w:t>Number of households</w:t>
            </w:r>
          </w:p>
        </w:tc>
        <w:tc>
          <w:tcPr>
            <w:tcW w:w="750" w:type="pct"/>
          </w:tcPr>
          <w:p w14:paraId="46C9BDC4" w14:textId="3E6CBF92" w:rsidR="008960BA" w:rsidRPr="002D5A3A" w:rsidRDefault="008960BA" w:rsidP="00F3017B">
            <w:pPr>
              <w:spacing w:beforeLines="20" w:before="48" w:afterLines="20" w:after="48"/>
              <w:rPr>
                <w:rFonts w:ascii="Arial" w:eastAsia="Arial" w:hAnsi="Arial" w:cs="Arial"/>
                <w:sz w:val="20"/>
                <w:szCs w:val="20"/>
              </w:rPr>
            </w:pPr>
            <w:r w:rsidRPr="00B47389">
              <w:rPr>
                <w:rFonts w:ascii="Arial" w:eastAsia="Arial" w:hAnsi="Arial" w:cs="Arial"/>
                <w:sz w:val="20"/>
                <w:szCs w:val="20"/>
              </w:rPr>
              <w:t xml:space="preserve">Cumulative number of </w:t>
            </w:r>
            <w:r w:rsidR="00C12BBE">
              <w:rPr>
                <w:rFonts w:ascii="Arial" w:eastAsia="Arial" w:hAnsi="Arial" w:cs="Arial"/>
                <w:sz w:val="20"/>
                <w:szCs w:val="20"/>
              </w:rPr>
              <w:t>activity devices</w:t>
            </w:r>
            <w:r w:rsidRPr="00B47389">
              <w:rPr>
                <w:rFonts w:ascii="Arial" w:eastAsia="Arial" w:hAnsi="Arial" w:cs="Arial"/>
                <w:sz w:val="20"/>
                <w:szCs w:val="20"/>
              </w:rPr>
              <w:t xml:space="preserve"> of batch j registered under the </w:t>
            </w:r>
            <w:r w:rsidR="00C12BBE">
              <w:rPr>
                <w:rFonts w:ascii="Arial" w:eastAsia="Arial" w:hAnsi="Arial" w:cs="Arial"/>
                <w:sz w:val="20"/>
                <w:szCs w:val="20"/>
              </w:rPr>
              <w:t>activity</w:t>
            </w:r>
            <w:r w:rsidRPr="00B47389">
              <w:rPr>
                <w:rFonts w:ascii="Arial" w:eastAsia="Arial" w:hAnsi="Arial" w:cs="Arial"/>
                <w:sz w:val="20"/>
                <w:szCs w:val="20"/>
              </w:rPr>
              <w:t xml:space="preserve"> (number)</w:t>
            </w:r>
          </w:p>
        </w:tc>
        <w:tc>
          <w:tcPr>
            <w:tcW w:w="2956" w:type="pct"/>
          </w:tcPr>
          <w:p w14:paraId="4481DFA5" w14:textId="6CFE1DBA" w:rsidR="008960BA" w:rsidRPr="002D5A3A" w:rsidRDefault="008960BA" w:rsidP="0057028A">
            <w:pPr>
              <w:autoSpaceDE w:val="0"/>
              <w:autoSpaceDN w:val="0"/>
              <w:adjustRightInd w:val="0"/>
              <w:spacing w:after="0" w:line="240" w:lineRule="auto"/>
              <w:rPr>
                <w:rFonts w:ascii="Arial" w:eastAsia="Arial" w:hAnsi="Arial" w:cs="Arial"/>
                <w:sz w:val="20"/>
                <w:szCs w:val="20"/>
              </w:rPr>
            </w:pPr>
            <w:r w:rsidRPr="00F920FA">
              <w:rPr>
                <w:rFonts w:ascii="Arial" w:eastAsia="Arial" w:hAnsi="Arial" w:cs="Arial"/>
                <w:b/>
                <w:bCs/>
                <w:sz w:val="20"/>
                <w:szCs w:val="20"/>
              </w:rPr>
              <w:t>Source of data:</w:t>
            </w:r>
            <w:r>
              <w:rPr>
                <w:rFonts w:ascii="Arial" w:eastAsia="Arial" w:hAnsi="Arial" w:cs="Arial"/>
                <w:sz w:val="20"/>
                <w:szCs w:val="20"/>
              </w:rPr>
              <w:t xml:space="preserve"> </w:t>
            </w:r>
            <w:r w:rsidRPr="002D5A3A">
              <w:rPr>
                <w:rFonts w:ascii="Arial" w:eastAsia="Arial" w:hAnsi="Arial" w:cs="Arial"/>
                <w:sz w:val="20"/>
                <w:szCs w:val="20"/>
              </w:rPr>
              <w:t xml:space="preserve">Continuously recorded in the </w:t>
            </w:r>
            <w:r w:rsidR="00C12BBE">
              <w:rPr>
                <w:rFonts w:ascii="Arial" w:eastAsia="Arial" w:hAnsi="Arial" w:cs="Arial"/>
                <w:sz w:val="20"/>
                <w:szCs w:val="20"/>
              </w:rPr>
              <w:t>activity</w:t>
            </w:r>
            <w:r w:rsidRPr="002D5A3A">
              <w:rPr>
                <w:rFonts w:ascii="Arial" w:eastAsia="Arial" w:hAnsi="Arial" w:cs="Arial"/>
                <w:sz w:val="20"/>
                <w:szCs w:val="20"/>
              </w:rPr>
              <w:t xml:space="preserve"> database, with verifiable documentary evidence to support numbers reported. </w:t>
            </w:r>
          </w:p>
        </w:tc>
        <w:tc>
          <w:tcPr>
            <w:tcW w:w="509" w:type="pct"/>
            <w:vAlign w:val="center"/>
          </w:tcPr>
          <w:p w14:paraId="4B155ADF" w14:textId="2455F8AB" w:rsidR="008960BA" w:rsidRPr="002D5A3A" w:rsidRDefault="007C6E8A" w:rsidP="007D21F3">
            <w:pPr>
              <w:spacing w:beforeLines="20" w:before="48" w:afterLines="20" w:after="48"/>
              <w:contextualSpacing/>
              <w:jc w:val="center"/>
              <w:rPr>
                <w:rFonts w:ascii="Arial" w:eastAsia="Arial" w:hAnsi="Arial" w:cs="Arial"/>
                <w:sz w:val="20"/>
                <w:szCs w:val="20"/>
              </w:rPr>
            </w:pPr>
            <w:r>
              <w:rPr>
                <w:rFonts w:ascii="Arial" w:eastAsia="Arial" w:hAnsi="Arial" w:cs="Arial"/>
                <w:sz w:val="20"/>
                <w:szCs w:val="20"/>
              </w:rPr>
              <w:t>Continuously</w:t>
            </w:r>
          </w:p>
        </w:tc>
      </w:tr>
      <w:tr w:rsidR="00782F76" w:rsidRPr="002D5A3A" w14:paraId="5672CA16" w14:textId="77777777" w:rsidTr="1EDED3CB">
        <w:trPr>
          <w:cantSplit/>
          <w:trHeight w:val="20"/>
        </w:trPr>
        <w:tc>
          <w:tcPr>
            <w:tcW w:w="462" w:type="pct"/>
          </w:tcPr>
          <w:p w14:paraId="0F3C3754" w14:textId="6E0376E6" w:rsidR="00782F76" w:rsidRPr="00F71306" w:rsidRDefault="00782F76" w:rsidP="00782F76">
            <w:pPr>
              <w:pStyle w:val="NormalWeb"/>
              <w:spacing w:line="276" w:lineRule="auto"/>
              <w:rPr>
                <w:rFonts w:ascii="Arial" w:eastAsia="Arial" w:hAnsi="Arial" w:cs="Arial"/>
                <w:b/>
                <w:bCs/>
                <w:sz w:val="20"/>
                <w:szCs w:val="20"/>
              </w:rPr>
            </w:pPr>
            <w:r w:rsidRPr="00F71306">
              <w:rPr>
                <w:rFonts w:ascii="Arial" w:eastAsia="Arial" w:hAnsi="Arial" w:cs="Arial"/>
                <w:sz w:val="20"/>
                <w:szCs w:val="20"/>
              </w:rPr>
              <w:lastRenderedPageBreak/>
              <w:t xml:space="preserve">Date of </w:t>
            </w:r>
            <w:r w:rsidRPr="009B4ECC">
              <w:rPr>
                <w:rFonts w:ascii="Arial" w:eastAsia="Arial" w:hAnsi="Arial" w:cs="Arial"/>
                <w:sz w:val="20"/>
                <w:szCs w:val="20"/>
              </w:rPr>
              <w:t>registration</w:t>
            </w:r>
          </w:p>
        </w:tc>
        <w:tc>
          <w:tcPr>
            <w:tcW w:w="323" w:type="pct"/>
          </w:tcPr>
          <w:p w14:paraId="1423442C" w14:textId="19A3B305" w:rsidR="00782F76" w:rsidRPr="00F71306" w:rsidRDefault="00782F76" w:rsidP="00782F76">
            <w:pPr>
              <w:spacing w:beforeLines="20" w:before="48" w:afterLines="20" w:after="48"/>
              <w:rPr>
                <w:rFonts w:ascii="Arial" w:eastAsia="Arial" w:hAnsi="Arial" w:cs="Arial"/>
                <w:sz w:val="20"/>
                <w:szCs w:val="20"/>
              </w:rPr>
            </w:pPr>
            <w:r w:rsidRPr="00F71306">
              <w:rPr>
                <w:rFonts w:ascii="Arial" w:eastAsia="Arial" w:hAnsi="Arial" w:cs="Arial"/>
                <w:sz w:val="20"/>
                <w:szCs w:val="20"/>
              </w:rPr>
              <w:t>Date</w:t>
            </w:r>
          </w:p>
        </w:tc>
        <w:tc>
          <w:tcPr>
            <w:tcW w:w="750" w:type="pct"/>
          </w:tcPr>
          <w:p w14:paraId="27FAF75F" w14:textId="11316B86" w:rsidR="00782F76" w:rsidRPr="00F71306" w:rsidRDefault="00782F76" w:rsidP="00782F76">
            <w:pPr>
              <w:spacing w:beforeLines="20" w:before="48" w:afterLines="20" w:after="48"/>
              <w:rPr>
                <w:rFonts w:ascii="Arial" w:eastAsia="Arial" w:hAnsi="Arial" w:cs="Arial"/>
                <w:sz w:val="20"/>
                <w:szCs w:val="20"/>
              </w:rPr>
            </w:pPr>
            <w:r w:rsidRPr="00F71306">
              <w:rPr>
                <w:rFonts w:ascii="Arial" w:eastAsia="Arial" w:hAnsi="Arial" w:cs="Arial"/>
                <w:sz w:val="20"/>
                <w:szCs w:val="20"/>
              </w:rPr>
              <w:t xml:space="preserve">Date of </w:t>
            </w:r>
            <w:r w:rsidRPr="009B4ECC">
              <w:rPr>
                <w:rFonts w:ascii="Arial" w:eastAsia="Arial" w:hAnsi="Arial" w:cs="Arial"/>
                <w:sz w:val="20"/>
                <w:szCs w:val="20"/>
              </w:rPr>
              <w:t xml:space="preserve">registration of each stove in the </w:t>
            </w:r>
            <w:r w:rsidR="00C12BBE">
              <w:rPr>
                <w:rFonts w:ascii="Arial" w:eastAsia="Arial" w:hAnsi="Arial" w:cs="Arial"/>
                <w:sz w:val="20"/>
                <w:szCs w:val="20"/>
              </w:rPr>
              <w:t>activity</w:t>
            </w:r>
            <w:r w:rsidRPr="009B4ECC">
              <w:rPr>
                <w:rFonts w:ascii="Arial" w:eastAsia="Arial" w:hAnsi="Arial" w:cs="Arial"/>
                <w:sz w:val="20"/>
                <w:szCs w:val="20"/>
              </w:rPr>
              <w:t xml:space="preserve"> database</w:t>
            </w:r>
            <w:r w:rsidRPr="00F71306">
              <w:rPr>
                <w:rFonts w:ascii="Arial" w:eastAsia="Arial" w:hAnsi="Arial" w:cs="Arial"/>
                <w:sz w:val="20"/>
                <w:szCs w:val="20"/>
              </w:rPr>
              <w:t xml:space="preserve"> </w:t>
            </w:r>
          </w:p>
        </w:tc>
        <w:tc>
          <w:tcPr>
            <w:tcW w:w="2956" w:type="pct"/>
          </w:tcPr>
          <w:p w14:paraId="61F0B181" w14:textId="2FF6BE62" w:rsidR="00782F76" w:rsidRPr="00F71306" w:rsidRDefault="00782F76" w:rsidP="00782F76">
            <w:pPr>
              <w:autoSpaceDE w:val="0"/>
              <w:autoSpaceDN w:val="0"/>
              <w:adjustRightInd w:val="0"/>
              <w:spacing w:after="0" w:line="240" w:lineRule="auto"/>
              <w:rPr>
                <w:rFonts w:ascii="Arial" w:eastAsia="Arial" w:hAnsi="Arial" w:cs="Arial"/>
                <w:b/>
                <w:bCs/>
                <w:sz w:val="20"/>
                <w:szCs w:val="20"/>
              </w:rPr>
            </w:pPr>
            <w:r w:rsidRPr="00F71306">
              <w:rPr>
                <w:rFonts w:ascii="Arial" w:eastAsia="Arial" w:hAnsi="Arial" w:cs="Arial"/>
                <w:b/>
                <w:bCs/>
                <w:sz w:val="20"/>
                <w:szCs w:val="20"/>
              </w:rPr>
              <w:t>Source of data:</w:t>
            </w:r>
            <w:r w:rsidRPr="00F71306">
              <w:rPr>
                <w:rFonts w:ascii="Arial" w:eastAsia="Arial" w:hAnsi="Arial" w:cs="Arial"/>
                <w:sz w:val="20"/>
                <w:szCs w:val="20"/>
              </w:rPr>
              <w:t xml:space="preserve"> Recorded in the </w:t>
            </w:r>
            <w:r w:rsidR="00C12BBE">
              <w:rPr>
                <w:rFonts w:ascii="Arial" w:eastAsia="Arial" w:hAnsi="Arial" w:cs="Arial"/>
                <w:sz w:val="20"/>
                <w:szCs w:val="20"/>
              </w:rPr>
              <w:t>activity</w:t>
            </w:r>
            <w:r w:rsidRPr="00F71306">
              <w:rPr>
                <w:rFonts w:ascii="Arial" w:eastAsia="Arial" w:hAnsi="Arial" w:cs="Arial"/>
                <w:sz w:val="20"/>
                <w:szCs w:val="20"/>
              </w:rPr>
              <w:t xml:space="preserve"> database, with verifiable documentary evidence to support numbers reported. </w:t>
            </w:r>
            <w:r w:rsidRPr="009B4ECC">
              <w:rPr>
                <w:rFonts w:ascii="Arial" w:eastAsia="Arial" w:hAnsi="Arial" w:cs="Arial"/>
                <w:sz w:val="20"/>
                <w:szCs w:val="20"/>
              </w:rPr>
              <w:t>The</w:t>
            </w:r>
            <w:r>
              <w:rPr>
                <w:rFonts w:ascii="Arial" w:eastAsia="Arial" w:hAnsi="Arial" w:cs="Arial"/>
                <w:sz w:val="20"/>
                <w:szCs w:val="20"/>
              </w:rPr>
              <w:t xml:space="preserve"> </w:t>
            </w:r>
            <w:r w:rsidRPr="009B4ECC">
              <w:rPr>
                <w:rFonts w:ascii="Arial" w:eastAsia="Arial" w:hAnsi="Arial" w:cs="Arial"/>
                <w:sz w:val="20"/>
                <w:szCs w:val="20"/>
              </w:rPr>
              <w:t>date of registration shall be two weeks from the date of sale of the stove.</w:t>
            </w:r>
            <w:r w:rsidRPr="00F71306">
              <w:rPr>
                <w:rStyle w:val="FootnoteReference"/>
                <w:rFonts w:ascii="Arial" w:eastAsia="Arial" w:hAnsi="Arial" w:cs="Arial"/>
                <w:sz w:val="20"/>
                <w:szCs w:val="20"/>
              </w:rPr>
              <w:footnoteReference w:id="20"/>
            </w:r>
            <w:r w:rsidRPr="00F71306">
              <w:rPr>
                <w:rFonts w:ascii="Arial" w:eastAsia="Arial" w:hAnsi="Arial" w:cs="Arial"/>
                <w:sz w:val="20"/>
                <w:szCs w:val="20"/>
              </w:rPr>
              <w:t xml:space="preserve"> </w:t>
            </w:r>
          </w:p>
        </w:tc>
        <w:tc>
          <w:tcPr>
            <w:tcW w:w="509" w:type="pct"/>
            <w:vAlign w:val="center"/>
          </w:tcPr>
          <w:p w14:paraId="4164E35A" w14:textId="1CF6DE3E" w:rsidR="00782F76" w:rsidRPr="002D5A3A" w:rsidRDefault="007C6E8A" w:rsidP="007D21F3">
            <w:pPr>
              <w:spacing w:beforeLines="20" w:before="48" w:afterLines="20" w:after="48"/>
              <w:contextualSpacing/>
              <w:jc w:val="center"/>
              <w:rPr>
                <w:rFonts w:ascii="Arial" w:eastAsia="Arial" w:hAnsi="Arial" w:cs="Arial"/>
                <w:sz w:val="20"/>
                <w:szCs w:val="20"/>
              </w:rPr>
            </w:pPr>
            <w:r>
              <w:rPr>
                <w:rFonts w:ascii="Arial" w:eastAsia="Arial" w:hAnsi="Arial" w:cs="Arial"/>
                <w:sz w:val="20"/>
                <w:szCs w:val="20"/>
              </w:rPr>
              <w:t>Continuously</w:t>
            </w:r>
          </w:p>
        </w:tc>
      </w:tr>
      <w:tr w:rsidR="00782F76" w:rsidRPr="002D5A3A" w14:paraId="46C39E39" w14:textId="77777777" w:rsidTr="1EDED3CB">
        <w:trPr>
          <w:cantSplit/>
          <w:trHeight w:val="2050"/>
        </w:trPr>
        <w:tc>
          <w:tcPr>
            <w:tcW w:w="462" w:type="pct"/>
          </w:tcPr>
          <w:p w14:paraId="333303E9" w14:textId="75FEF3D6" w:rsidR="00782F76" w:rsidRPr="00F71306" w:rsidRDefault="00C837FE" w:rsidP="00782F76">
            <w:pPr>
              <w:pStyle w:val="NormalWeb"/>
              <w:spacing w:line="276" w:lineRule="auto"/>
              <w:rPr>
                <w:rFonts w:ascii="Arial" w:eastAsia="Arial" w:hAnsi="Arial" w:cs="Arial"/>
                <w:b/>
                <w:bCs/>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baseline</m:t>
                    </m:r>
                    <m:r>
                      <w:rPr>
                        <w:rFonts w:ascii="Cambria Math" w:hAnsi="Cambria Math"/>
                        <w:sz w:val="20"/>
                        <w:szCs w:val="20"/>
                      </w:rPr>
                      <m:t>,</m:t>
                    </m:r>
                    <m:r>
                      <w:rPr>
                        <w:rFonts w:ascii="Cambria Math" w:hAnsi="Cambria Math"/>
                        <w:sz w:val="20"/>
                        <w:szCs w:val="20"/>
                      </w:rPr>
                      <m:t>f</m:t>
                    </m:r>
                  </m:sub>
                </m:sSub>
              </m:oMath>
            </m:oMathPara>
          </w:p>
        </w:tc>
        <w:tc>
          <w:tcPr>
            <w:tcW w:w="323" w:type="pct"/>
          </w:tcPr>
          <w:p w14:paraId="4729C322" w14:textId="5716B79C" w:rsidR="00782F76" w:rsidRPr="002D5A3A" w:rsidRDefault="00782F76" w:rsidP="00782F76">
            <w:pPr>
              <w:spacing w:beforeLines="20" w:before="48" w:afterLines="20" w:after="48"/>
              <w:rPr>
                <w:rFonts w:ascii="Arial" w:eastAsia="Arial" w:hAnsi="Arial" w:cs="Arial"/>
                <w:sz w:val="20"/>
                <w:szCs w:val="20"/>
              </w:rPr>
            </w:pPr>
            <w:r>
              <w:rPr>
                <w:rFonts w:ascii="Arial" w:eastAsia="Arial" w:hAnsi="Arial" w:cs="Arial"/>
                <w:sz w:val="20"/>
                <w:szCs w:val="20"/>
              </w:rPr>
              <w:t>%</w:t>
            </w:r>
          </w:p>
        </w:tc>
        <w:tc>
          <w:tcPr>
            <w:tcW w:w="750" w:type="pct"/>
          </w:tcPr>
          <w:p w14:paraId="282FBFC0" w14:textId="50DD4F5A" w:rsidR="00782F76" w:rsidRPr="002D5A3A" w:rsidRDefault="00782F76" w:rsidP="00782F76">
            <w:pPr>
              <w:spacing w:beforeLines="20" w:before="48" w:afterLines="20" w:after="48"/>
              <w:rPr>
                <w:rFonts w:ascii="Arial" w:eastAsia="Arial" w:hAnsi="Arial" w:cs="Arial"/>
                <w:sz w:val="20"/>
                <w:szCs w:val="20"/>
              </w:rPr>
            </w:pPr>
            <w:r w:rsidRPr="00F71306">
              <w:rPr>
                <w:rFonts w:ascii="Arial" w:eastAsia="Arial" w:hAnsi="Arial" w:cs="Arial"/>
                <w:sz w:val="20"/>
                <w:szCs w:val="20"/>
              </w:rPr>
              <w:t xml:space="preserve">Share of households using fuel </w:t>
            </w:r>
            <w:r>
              <w:rPr>
                <w:rFonts w:ascii="Arial" w:eastAsia="Arial" w:hAnsi="Arial" w:cs="Arial"/>
                <w:sz w:val="20"/>
                <w:szCs w:val="20"/>
              </w:rPr>
              <w:t>f</w:t>
            </w:r>
            <w:r w:rsidRPr="00F71306">
              <w:rPr>
                <w:rFonts w:ascii="Arial" w:eastAsia="Arial" w:hAnsi="Arial" w:cs="Arial"/>
                <w:sz w:val="20"/>
                <w:szCs w:val="20"/>
              </w:rPr>
              <w:t xml:space="preserve"> (firewood or charcoal) in the baseline scenario (percentage)</w:t>
            </w:r>
          </w:p>
        </w:tc>
        <w:tc>
          <w:tcPr>
            <w:tcW w:w="2956" w:type="pct"/>
          </w:tcPr>
          <w:p w14:paraId="4ADBFEC4" w14:textId="05A28B0A" w:rsidR="00782F76" w:rsidRPr="00F920FA" w:rsidRDefault="00782F76" w:rsidP="00782F76">
            <w:pPr>
              <w:pStyle w:val="NormalWeb"/>
              <w:rPr>
                <w:rFonts w:ascii="Arial" w:eastAsia="Arial" w:hAnsi="Arial" w:cs="Arial"/>
                <w:b/>
                <w:bCs/>
                <w:sz w:val="20"/>
                <w:szCs w:val="20"/>
              </w:rPr>
            </w:pPr>
            <w:r w:rsidRPr="00F71306">
              <w:rPr>
                <w:rFonts w:ascii="Arial" w:eastAsia="Arial" w:hAnsi="Arial" w:cs="Arial"/>
                <w:b/>
                <w:bCs/>
                <w:sz w:val="20"/>
                <w:szCs w:val="20"/>
              </w:rPr>
              <w:t>Source of data:</w:t>
            </w:r>
            <w:r w:rsidRPr="00F71306">
              <w:rPr>
                <w:rFonts w:ascii="Arial" w:eastAsia="Arial" w:hAnsi="Arial" w:cs="Arial"/>
                <w:sz w:val="20"/>
                <w:szCs w:val="20"/>
              </w:rPr>
              <w:t xml:space="preserve"> Recorded in the </w:t>
            </w:r>
            <w:r w:rsidR="00C12BBE">
              <w:rPr>
                <w:rFonts w:ascii="Arial" w:eastAsia="Arial" w:hAnsi="Arial" w:cs="Arial"/>
                <w:sz w:val="20"/>
                <w:szCs w:val="20"/>
              </w:rPr>
              <w:t>activity</w:t>
            </w:r>
            <w:r w:rsidRPr="00F71306">
              <w:rPr>
                <w:rFonts w:ascii="Arial" w:eastAsia="Arial" w:hAnsi="Arial" w:cs="Arial"/>
                <w:sz w:val="20"/>
                <w:szCs w:val="20"/>
              </w:rPr>
              <w:t xml:space="preserve"> database</w:t>
            </w:r>
            <w:r>
              <w:rPr>
                <w:rFonts w:ascii="Arial" w:eastAsia="Arial" w:hAnsi="Arial" w:cs="Arial"/>
                <w:sz w:val="20"/>
                <w:szCs w:val="20"/>
              </w:rPr>
              <w:t xml:space="preserve">. The </w:t>
            </w:r>
            <w:r w:rsidR="008C32B9">
              <w:rPr>
                <w:rFonts w:ascii="Arial" w:eastAsia="Arial" w:hAnsi="Arial" w:cs="Arial"/>
                <w:sz w:val="20"/>
                <w:szCs w:val="20"/>
              </w:rPr>
              <w:t>activity participant</w:t>
            </w:r>
            <w:r>
              <w:rPr>
                <w:rFonts w:ascii="Arial" w:eastAsia="Arial" w:hAnsi="Arial" w:cs="Arial"/>
                <w:sz w:val="20"/>
                <w:szCs w:val="20"/>
              </w:rPr>
              <w:t xml:space="preserve"> shall ask the end user the fuel used in the baseline scenario at the time of sale and register this information in the </w:t>
            </w:r>
            <w:r w:rsidR="00C12BBE">
              <w:rPr>
                <w:rFonts w:ascii="Arial" w:eastAsia="Arial" w:hAnsi="Arial" w:cs="Arial"/>
                <w:sz w:val="20"/>
                <w:szCs w:val="20"/>
              </w:rPr>
              <w:t>activity</w:t>
            </w:r>
            <w:r>
              <w:rPr>
                <w:rFonts w:ascii="Arial" w:eastAsia="Arial" w:hAnsi="Arial" w:cs="Arial"/>
                <w:sz w:val="20"/>
                <w:szCs w:val="20"/>
              </w:rPr>
              <w:t xml:space="preserve"> database.</w:t>
            </w:r>
          </w:p>
        </w:tc>
        <w:tc>
          <w:tcPr>
            <w:tcW w:w="509" w:type="pct"/>
            <w:vAlign w:val="center"/>
          </w:tcPr>
          <w:p w14:paraId="375804F9" w14:textId="6DAF4E95" w:rsidR="00782F76" w:rsidRPr="002D5A3A" w:rsidRDefault="007C6E8A" w:rsidP="007D21F3">
            <w:pPr>
              <w:spacing w:beforeLines="20" w:before="48" w:afterLines="20" w:after="48"/>
              <w:contextualSpacing/>
              <w:jc w:val="center"/>
              <w:rPr>
                <w:rFonts w:ascii="Arial" w:eastAsia="Arial" w:hAnsi="Arial" w:cs="Arial"/>
                <w:sz w:val="20"/>
                <w:szCs w:val="20"/>
              </w:rPr>
            </w:pPr>
            <w:r>
              <w:rPr>
                <w:rFonts w:ascii="Arial" w:eastAsia="Arial" w:hAnsi="Arial" w:cs="Arial"/>
                <w:sz w:val="20"/>
                <w:szCs w:val="20"/>
              </w:rPr>
              <w:t>Continuously</w:t>
            </w:r>
          </w:p>
        </w:tc>
      </w:tr>
      <w:tr w:rsidR="00782F76" w:rsidRPr="002D5A3A" w14:paraId="7781C32F" w14:textId="77777777" w:rsidTr="1EDED3CB">
        <w:trPr>
          <w:cantSplit/>
          <w:trHeight w:val="2050"/>
        </w:trPr>
        <w:tc>
          <w:tcPr>
            <w:tcW w:w="462" w:type="pct"/>
          </w:tcPr>
          <w:p w14:paraId="70646DA9" w14:textId="31A5FAC0" w:rsidR="00782F76" w:rsidRPr="009B34C5" w:rsidRDefault="00C837FE" w:rsidP="00782F76">
            <w:pPr>
              <w:pStyle w:val="NormalWeb"/>
              <w:spacing w:line="276" w:lineRule="auto"/>
              <w:rPr>
                <w:rFonts w:ascii="Cambria Math" w:hAnsi="Cambria Math" w:cs="Cambria Math"/>
                <w:b/>
                <w:position w:val="4"/>
                <w:sz w:val="20"/>
                <w:szCs w:val="20"/>
              </w:rPr>
            </w:pPr>
            <m:oMathPara>
              <m:oMathParaPr>
                <m:jc m:val="left"/>
              </m:oMathParaPr>
              <m:oMath>
                <m:sSub>
                  <m:sSubPr>
                    <m:ctrlPr>
                      <w:rPr>
                        <w:rFonts w:ascii="Cambria Math" w:hAnsi="Cambria Math"/>
                        <w:b/>
                        <w:bCs/>
                        <w:i/>
                        <w:sz w:val="20"/>
                        <w:szCs w:val="20"/>
                      </w:rPr>
                    </m:ctrlPr>
                  </m:sSubPr>
                  <m:e>
                    <m:r>
                      <m:rPr>
                        <m:sty m:val="bi"/>
                      </m:rPr>
                      <w:rPr>
                        <w:rFonts w:ascii="Cambria Math" w:hAnsi="Cambria Math"/>
                        <w:sz w:val="20"/>
                        <w:szCs w:val="20"/>
                      </w:rPr>
                      <m:t>S</m:t>
                    </m:r>
                    <m:ctrlPr>
                      <w:rPr>
                        <w:rFonts w:ascii="Cambria Math" w:hAnsi="Cambria Math"/>
                        <w:b/>
                        <w:i/>
                        <w:sz w:val="20"/>
                        <w:szCs w:val="20"/>
                      </w:rPr>
                    </m:ctrlPr>
                  </m:e>
                  <m:sub>
                    <m:r>
                      <m:rPr>
                        <m:sty m:val="bi"/>
                      </m:rPr>
                      <w:rPr>
                        <w:rFonts w:ascii="Cambria Math" w:hAnsi="Cambria Math"/>
                        <w:sz w:val="20"/>
                        <w:szCs w:val="20"/>
                      </w:rPr>
                      <m:t>y</m:t>
                    </m:r>
                    <m:r>
                      <m:rPr>
                        <m:sty m:val="bi"/>
                      </m:rPr>
                      <w:rPr>
                        <w:rFonts w:ascii="Cambria Math" w:hAnsi="Cambria Math"/>
                        <w:sz w:val="20"/>
                        <w:szCs w:val="20"/>
                      </w:rPr>
                      <m:t>,</m:t>
                    </m:r>
                    <m:r>
                      <m:rPr>
                        <m:sty m:val="bi"/>
                      </m:rPr>
                      <w:rPr>
                        <w:rFonts w:ascii="Cambria Math" w:hAnsi="Cambria Math"/>
                        <w:sz w:val="20"/>
                        <w:szCs w:val="20"/>
                      </w:rPr>
                      <m:t>j</m:t>
                    </m:r>
                  </m:sub>
                </m:sSub>
              </m:oMath>
            </m:oMathPara>
          </w:p>
        </w:tc>
        <w:tc>
          <w:tcPr>
            <w:tcW w:w="323" w:type="pct"/>
          </w:tcPr>
          <w:p w14:paraId="57CFF18A" w14:textId="65EFF3E5" w:rsidR="00782F76" w:rsidRPr="002D5A3A" w:rsidRDefault="00782F76" w:rsidP="00782F76">
            <w:pPr>
              <w:spacing w:beforeLines="20" w:before="48" w:afterLines="20" w:after="48"/>
              <w:rPr>
                <w:rFonts w:ascii="Arial" w:eastAsia="Arial" w:hAnsi="Arial" w:cs="Arial"/>
                <w:sz w:val="20"/>
                <w:szCs w:val="20"/>
              </w:rPr>
            </w:pPr>
            <w:r w:rsidRPr="002D5A3A">
              <w:rPr>
                <w:rFonts w:ascii="Arial" w:eastAsia="Arial" w:hAnsi="Arial" w:cs="Arial"/>
                <w:sz w:val="20"/>
                <w:szCs w:val="20"/>
              </w:rPr>
              <w:t>Percentage</w:t>
            </w:r>
          </w:p>
        </w:tc>
        <w:tc>
          <w:tcPr>
            <w:tcW w:w="750" w:type="pct"/>
          </w:tcPr>
          <w:p w14:paraId="5F7232CB" w14:textId="79669A25" w:rsidR="00782F76" w:rsidRPr="002D5A3A" w:rsidRDefault="00782F76" w:rsidP="00782F76">
            <w:pPr>
              <w:spacing w:beforeLines="20" w:before="48" w:afterLines="20" w:after="48"/>
              <w:rPr>
                <w:rFonts w:ascii="Arial" w:eastAsia="Arial" w:hAnsi="Arial" w:cs="Arial"/>
                <w:sz w:val="20"/>
                <w:szCs w:val="20"/>
              </w:rPr>
            </w:pPr>
            <w:r w:rsidRPr="002D5A3A">
              <w:rPr>
                <w:rFonts w:ascii="Arial" w:eastAsia="Arial" w:hAnsi="Arial" w:cs="Arial"/>
                <w:sz w:val="20"/>
                <w:szCs w:val="20"/>
              </w:rPr>
              <w:t xml:space="preserve">Share of households with </w:t>
            </w:r>
            <w:proofErr w:type="gramStart"/>
            <w:r w:rsidRPr="002D5A3A">
              <w:rPr>
                <w:rFonts w:ascii="Arial" w:eastAsia="Arial" w:hAnsi="Arial" w:cs="Arial"/>
                <w:sz w:val="20"/>
                <w:szCs w:val="20"/>
              </w:rPr>
              <w:t>a</w:t>
            </w:r>
            <w:proofErr w:type="gramEnd"/>
            <w:r w:rsidRPr="002D5A3A">
              <w:rPr>
                <w:rFonts w:ascii="Arial" w:eastAsia="Arial" w:hAnsi="Arial" w:cs="Arial"/>
                <w:sz w:val="20"/>
                <w:szCs w:val="20"/>
              </w:rPr>
              <w:t xml:space="preserve"> </w:t>
            </w:r>
            <w:r w:rsidR="00C12BBE">
              <w:rPr>
                <w:rFonts w:ascii="Arial" w:eastAsia="Arial" w:hAnsi="Arial" w:cs="Arial"/>
                <w:sz w:val="20"/>
                <w:szCs w:val="20"/>
              </w:rPr>
              <w:t>activity</w:t>
            </w:r>
            <w:r w:rsidRPr="002D5A3A">
              <w:rPr>
                <w:rFonts w:ascii="Arial" w:eastAsia="Arial" w:hAnsi="Arial" w:cs="Arial"/>
                <w:sz w:val="20"/>
                <w:szCs w:val="20"/>
              </w:rPr>
              <w:t xml:space="preserve"> cookstove</w:t>
            </w:r>
            <w:r>
              <w:rPr>
                <w:rFonts w:ascii="Arial" w:eastAsia="Arial" w:hAnsi="Arial" w:cs="Arial"/>
                <w:sz w:val="20"/>
                <w:szCs w:val="20"/>
              </w:rPr>
              <w:t xml:space="preserve"> of batch j</w:t>
            </w:r>
            <w:r w:rsidRPr="002D5A3A">
              <w:rPr>
                <w:rFonts w:ascii="Arial" w:eastAsia="Arial" w:hAnsi="Arial" w:cs="Arial"/>
                <w:sz w:val="20"/>
                <w:szCs w:val="20"/>
              </w:rPr>
              <w:t xml:space="preserve"> operating in year y (percentage)</w:t>
            </w:r>
          </w:p>
        </w:tc>
        <w:tc>
          <w:tcPr>
            <w:tcW w:w="2956" w:type="pct"/>
          </w:tcPr>
          <w:p w14:paraId="745A0953" w14:textId="3D714FBA" w:rsidR="00782F76" w:rsidRPr="002D5A3A" w:rsidRDefault="00782F76" w:rsidP="00782F76">
            <w:pPr>
              <w:pStyle w:val="NormalWeb"/>
              <w:rPr>
                <w:rFonts w:ascii="Arial" w:hAnsi="Arial" w:cs="Arial"/>
                <w:sz w:val="20"/>
                <w:szCs w:val="20"/>
              </w:rPr>
            </w:pPr>
            <w:r w:rsidRPr="00F920FA">
              <w:rPr>
                <w:rFonts w:ascii="Arial" w:eastAsia="Arial" w:hAnsi="Arial" w:cs="Arial"/>
                <w:b/>
                <w:bCs/>
                <w:sz w:val="20"/>
                <w:szCs w:val="20"/>
              </w:rPr>
              <w:t>Source of data:</w:t>
            </w:r>
            <w:r>
              <w:rPr>
                <w:rFonts w:ascii="Arial" w:eastAsia="Arial" w:hAnsi="Arial" w:cs="Arial"/>
                <w:sz w:val="20"/>
                <w:szCs w:val="20"/>
              </w:rPr>
              <w:t xml:space="preserve"> </w:t>
            </w:r>
            <w:r w:rsidRPr="002D5A3A">
              <w:rPr>
                <w:rFonts w:ascii="Arial" w:eastAsia="Arial" w:hAnsi="Arial" w:cs="Arial"/>
                <w:sz w:val="20"/>
                <w:szCs w:val="20"/>
              </w:rPr>
              <w:t>Based on a representative sample</w:t>
            </w:r>
            <w:r w:rsidRPr="002D5A3A">
              <w:rPr>
                <w:rFonts w:ascii="Arial" w:hAnsi="Arial" w:cs="Arial"/>
                <w:sz w:val="20"/>
                <w:szCs w:val="20"/>
              </w:rPr>
              <w:t xml:space="preserve"> with the following size:</w:t>
            </w:r>
          </w:p>
          <w:p w14:paraId="69B9DCC6" w14:textId="70A207F0" w:rsidR="00782F76" w:rsidRPr="001F43E0" w:rsidRDefault="00782F76" w:rsidP="00967997">
            <w:pPr>
              <w:pStyle w:val="NormalWeb"/>
              <w:numPr>
                <w:ilvl w:val="0"/>
                <w:numId w:val="14"/>
              </w:numPr>
              <w:rPr>
                <w:rFonts w:ascii="Arial" w:hAnsi="Arial" w:cs="Arial"/>
                <w:sz w:val="20"/>
                <w:szCs w:val="20"/>
              </w:rPr>
            </w:pPr>
            <w:r w:rsidRPr="002D5A3A">
              <w:rPr>
                <w:rFonts w:ascii="Arial" w:hAnsi="Arial" w:cs="Arial"/>
                <w:sz w:val="20"/>
                <w:szCs w:val="20"/>
              </w:rPr>
              <w:t xml:space="preserve">Annual monitoring: A minimum of </w:t>
            </w:r>
            <w:r w:rsidR="00F652D1">
              <w:rPr>
                <w:rFonts w:ascii="Arial" w:hAnsi="Arial" w:cs="Arial"/>
                <w:sz w:val="20"/>
                <w:szCs w:val="20"/>
              </w:rPr>
              <w:t>48</w:t>
            </w:r>
            <w:r w:rsidRPr="002D5A3A">
              <w:rPr>
                <w:rFonts w:ascii="Arial" w:hAnsi="Arial" w:cs="Arial"/>
                <w:sz w:val="20"/>
                <w:szCs w:val="20"/>
              </w:rPr>
              <w:t xml:space="preserve"> households shall be monitored to ensure 9</w:t>
            </w:r>
            <w:r w:rsidR="00F26E6A">
              <w:rPr>
                <w:rFonts w:ascii="Arial" w:hAnsi="Arial" w:cs="Arial"/>
                <w:sz w:val="20"/>
                <w:szCs w:val="20"/>
              </w:rPr>
              <w:t>0</w:t>
            </w:r>
            <w:r w:rsidRPr="002D5A3A">
              <w:rPr>
                <w:rFonts w:ascii="Arial" w:hAnsi="Arial" w:cs="Arial"/>
                <w:sz w:val="20"/>
                <w:szCs w:val="20"/>
              </w:rPr>
              <w:t>/10 confidence/precision levels.</w:t>
            </w:r>
            <w:r w:rsidR="00E005F2">
              <w:rPr>
                <w:rStyle w:val="FootnoteReference"/>
                <w:rFonts w:ascii="Arial" w:eastAsia="Arial" w:hAnsi="Arial" w:cs="Arial"/>
                <w:sz w:val="20"/>
                <w:szCs w:val="20"/>
              </w:rPr>
              <w:t xml:space="preserve"> </w:t>
            </w:r>
            <w:r w:rsidR="00E005F2">
              <w:rPr>
                <w:rStyle w:val="FootnoteReference"/>
                <w:rFonts w:ascii="Arial" w:eastAsia="Arial" w:hAnsi="Arial" w:cs="Arial"/>
                <w:sz w:val="20"/>
                <w:szCs w:val="20"/>
              </w:rPr>
              <w:footnoteReference w:id="21"/>
            </w:r>
          </w:p>
          <w:p w14:paraId="3B1372A8" w14:textId="117B1CD3" w:rsidR="00782F76" w:rsidRPr="002D5A3A" w:rsidRDefault="00782F76" w:rsidP="00782F76">
            <w:pPr>
              <w:autoSpaceDE w:val="0"/>
              <w:autoSpaceDN w:val="0"/>
              <w:adjustRightInd w:val="0"/>
              <w:spacing w:after="0" w:line="240" w:lineRule="auto"/>
              <w:rPr>
                <w:rFonts w:ascii="Arial" w:hAnsi="Arial" w:cs="Arial"/>
                <w:sz w:val="20"/>
                <w:szCs w:val="20"/>
              </w:rPr>
            </w:pPr>
            <w:r w:rsidRPr="002D5A3A">
              <w:rPr>
                <w:rFonts w:ascii="Arial" w:hAnsi="Arial" w:cs="Arial"/>
                <w:sz w:val="20"/>
                <w:szCs w:val="20"/>
              </w:rPr>
              <w:t>Separate samples shall be taken for</w:t>
            </w:r>
            <w:r w:rsidRPr="002D5A3A">
              <w:rPr>
                <w:rFonts w:ascii="Arial" w:hAnsi="Arial" w:cs="Arial"/>
                <w:sz w:val="20"/>
                <w:szCs w:val="20"/>
                <w:lang w:val="en-US"/>
              </w:rPr>
              <w:t xml:space="preserve"> </w:t>
            </w:r>
            <w:r w:rsidRPr="002D5A3A">
              <w:rPr>
                <w:rFonts w:ascii="Arial" w:hAnsi="Arial" w:cs="Arial"/>
                <w:sz w:val="20"/>
                <w:szCs w:val="20"/>
              </w:rPr>
              <w:t>each batch.</w:t>
            </w:r>
            <w:r>
              <w:rPr>
                <w:rFonts w:ascii="Arial" w:hAnsi="Arial" w:cs="Arial"/>
                <w:sz w:val="20"/>
                <w:szCs w:val="20"/>
              </w:rPr>
              <w:t xml:space="preserve"> </w:t>
            </w:r>
          </w:p>
        </w:tc>
        <w:tc>
          <w:tcPr>
            <w:tcW w:w="509" w:type="pct"/>
            <w:vAlign w:val="center"/>
          </w:tcPr>
          <w:p w14:paraId="349671FE" w14:textId="1317731C" w:rsidR="00782F76" w:rsidRPr="002D5A3A" w:rsidRDefault="00782F76" w:rsidP="007D21F3">
            <w:pPr>
              <w:spacing w:beforeLines="20" w:before="48" w:afterLines="20" w:after="48"/>
              <w:contextualSpacing/>
              <w:jc w:val="center"/>
              <w:rPr>
                <w:rFonts w:ascii="Arial" w:eastAsia="Arial" w:hAnsi="Arial" w:cs="Arial"/>
                <w:sz w:val="20"/>
                <w:szCs w:val="20"/>
              </w:rPr>
            </w:pPr>
            <w:r>
              <w:rPr>
                <w:rFonts w:ascii="Arial" w:eastAsia="Arial" w:hAnsi="Arial" w:cs="Arial"/>
                <w:sz w:val="20"/>
                <w:szCs w:val="20"/>
              </w:rPr>
              <w:t>A</w:t>
            </w:r>
            <w:r>
              <w:rPr>
                <w:rFonts w:eastAsia="Arial"/>
                <w:sz w:val="20"/>
                <w:szCs w:val="20"/>
              </w:rPr>
              <w:t>nnual</w:t>
            </w:r>
          </w:p>
        </w:tc>
      </w:tr>
      <w:tr w:rsidR="00782F76" w:rsidRPr="002D5A3A" w14:paraId="0D083643" w14:textId="77777777" w:rsidTr="1EDED3CB">
        <w:trPr>
          <w:cantSplit/>
          <w:trHeight w:val="2050"/>
        </w:trPr>
        <w:tc>
          <w:tcPr>
            <w:tcW w:w="462" w:type="pct"/>
          </w:tcPr>
          <w:p w14:paraId="1402DF77" w14:textId="35758704" w:rsidR="00782F76" w:rsidRPr="00C02145" w:rsidRDefault="00C837FE" w:rsidP="00782F76">
            <w:pPr>
              <w:pStyle w:val="NormalWeb"/>
              <w:spacing w:line="276" w:lineRule="auto"/>
              <w:rPr>
                <w:rFonts w:ascii="Arial" w:eastAsia="Arial" w:hAnsi="Arial" w:cs="Arial"/>
                <w:b/>
                <w:bCs/>
                <w:sz w:val="20"/>
                <w:szCs w:val="20"/>
              </w:rPr>
            </w:pPr>
            <m:oMathPara>
              <m:oMathParaPr>
                <m:jc m:val="left"/>
              </m:oMathParaPr>
              <m:oMath>
                <m:sSub>
                  <m:sSubPr>
                    <m:ctrlPr>
                      <w:rPr>
                        <w:rFonts w:ascii="Cambria Math" w:hAnsi="Cambria Math"/>
                        <w:b/>
                        <w:bCs/>
                        <w:i/>
                        <w:sz w:val="20"/>
                        <w:szCs w:val="20"/>
                      </w:rPr>
                    </m:ctrlPr>
                  </m:sSubPr>
                  <m:e>
                    <m:r>
                      <m:rPr>
                        <m:sty m:val="bi"/>
                      </m:rPr>
                      <w:rPr>
                        <w:rFonts w:ascii="Cambria Math" w:hAnsi="Cambria Math"/>
                        <w:sz w:val="20"/>
                        <w:szCs w:val="20"/>
                      </w:rPr>
                      <m:t>μ</m:t>
                    </m:r>
                  </m:e>
                  <m:sub>
                    <m:r>
                      <m:rPr>
                        <m:sty m:val="bi"/>
                      </m:rPr>
                      <w:rPr>
                        <w:rFonts w:ascii="Cambria Math" w:hAnsi="Cambria Math"/>
                        <w:sz w:val="20"/>
                        <w:szCs w:val="20"/>
                      </w:rPr>
                      <m:t>y</m:t>
                    </m:r>
                    <m:r>
                      <m:rPr>
                        <m:sty m:val="bi"/>
                      </m:rPr>
                      <w:rPr>
                        <w:rFonts w:ascii="Cambria Math" w:hAnsi="Cambria Math"/>
                        <w:sz w:val="20"/>
                        <w:szCs w:val="20"/>
                      </w:rPr>
                      <m:t>,</m:t>
                    </m:r>
                    <m:r>
                      <m:rPr>
                        <m:sty m:val="bi"/>
                      </m:rPr>
                      <w:rPr>
                        <w:rFonts w:ascii="Cambria Math" w:hAnsi="Cambria Math"/>
                        <w:sz w:val="20"/>
                        <w:szCs w:val="20"/>
                      </w:rPr>
                      <m:t>j</m:t>
                    </m:r>
                    <m:ctrlPr>
                      <w:rPr>
                        <w:rFonts w:ascii="Cambria Math" w:hAnsi="Cambria Math"/>
                        <w:b/>
                        <w:i/>
                        <w:sz w:val="20"/>
                        <w:szCs w:val="20"/>
                      </w:rPr>
                    </m:ctrlPr>
                  </m:sub>
                </m:sSub>
              </m:oMath>
            </m:oMathPara>
          </w:p>
        </w:tc>
        <w:tc>
          <w:tcPr>
            <w:tcW w:w="323" w:type="pct"/>
            <w:tcBorders>
              <w:top w:val="single" w:sz="6" w:space="0" w:color="auto"/>
              <w:left w:val="single" w:sz="6" w:space="0" w:color="auto"/>
              <w:bottom w:val="single" w:sz="6" w:space="0" w:color="auto"/>
              <w:right w:val="single" w:sz="6" w:space="0" w:color="auto"/>
            </w:tcBorders>
            <w:shd w:val="clear" w:color="auto" w:fill="auto"/>
          </w:tcPr>
          <w:p w14:paraId="4D439A51" w14:textId="1498D52D" w:rsidR="00782F76" w:rsidRPr="002D5A3A" w:rsidRDefault="00782F76" w:rsidP="00782F76">
            <w:pPr>
              <w:spacing w:beforeLines="20" w:before="48" w:afterLines="20" w:after="48"/>
              <w:rPr>
                <w:rFonts w:ascii="Arial" w:eastAsia="Arial" w:hAnsi="Arial" w:cs="Arial"/>
                <w:sz w:val="20"/>
                <w:szCs w:val="20"/>
              </w:rPr>
            </w:pPr>
            <w:r>
              <w:rPr>
                <w:rStyle w:val="normaltextrun"/>
                <w:rFonts w:ascii="Arial" w:hAnsi="Arial" w:cs="Arial"/>
                <w:sz w:val="20"/>
                <w:szCs w:val="20"/>
              </w:rPr>
              <w:t>%</w:t>
            </w:r>
            <w:r>
              <w:rPr>
                <w:rStyle w:val="eop"/>
                <w:rFonts w:ascii="Arial" w:hAnsi="Arial" w:cs="Arial"/>
                <w:sz w:val="20"/>
                <w:szCs w:val="20"/>
              </w:rPr>
              <w:t> </w:t>
            </w:r>
          </w:p>
        </w:tc>
        <w:tc>
          <w:tcPr>
            <w:tcW w:w="750" w:type="pct"/>
            <w:tcBorders>
              <w:top w:val="single" w:sz="6" w:space="0" w:color="auto"/>
              <w:left w:val="single" w:sz="6" w:space="0" w:color="auto"/>
              <w:bottom w:val="single" w:sz="6" w:space="0" w:color="auto"/>
              <w:right w:val="single" w:sz="6" w:space="0" w:color="auto"/>
            </w:tcBorders>
            <w:shd w:val="clear" w:color="auto" w:fill="auto"/>
          </w:tcPr>
          <w:p w14:paraId="3583F735" w14:textId="0B103F92" w:rsidR="00782F76" w:rsidRPr="002D5A3A" w:rsidRDefault="00782F76" w:rsidP="00782F76">
            <w:pPr>
              <w:spacing w:beforeLines="20" w:before="48" w:afterLines="20" w:after="48"/>
              <w:rPr>
                <w:rFonts w:ascii="Arial" w:eastAsia="Arial" w:hAnsi="Arial" w:cs="Arial"/>
                <w:sz w:val="20"/>
                <w:szCs w:val="20"/>
              </w:rPr>
            </w:pPr>
            <w:r>
              <w:rPr>
                <w:rStyle w:val="normaltextrun"/>
                <w:rFonts w:ascii="Arial" w:hAnsi="Arial" w:cs="Arial"/>
                <w:sz w:val="20"/>
                <w:szCs w:val="20"/>
              </w:rPr>
              <w:t>Adjustment to account for any continued use of pre-</w:t>
            </w:r>
            <w:r w:rsidR="00C12BBE">
              <w:rPr>
                <w:rStyle w:val="normaltextrun"/>
                <w:rFonts w:ascii="Arial" w:hAnsi="Arial" w:cs="Arial"/>
                <w:sz w:val="20"/>
                <w:szCs w:val="20"/>
              </w:rPr>
              <w:t>activity devices</w:t>
            </w:r>
            <w:r>
              <w:rPr>
                <w:rStyle w:val="normaltextrun"/>
                <w:rFonts w:ascii="Arial" w:hAnsi="Arial" w:cs="Arial"/>
                <w:sz w:val="20"/>
                <w:szCs w:val="20"/>
              </w:rPr>
              <w:t xml:space="preserve"> of batch </w:t>
            </w:r>
            <w:r>
              <w:rPr>
                <w:rStyle w:val="normaltextrun"/>
                <w:rFonts w:ascii="Arial" w:hAnsi="Arial" w:cs="Arial"/>
                <w:i/>
                <w:iCs/>
                <w:sz w:val="20"/>
                <w:szCs w:val="20"/>
              </w:rPr>
              <w:t>j</w:t>
            </w:r>
            <w:r>
              <w:rPr>
                <w:rStyle w:val="normaltextrun"/>
                <w:rFonts w:ascii="Arial" w:hAnsi="Arial" w:cs="Arial"/>
                <w:sz w:val="20"/>
                <w:szCs w:val="20"/>
              </w:rPr>
              <w:t xml:space="preserve"> operating during year </w:t>
            </w:r>
            <w:r>
              <w:rPr>
                <w:rStyle w:val="normaltextrun"/>
                <w:rFonts w:ascii="Arial" w:hAnsi="Arial" w:cs="Arial"/>
                <w:i/>
                <w:iCs/>
                <w:sz w:val="20"/>
                <w:szCs w:val="20"/>
              </w:rPr>
              <w:t>y</w:t>
            </w:r>
            <w:r>
              <w:rPr>
                <w:rStyle w:val="normaltextrun"/>
                <w:rFonts w:ascii="Arial" w:hAnsi="Arial" w:cs="Arial"/>
                <w:sz w:val="20"/>
                <w:szCs w:val="20"/>
              </w:rPr>
              <w:t> </w:t>
            </w:r>
            <w:r>
              <w:rPr>
                <w:rStyle w:val="eop"/>
                <w:rFonts w:ascii="Arial" w:hAnsi="Arial" w:cs="Arial"/>
                <w:sz w:val="20"/>
                <w:szCs w:val="20"/>
              </w:rPr>
              <w:t> </w:t>
            </w:r>
          </w:p>
        </w:tc>
        <w:tc>
          <w:tcPr>
            <w:tcW w:w="2956" w:type="pct"/>
            <w:tcBorders>
              <w:top w:val="single" w:sz="6" w:space="0" w:color="auto"/>
              <w:left w:val="single" w:sz="6" w:space="0" w:color="auto"/>
              <w:bottom w:val="single" w:sz="6" w:space="0" w:color="auto"/>
              <w:right w:val="single" w:sz="6" w:space="0" w:color="auto"/>
            </w:tcBorders>
            <w:shd w:val="clear" w:color="auto" w:fill="auto"/>
          </w:tcPr>
          <w:p w14:paraId="4419CE18" w14:textId="77777777" w:rsidR="00782F76" w:rsidRDefault="00782F76" w:rsidP="00782F76">
            <w:pPr>
              <w:pStyle w:val="paragraph"/>
              <w:spacing w:before="0" w:beforeAutospacing="0" w:after="0" w:afterAutospacing="0"/>
              <w:textAlignment w:val="baseline"/>
              <w:divId w:val="87895861"/>
              <w:rPr>
                <w:rFonts w:ascii="Arial" w:hAnsi="Arial" w:cs="Arial"/>
                <w:sz w:val="20"/>
                <w:szCs w:val="20"/>
              </w:rPr>
            </w:pPr>
            <w:r>
              <w:rPr>
                <w:rStyle w:val="normaltextrun"/>
                <w:rFonts w:ascii="Arial" w:hAnsi="Arial" w:cs="Arial"/>
                <w:b/>
                <w:bCs/>
                <w:sz w:val="20"/>
                <w:szCs w:val="20"/>
              </w:rPr>
              <w:t>Source of data:</w:t>
            </w:r>
            <w:r>
              <w:rPr>
                <w:rStyle w:val="normaltextrun"/>
                <w:rFonts w:ascii="Arial" w:hAnsi="Arial" w:cs="Arial"/>
                <w:sz w:val="20"/>
                <w:szCs w:val="20"/>
              </w:rPr>
              <w:t xml:space="preserve"> Representative sample survey.</w:t>
            </w:r>
            <w:r>
              <w:rPr>
                <w:rStyle w:val="eop"/>
                <w:rFonts w:ascii="Arial" w:hAnsi="Arial" w:cs="Arial"/>
                <w:sz w:val="20"/>
                <w:szCs w:val="20"/>
              </w:rPr>
              <w:t> </w:t>
            </w:r>
          </w:p>
          <w:p w14:paraId="2D045226" w14:textId="77777777" w:rsidR="00782F76" w:rsidRDefault="00782F76" w:rsidP="00782F76">
            <w:pPr>
              <w:pStyle w:val="paragraph"/>
              <w:spacing w:before="0" w:beforeAutospacing="0" w:after="0" w:afterAutospacing="0"/>
              <w:textAlignment w:val="baseline"/>
              <w:divId w:val="439836891"/>
              <w:rPr>
                <w:rFonts w:ascii="Arial" w:hAnsi="Arial" w:cs="Arial"/>
                <w:sz w:val="20"/>
                <w:szCs w:val="20"/>
              </w:rPr>
            </w:pPr>
            <w:r>
              <w:rPr>
                <w:rStyle w:val="eop"/>
                <w:rFonts w:ascii="Arial" w:hAnsi="Arial" w:cs="Arial"/>
                <w:sz w:val="20"/>
                <w:szCs w:val="20"/>
              </w:rPr>
              <w:t> </w:t>
            </w:r>
          </w:p>
          <w:p w14:paraId="19D05712" w14:textId="24865452" w:rsidR="00782F76" w:rsidRDefault="00782F76" w:rsidP="00782F76">
            <w:pPr>
              <w:pStyle w:val="paragraph"/>
              <w:spacing w:before="0" w:beforeAutospacing="0" w:after="0" w:afterAutospacing="0"/>
              <w:textAlignment w:val="baseline"/>
              <w:divId w:val="1753624617"/>
              <w:rPr>
                <w:rFonts w:ascii="Arial" w:hAnsi="Arial" w:cs="Arial"/>
                <w:sz w:val="20"/>
                <w:szCs w:val="20"/>
              </w:rPr>
            </w:pPr>
            <w:r>
              <w:rPr>
                <w:rStyle w:val="normaltextrun"/>
                <w:rFonts w:ascii="Arial" w:hAnsi="Arial" w:cs="Arial"/>
                <w:b/>
                <w:bCs/>
                <w:sz w:val="20"/>
                <w:szCs w:val="20"/>
              </w:rPr>
              <w:t>Sample size:</w:t>
            </w:r>
            <w:r>
              <w:rPr>
                <w:rStyle w:val="normaltextrun"/>
                <w:rFonts w:ascii="Arial" w:hAnsi="Arial" w:cs="Arial"/>
                <w:sz w:val="20"/>
                <w:szCs w:val="20"/>
              </w:rPr>
              <w:t xml:space="preserve"> Minimum sample size of </w:t>
            </w:r>
            <w:r w:rsidR="003610B4">
              <w:rPr>
                <w:rStyle w:val="normaltextrun"/>
                <w:rFonts w:ascii="Arial" w:hAnsi="Arial" w:cs="Arial"/>
                <w:sz w:val="20"/>
                <w:szCs w:val="20"/>
              </w:rPr>
              <w:t>48</w:t>
            </w:r>
            <w:r>
              <w:rPr>
                <w:rStyle w:val="normaltextrun"/>
                <w:rFonts w:ascii="Arial" w:hAnsi="Arial" w:cs="Arial"/>
                <w:sz w:val="20"/>
                <w:szCs w:val="20"/>
              </w:rPr>
              <w:t xml:space="preserve"> for </w:t>
            </w:r>
            <w:r w:rsidR="00C12BBE">
              <w:rPr>
                <w:rStyle w:val="normaltextrun"/>
                <w:rFonts w:ascii="Arial" w:hAnsi="Arial" w:cs="Arial"/>
                <w:sz w:val="20"/>
                <w:szCs w:val="20"/>
              </w:rPr>
              <w:t>activity devices</w:t>
            </w:r>
            <w:r>
              <w:rPr>
                <w:rStyle w:val="normaltextrun"/>
                <w:rFonts w:ascii="Arial" w:hAnsi="Arial" w:cs="Arial"/>
                <w:sz w:val="20"/>
                <w:szCs w:val="20"/>
              </w:rPr>
              <w:t xml:space="preserve"> of batch </w:t>
            </w:r>
            <w:r>
              <w:rPr>
                <w:rStyle w:val="normaltextrun"/>
                <w:rFonts w:ascii="Arial" w:hAnsi="Arial" w:cs="Arial"/>
                <w:i/>
                <w:iCs/>
                <w:sz w:val="20"/>
                <w:szCs w:val="20"/>
              </w:rPr>
              <w:t xml:space="preserve">j </w:t>
            </w:r>
            <w:r>
              <w:rPr>
                <w:rStyle w:val="normaltextrun"/>
                <w:rFonts w:ascii="Arial" w:hAnsi="Arial" w:cs="Arial"/>
                <w:sz w:val="20"/>
                <w:szCs w:val="20"/>
              </w:rPr>
              <w:t>(year of r</w:t>
            </w:r>
            <w:r w:rsidRPr="009B4ECC">
              <w:rPr>
                <w:rStyle w:val="normaltextrun"/>
                <w:rFonts w:ascii="Arial" w:hAnsi="Arial" w:cs="Arial"/>
                <w:sz w:val="20"/>
                <w:szCs w:val="20"/>
              </w:rPr>
              <w:t>egistration</w:t>
            </w:r>
            <w:r>
              <w:rPr>
                <w:rStyle w:val="normaltextrun"/>
                <w:rFonts w:ascii="Arial" w:hAnsi="Arial" w:cs="Arial"/>
                <w:sz w:val="20"/>
                <w:szCs w:val="20"/>
              </w:rPr>
              <w:t>).</w:t>
            </w:r>
            <w:r>
              <w:rPr>
                <w:rStyle w:val="FootnoteReference"/>
                <w:rFonts w:ascii="Arial" w:eastAsia="Arial" w:hAnsi="Arial" w:cs="Arial"/>
                <w:sz w:val="20"/>
                <w:szCs w:val="20"/>
              </w:rPr>
              <w:t xml:space="preserve"> </w:t>
            </w:r>
            <w:r w:rsidR="00870271">
              <w:rPr>
                <w:rStyle w:val="FootnoteReference"/>
                <w:rFonts w:ascii="Arial" w:eastAsia="Arial" w:hAnsi="Arial" w:cs="Arial"/>
                <w:sz w:val="20"/>
                <w:szCs w:val="20"/>
              </w:rPr>
              <w:footnoteReference w:id="22"/>
            </w:r>
          </w:p>
          <w:p w14:paraId="68A90A27" w14:textId="77777777" w:rsidR="00782F76" w:rsidRDefault="00782F76" w:rsidP="00782F76">
            <w:pPr>
              <w:pStyle w:val="paragraph"/>
              <w:spacing w:before="0" w:beforeAutospacing="0" w:after="0" w:afterAutospacing="0"/>
              <w:textAlignment w:val="baseline"/>
              <w:divId w:val="795682425"/>
              <w:rPr>
                <w:rFonts w:ascii="Arial" w:hAnsi="Arial" w:cs="Arial"/>
                <w:sz w:val="20"/>
                <w:szCs w:val="20"/>
              </w:rPr>
            </w:pPr>
            <w:r>
              <w:rPr>
                <w:rStyle w:val="eop"/>
                <w:rFonts w:ascii="Arial" w:hAnsi="Arial" w:cs="Arial"/>
                <w:sz w:val="20"/>
                <w:szCs w:val="20"/>
              </w:rPr>
              <w:t> </w:t>
            </w:r>
          </w:p>
          <w:p w14:paraId="37F77859" w14:textId="61EF9043" w:rsidR="00782F76" w:rsidRDefault="00782F76" w:rsidP="00782F76">
            <w:pPr>
              <w:pStyle w:val="paragraph"/>
              <w:spacing w:before="0" w:beforeAutospacing="0" w:after="0" w:afterAutospacing="0"/>
              <w:textAlignment w:val="baseline"/>
              <w:divId w:val="331686721"/>
              <w:rPr>
                <w:rFonts w:ascii="Arial" w:hAnsi="Arial" w:cs="Arial"/>
                <w:sz w:val="20"/>
                <w:szCs w:val="20"/>
              </w:rPr>
            </w:pPr>
            <w:r>
              <w:rPr>
                <w:rStyle w:val="normaltextrun"/>
                <w:rFonts w:ascii="Arial" w:hAnsi="Arial" w:cs="Arial"/>
                <w:b/>
                <w:bCs/>
                <w:sz w:val="20"/>
                <w:szCs w:val="20"/>
              </w:rPr>
              <w:t>Measurement procedures:</w:t>
            </w:r>
            <w:r>
              <w:rPr>
                <w:rStyle w:val="normaltextrun"/>
                <w:rFonts w:ascii="Arial" w:hAnsi="Arial" w:cs="Arial"/>
                <w:sz w:val="20"/>
                <w:szCs w:val="20"/>
              </w:rPr>
              <w:t xml:space="preserve"> The parameter is based on the number of meals per </w:t>
            </w:r>
            <w:r w:rsidR="001A07BB">
              <w:rPr>
                <w:rStyle w:val="normaltextrun"/>
                <w:rFonts w:ascii="Arial" w:hAnsi="Arial" w:cs="Arial"/>
                <w:sz w:val="20"/>
                <w:szCs w:val="20"/>
              </w:rPr>
              <w:t xml:space="preserve">week </w:t>
            </w:r>
            <w:r>
              <w:rPr>
                <w:rStyle w:val="normaltextrun"/>
                <w:rFonts w:ascii="Arial" w:hAnsi="Arial" w:cs="Arial"/>
                <w:sz w:val="20"/>
                <w:szCs w:val="20"/>
              </w:rPr>
              <w:t>cooked in the pre-</w:t>
            </w:r>
            <w:r w:rsidR="00C12BBE">
              <w:rPr>
                <w:rStyle w:val="normaltextrun"/>
                <w:rFonts w:ascii="Arial" w:hAnsi="Arial" w:cs="Arial"/>
                <w:sz w:val="20"/>
                <w:szCs w:val="20"/>
              </w:rPr>
              <w:t>activity</w:t>
            </w:r>
            <w:r>
              <w:rPr>
                <w:rStyle w:val="normaltextrun"/>
                <w:rFonts w:ascii="Arial" w:hAnsi="Arial" w:cs="Arial"/>
                <w:sz w:val="20"/>
                <w:szCs w:val="20"/>
              </w:rPr>
              <w:t xml:space="preserve"> device as determined by the sample survey. The value of the parameter shall be set as follows:</w:t>
            </w:r>
            <w:r>
              <w:rPr>
                <w:rStyle w:val="eop"/>
                <w:rFonts w:ascii="Arial" w:hAnsi="Arial" w:cs="Arial"/>
                <w:sz w:val="20"/>
                <w:szCs w:val="20"/>
              </w:rPr>
              <w:t> </w:t>
            </w:r>
          </w:p>
          <w:p w14:paraId="2BD0C3AD" w14:textId="77777777" w:rsidR="00782F76" w:rsidRDefault="00782F76" w:rsidP="00782F76">
            <w:pPr>
              <w:pStyle w:val="paragraph"/>
              <w:spacing w:before="0" w:beforeAutospacing="0" w:after="0" w:afterAutospacing="0"/>
              <w:textAlignment w:val="baseline"/>
              <w:divId w:val="1983541431"/>
              <w:rPr>
                <w:rFonts w:ascii="Arial" w:hAnsi="Arial" w:cs="Arial"/>
                <w:sz w:val="20"/>
                <w:szCs w:val="20"/>
              </w:rPr>
            </w:pPr>
            <w:r>
              <w:rPr>
                <w:rStyle w:val="eop"/>
                <w:rFonts w:ascii="Arial" w:hAnsi="Arial" w:cs="Arial"/>
                <w:sz w:val="20"/>
                <w:szCs w:val="20"/>
              </w:rPr>
              <w:t> </w:t>
            </w:r>
          </w:p>
          <w:p w14:paraId="02EF996B" w14:textId="30936417" w:rsidR="00782F76" w:rsidRDefault="00782F76" w:rsidP="00967997">
            <w:pPr>
              <w:pStyle w:val="paragraph"/>
              <w:numPr>
                <w:ilvl w:val="0"/>
                <w:numId w:val="38"/>
              </w:numPr>
              <w:spacing w:before="0" w:beforeAutospacing="0" w:after="0" w:afterAutospacing="0"/>
              <w:ind w:left="1080" w:firstLine="0"/>
              <w:textAlignment w:val="baseline"/>
              <w:divId w:val="928199076"/>
              <w:rPr>
                <w:rFonts w:ascii="Arial" w:hAnsi="Arial" w:cs="Arial"/>
                <w:sz w:val="20"/>
                <w:szCs w:val="20"/>
              </w:rPr>
            </w:pPr>
            <w:r>
              <w:rPr>
                <w:rStyle w:val="normaltextrun"/>
                <w:rFonts w:ascii="Arial" w:hAnsi="Arial" w:cs="Arial"/>
                <w:sz w:val="20"/>
                <w:szCs w:val="20"/>
              </w:rPr>
              <w:t>100% if the pre-</w:t>
            </w:r>
            <w:r w:rsidR="00C12BBE">
              <w:rPr>
                <w:rStyle w:val="normaltextrun"/>
                <w:rFonts w:ascii="Arial" w:hAnsi="Arial" w:cs="Arial"/>
                <w:sz w:val="20"/>
                <w:szCs w:val="20"/>
              </w:rPr>
              <w:t>activity</w:t>
            </w:r>
            <w:r>
              <w:rPr>
                <w:rStyle w:val="normaltextrun"/>
                <w:rFonts w:ascii="Arial" w:hAnsi="Arial" w:cs="Arial"/>
                <w:sz w:val="20"/>
                <w:szCs w:val="20"/>
              </w:rPr>
              <w:t xml:space="preserve"> device</w:t>
            </w:r>
            <w:r>
              <w:rPr>
                <w:rStyle w:val="normaltextrun"/>
                <w:rFonts w:ascii="Arial" w:hAnsi="Arial" w:cs="Arial"/>
                <w:b/>
                <w:bCs/>
                <w:sz w:val="20"/>
                <w:szCs w:val="20"/>
              </w:rPr>
              <w:t xml:space="preserve"> </w:t>
            </w:r>
            <w:r>
              <w:rPr>
                <w:rStyle w:val="normaltextrun"/>
                <w:rFonts w:ascii="Arial" w:hAnsi="Arial" w:cs="Arial"/>
                <w:sz w:val="20"/>
                <w:szCs w:val="20"/>
              </w:rPr>
              <w:t>is not used</w:t>
            </w:r>
            <w:r>
              <w:rPr>
                <w:rStyle w:val="normaltextrun"/>
                <w:rFonts w:ascii="Arial" w:hAnsi="Arial" w:cs="Arial"/>
                <w:b/>
                <w:bCs/>
                <w:sz w:val="20"/>
                <w:szCs w:val="20"/>
              </w:rPr>
              <w:t>,</w:t>
            </w:r>
            <w:r>
              <w:rPr>
                <w:rStyle w:val="eop"/>
                <w:rFonts w:ascii="Arial" w:hAnsi="Arial" w:cs="Arial"/>
                <w:sz w:val="20"/>
                <w:szCs w:val="20"/>
              </w:rPr>
              <w:t> </w:t>
            </w:r>
          </w:p>
          <w:p w14:paraId="3CDD61FB" w14:textId="3E7E4DA8" w:rsidR="00782F76" w:rsidRDefault="00782F76" w:rsidP="00967997">
            <w:pPr>
              <w:pStyle w:val="paragraph"/>
              <w:numPr>
                <w:ilvl w:val="0"/>
                <w:numId w:val="38"/>
              </w:numPr>
              <w:spacing w:before="0" w:beforeAutospacing="0" w:after="0" w:afterAutospacing="0"/>
              <w:ind w:left="1080" w:firstLine="0"/>
              <w:textAlignment w:val="baseline"/>
              <w:divId w:val="928199076"/>
              <w:rPr>
                <w:rFonts w:ascii="Arial" w:hAnsi="Arial" w:cs="Arial"/>
                <w:sz w:val="20"/>
                <w:szCs w:val="20"/>
              </w:rPr>
            </w:pPr>
            <w:r>
              <w:rPr>
                <w:rStyle w:val="normaltextrun"/>
                <w:rFonts w:ascii="Arial" w:hAnsi="Arial" w:cs="Arial"/>
                <w:sz w:val="20"/>
                <w:szCs w:val="20"/>
              </w:rPr>
              <w:t>66% if one</w:t>
            </w:r>
            <w:r>
              <w:rPr>
                <w:rStyle w:val="normaltextrun"/>
                <w:rFonts w:ascii="Arial" w:hAnsi="Arial" w:cs="Arial"/>
                <w:b/>
                <w:bCs/>
                <w:sz w:val="20"/>
                <w:szCs w:val="20"/>
              </w:rPr>
              <w:t xml:space="preserve"> </w:t>
            </w:r>
            <w:r>
              <w:rPr>
                <w:rStyle w:val="normaltextrun"/>
                <w:rFonts w:ascii="Arial" w:hAnsi="Arial" w:cs="Arial"/>
                <w:sz w:val="20"/>
                <w:szCs w:val="20"/>
              </w:rPr>
              <w:t xml:space="preserve">meal </w:t>
            </w:r>
            <w:r w:rsidR="001A07BB">
              <w:rPr>
                <w:rStyle w:val="normaltextrun"/>
                <w:rFonts w:ascii="Arial" w:hAnsi="Arial" w:cs="Arial"/>
                <w:sz w:val="20"/>
                <w:szCs w:val="20"/>
              </w:rPr>
              <w:t xml:space="preserve">per </w:t>
            </w:r>
            <w:r>
              <w:rPr>
                <w:rStyle w:val="normaltextrun"/>
                <w:rFonts w:ascii="Arial" w:hAnsi="Arial" w:cs="Arial"/>
                <w:sz w:val="20"/>
                <w:szCs w:val="20"/>
              </w:rPr>
              <w:t>day</w:t>
            </w:r>
            <w:r w:rsidR="001A07BB">
              <w:rPr>
                <w:rStyle w:val="normaltextrun"/>
                <w:rFonts w:ascii="Arial" w:hAnsi="Arial" w:cs="Arial"/>
                <w:sz w:val="20"/>
                <w:szCs w:val="20"/>
              </w:rPr>
              <w:t xml:space="preserve"> (7 per week)</w:t>
            </w:r>
            <w:r>
              <w:rPr>
                <w:rStyle w:val="normaltextrun"/>
                <w:rFonts w:ascii="Arial" w:hAnsi="Arial" w:cs="Arial"/>
                <w:sz w:val="20"/>
                <w:szCs w:val="20"/>
              </w:rPr>
              <w:t xml:space="preserve"> is cooked in the pre-</w:t>
            </w:r>
            <w:r w:rsidR="00C12BBE">
              <w:rPr>
                <w:rStyle w:val="normaltextrun"/>
                <w:rFonts w:ascii="Arial" w:hAnsi="Arial" w:cs="Arial"/>
                <w:sz w:val="20"/>
                <w:szCs w:val="20"/>
              </w:rPr>
              <w:t>activity</w:t>
            </w:r>
            <w:r>
              <w:rPr>
                <w:rStyle w:val="normaltextrun"/>
                <w:rFonts w:ascii="Arial" w:hAnsi="Arial" w:cs="Arial"/>
                <w:sz w:val="20"/>
                <w:szCs w:val="20"/>
              </w:rPr>
              <w:t xml:space="preserve"> device.</w:t>
            </w:r>
            <w:r>
              <w:rPr>
                <w:rStyle w:val="eop"/>
                <w:rFonts w:ascii="Arial" w:hAnsi="Arial" w:cs="Arial"/>
                <w:sz w:val="20"/>
                <w:szCs w:val="20"/>
              </w:rPr>
              <w:t> </w:t>
            </w:r>
          </w:p>
          <w:p w14:paraId="4B84B731" w14:textId="0E75EE6A" w:rsidR="00782F76" w:rsidRDefault="00782F76" w:rsidP="00967997">
            <w:pPr>
              <w:pStyle w:val="paragraph"/>
              <w:numPr>
                <w:ilvl w:val="0"/>
                <w:numId w:val="38"/>
              </w:numPr>
              <w:spacing w:before="0" w:beforeAutospacing="0" w:after="0" w:afterAutospacing="0"/>
              <w:ind w:left="1080" w:firstLine="0"/>
              <w:textAlignment w:val="baseline"/>
              <w:divId w:val="928199076"/>
              <w:rPr>
                <w:rStyle w:val="eop"/>
                <w:rFonts w:ascii="Arial" w:hAnsi="Arial" w:cs="Arial"/>
                <w:sz w:val="20"/>
                <w:szCs w:val="20"/>
              </w:rPr>
            </w:pPr>
            <w:r>
              <w:rPr>
                <w:rStyle w:val="normaltextrun"/>
                <w:rFonts w:ascii="Arial" w:hAnsi="Arial" w:cs="Arial"/>
                <w:sz w:val="20"/>
                <w:szCs w:val="20"/>
              </w:rPr>
              <w:t xml:space="preserve">33% if two meals </w:t>
            </w:r>
            <w:r w:rsidR="001A07BB">
              <w:rPr>
                <w:rStyle w:val="normaltextrun"/>
                <w:rFonts w:ascii="Arial" w:hAnsi="Arial" w:cs="Arial"/>
                <w:sz w:val="20"/>
                <w:szCs w:val="20"/>
              </w:rPr>
              <w:t xml:space="preserve">per </w:t>
            </w:r>
            <w:r>
              <w:rPr>
                <w:rStyle w:val="normaltextrun"/>
                <w:rFonts w:ascii="Arial" w:hAnsi="Arial" w:cs="Arial"/>
                <w:sz w:val="20"/>
                <w:szCs w:val="20"/>
              </w:rPr>
              <w:t xml:space="preserve">day </w:t>
            </w:r>
            <w:r w:rsidR="001A07BB">
              <w:rPr>
                <w:rStyle w:val="normaltextrun"/>
                <w:rFonts w:ascii="Arial" w:hAnsi="Arial" w:cs="Arial"/>
                <w:sz w:val="20"/>
                <w:szCs w:val="20"/>
              </w:rPr>
              <w:t xml:space="preserve">(14 per week) </w:t>
            </w:r>
            <w:r>
              <w:rPr>
                <w:rStyle w:val="normaltextrun"/>
                <w:rFonts w:ascii="Arial" w:hAnsi="Arial" w:cs="Arial"/>
                <w:sz w:val="20"/>
                <w:szCs w:val="20"/>
              </w:rPr>
              <w:t>are cooked in the pre-</w:t>
            </w:r>
            <w:r w:rsidR="00C12BBE">
              <w:rPr>
                <w:rStyle w:val="normaltextrun"/>
                <w:rFonts w:ascii="Arial" w:hAnsi="Arial" w:cs="Arial"/>
                <w:sz w:val="20"/>
                <w:szCs w:val="20"/>
              </w:rPr>
              <w:t>activity</w:t>
            </w:r>
            <w:r>
              <w:rPr>
                <w:rStyle w:val="normaltextrun"/>
                <w:rFonts w:ascii="Arial" w:hAnsi="Arial" w:cs="Arial"/>
                <w:sz w:val="20"/>
                <w:szCs w:val="20"/>
              </w:rPr>
              <w:t xml:space="preserve"> device.</w:t>
            </w:r>
            <w:r>
              <w:rPr>
                <w:rStyle w:val="eop"/>
                <w:rFonts w:ascii="Arial" w:hAnsi="Arial" w:cs="Arial"/>
                <w:sz w:val="20"/>
                <w:szCs w:val="20"/>
              </w:rPr>
              <w:t> </w:t>
            </w:r>
          </w:p>
          <w:p w14:paraId="22AF87AB" w14:textId="3B5BB638" w:rsidR="00782F76" w:rsidRPr="009B4ECC" w:rsidRDefault="00782F76" w:rsidP="00967997">
            <w:pPr>
              <w:pStyle w:val="paragraph"/>
              <w:numPr>
                <w:ilvl w:val="0"/>
                <w:numId w:val="38"/>
              </w:numPr>
              <w:spacing w:before="0" w:beforeAutospacing="0" w:after="0" w:afterAutospacing="0"/>
              <w:ind w:left="1080" w:firstLine="0"/>
              <w:textAlignment w:val="baseline"/>
              <w:divId w:val="928199076"/>
              <w:rPr>
                <w:rFonts w:ascii="Arial" w:hAnsi="Arial" w:cs="Arial"/>
                <w:sz w:val="20"/>
                <w:szCs w:val="20"/>
              </w:rPr>
            </w:pPr>
            <w:r w:rsidRPr="00BA3487">
              <w:rPr>
                <w:rStyle w:val="normaltextrun"/>
                <w:rFonts w:ascii="Arial" w:hAnsi="Arial" w:cs="Arial"/>
                <w:sz w:val="20"/>
                <w:szCs w:val="20"/>
              </w:rPr>
              <w:t>0% if the pre-</w:t>
            </w:r>
            <w:r w:rsidR="00C12BBE">
              <w:rPr>
                <w:rStyle w:val="normaltextrun"/>
                <w:rFonts w:ascii="Arial" w:hAnsi="Arial" w:cs="Arial"/>
                <w:sz w:val="20"/>
                <w:szCs w:val="20"/>
              </w:rPr>
              <w:t>activity</w:t>
            </w:r>
            <w:r w:rsidRPr="00BA3487">
              <w:rPr>
                <w:rStyle w:val="normaltextrun"/>
                <w:rFonts w:ascii="Arial" w:hAnsi="Arial" w:cs="Arial"/>
                <w:sz w:val="20"/>
                <w:szCs w:val="20"/>
              </w:rPr>
              <w:t xml:space="preserve"> device is used alongside the </w:t>
            </w:r>
            <w:r w:rsidR="00C12BBE">
              <w:rPr>
                <w:rStyle w:val="normaltextrun"/>
                <w:rFonts w:ascii="Arial" w:hAnsi="Arial" w:cs="Arial"/>
                <w:sz w:val="20"/>
                <w:szCs w:val="20"/>
              </w:rPr>
              <w:t>activity</w:t>
            </w:r>
            <w:r w:rsidRPr="00BA3487">
              <w:rPr>
                <w:rStyle w:val="normaltextrun"/>
                <w:rFonts w:ascii="Arial" w:hAnsi="Arial" w:cs="Arial"/>
                <w:sz w:val="20"/>
                <w:szCs w:val="20"/>
              </w:rPr>
              <w:t xml:space="preserve"> stove</w:t>
            </w:r>
            <w:r w:rsidRPr="00BA3487">
              <w:rPr>
                <w:rStyle w:val="eop"/>
                <w:rFonts w:ascii="Arial" w:hAnsi="Arial" w:cs="Arial"/>
                <w:sz w:val="20"/>
                <w:szCs w:val="20"/>
              </w:rPr>
              <w:t> </w:t>
            </w:r>
          </w:p>
        </w:tc>
        <w:tc>
          <w:tcPr>
            <w:tcW w:w="509" w:type="pct"/>
            <w:vAlign w:val="center"/>
          </w:tcPr>
          <w:p w14:paraId="2AC61B0B" w14:textId="486A488D" w:rsidR="00782F76" w:rsidRPr="002D5A3A" w:rsidRDefault="00782F76" w:rsidP="007D21F3">
            <w:pPr>
              <w:spacing w:beforeLines="20" w:before="48" w:afterLines="20" w:after="48"/>
              <w:contextualSpacing/>
              <w:jc w:val="center"/>
              <w:rPr>
                <w:rFonts w:ascii="Arial" w:eastAsia="Arial" w:hAnsi="Arial" w:cs="Arial"/>
                <w:sz w:val="20"/>
                <w:szCs w:val="20"/>
              </w:rPr>
            </w:pPr>
            <w:r>
              <w:rPr>
                <w:rFonts w:ascii="Arial" w:eastAsia="Arial" w:hAnsi="Arial" w:cs="Arial"/>
                <w:sz w:val="20"/>
                <w:szCs w:val="20"/>
              </w:rPr>
              <w:t>A</w:t>
            </w:r>
            <w:r>
              <w:rPr>
                <w:rFonts w:eastAsia="Arial"/>
                <w:sz w:val="20"/>
                <w:szCs w:val="20"/>
              </w:rPr>
              <w:t>nnual</w:t>
            </w:r>
          </w:p>
        </w:tc>
      </w:tr>
      <w:tr w:rsidR="00F946A3" w:rsidRPr="002D5A3A" w14:paraId="5A38F1AA" w14:textId="77777777" w:rsidTr="1EDED3CB">
        <w:trPr>
          <w:cantSplit/>
          <w:trHeight w:val="2050"/>
        </w:trPr>
        <w:tc>
          <w:tcPr>
            <w:tcW w:w="462" w:type="pct"/>
          </w:tcPr>
          <w:p w14:paraId="22E12E9F" w14:textId="3EC091EC" w:rsidR="00F946A3" w:rsidRPr="00CD116C" w:rsidRDefault="00C837FE" w:rsidP="00782F76">
            <w:pPr>
              <w:pStyle w:val="NormalWeb"/>
              <w:spacing w:line="276" w:lineRule="auto"/>
              <w:rPr>
                <w:rFonts w:ascii="Arial" w:eastAsia="Arial" w:hAnsi="Arial" w:cs="Arial"/>
                <w:b/>
                <w:bCs/>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NRB</m:t>
                    </m:r>
                  </m:sub>
                </m:sSub>
              </m:oMath>
            </m:oMathPara>
          </w:p>
        </w:tc>
        <w:tc>
          <w:tcPr>
            <w:tcW w:w="323" w:type="pct"/>
            <w:tcBorders>
              <w:top w:val="single" w:sz="6" w:space="0" w:color="auto"/>
              <w:left w:val="single" w:sz="6" w:space="0" w:color="auto"/>
              <w:bottom w:val="single" w:sz="6" w:space="0" w:color="auto"/>
              <w:right w:val="single" w:sz="6" w:space="0" w:color="auto"/>
            </w:tcBorders>
            <w:shd w:val="clear" w:color="auto" w:fill="auto"/>
          </w:tcPr>
          <w:p w14:paraId="33C64C4D" w14:textId="0114B5FA" w:rsidR="00F946A3" w:rsidRPr="00CD116C" w:rsidRDefault="00CD116C" w:rsidP="00782F76">
            <w:pPr>
              <w:spacing w:beforeLines="20" w:before="48" w:afterLines="20" w:after="48"/>
              <w:rPr>
                <w:rStyle w:val="normaltextrun"/>
                <w:rFonts w:ascii="Arial" w:hAnsi="Arial" w:cs="Arial"/>
                <w:sz w:val="20"/>
                <w:szCs w:val="20"/>
              </w:rPr>
            </w:pPr>
            <w:r w:rsidRPr="00CD116C">
              <w:rPr>
                <w:rStyle w:val="normaltextrun"/>
                <w:rFonts w:ascii="Arial" w:hAnsi="Arial" w:cs="Arial"/>
                <w:sz w:val="20"/>
                <w:szCs w:val="20"/>
              </w:rPr>
              <w:t>%</w:t>
            </w:r>
          </w:p>
        </w:tc>
        <w:tc>
          <w:tcPr>
            <w:tcW w:w="750" w:type="pct"/>
            <w:tcBorders>
              <w:top w:val="single" w:sz="6" w:space="0" w:color="auto"/>
              <w:left w:val="single" w:sz="6" w:space="0" w:color="auto"/>
              <w:bottom w:val="single" w:sz="6" w:space="0" w:color="auto"/>
              <w:right w:val="single" w:sz="6" w:space="0" w:color="auto"/>
            </w:tcBorders>
            <w:shd w:val="clear" w:color="auto" w:fill="auto"/>
          </w:tcPr>
          <w:p w14:paraId="5969E4D6" w14:textId="10B01378" w:rsidR="00F946A3" w:rsidRPr="00CD116C" w:rsidRDefault="00CD116C" w:rsidP="00782F76">
            <w:pPr>
              <w:spacing w:beforeLines="20" w:before="48" w:afterLines="20" w:after="48"/>
              <w:rPr>
                <w:rStyle w:val="normaltextrun"/>
                <w:rFonts w:ascii="Arial" w:hAnsi="Arial" w:cs="Arial"/>
                <w:sz w:val="20"/>
                <w:szCs w:val="20"/>
              </w:rPr>
            </w:pPr>
            <w:r w:rsidRPr="00CD116C">
              <w:rPr>
                <w:rStyle w:val="normaltextrun"/>
                <w:rFonts w:ascii="Arial" w:hAnsi="Arial" w:cs="Arial"/>
                <w:sz w:val="20"/>
                <w:szCs w:val="20"/>
              </w:rPr>
              <w:t>F</w:t>
            </w:r>
            <w:r w:rsidRPr="00ED3F5E">
              <w:rPr>
                <w:rStyle w:val="normaltextrun"/>
                <w:rFonts w:ascii="Arial" w:hAnsi="Arial" w:cs="Arial"/>
                <w:sz w:val="20"/>
                <w:szCs w:val="20"/>
              </w:rPr>
              <w:t xml:space="preserve">raction of non-renewable biomass. </w:t>
            </w:r>
          </w:p>
        </w:tc>
        <w:tc>
          <w:tcPr>
            <w:tcW w:w="2956" w:type="pct"/>
            <w:tcBorders>
              <w:top w:val="single" w:sz="6" w:space="0" w:color="auto"/>
              <w:left w:val="single" w:sz="6" w:space="0" w:color="auto"/>
              <w:bottom w:val="single" w:sz="6" w:space="0" w:color="auto"/>
              <w:right w:val="single" w:sz="6" w:space="0" w:color="auto"/>
            </w:tcBorders>
            <w:shd w:val="clear" w:color="auto" w:fill="auto"/>
          </w:tcPr>
          <w:p w14:paraId="46AFD3D2" w14:textId="548AD95B" w:rsidR="00190E7F" w:rsidRDefault="00190E7F" w:rsidP="00F946A3">
            <w:pPr>
              <w:pStyle w:val="FootnoteText"/>
              <w:rPr>
                <w:sz w:val="20"/>
              </w:rPr>
            </w:pPr>
            <w:r w:rsidRPr="009B34C5">
              <w:rPr>
                <w:rFonts w:ascii="Arial" w:eastAsia="Arial" w:hAnsi="Arial" w:cs="Arial"/>
                <w:b/>
                <w:sz w:val="20"/>
              </w:rPr>
              <w:t>Source of data:</w:t>
            </w:r>
            <w:r>
              <w:rPr>
                <w:rFonts w:ascii="Arial" w:eastAsia="Arial" w:hAnsi="Arial" w:cs="Arial"/>
                <w:b/>
                <w:sz w:val="20"/>
              </w:rPr>
              <w:t xml:space="preserve"> </w:t>
            </w:r>
            <w:r w:rsidRPr="00ED3F5E">
              <w:rPr>
                <w:rFonts w:ascii="Arial" w:eastAsia="Arial" w:hAnsi="Arial" w:cs="Arial"/>
                <w:bCs/>
                <w:sz w:val="20"/>
              </w:rPr>
              <w:t>P</w:t>
            </w:r>
            <w:r w:rsidRPr="00EA078E">
              <w:rPr>
                <w:sz w:val="20"/>
              </w:rPr>
              <w:t xml:space="preserve">eer-reviewed </w:t>
            </w:r>
            <w:r w:rsidR="00852320">
              <w:rPr>
                <w:sz w:val="20"/>
              </w:rPr>
              <w:t>reports.</w:t>
            </w:r>
          </w:p>
          <w:p w14:paraId="070091BF" w14:textId="77777777" w:rsidR="00190E7F" w:rsidRDefault="00190E7F" w:rsidP="00F946A3">
            <w:pPr>
              <w:pStyle w:val="FootnoteText"/>
              <w:rPr>
                <w:sz w:val="20"/>
              </w:rPr>
            </w:pPr>
          </w:p>
          <w:p w14:paraId="06A24361" w14:textId="77777777" w:rsidR="00F946A3" w:rsidRDefault="00852320" w:rsidP="00741D07">
            <w:pPr>
              <w:pStyle w:val="FootnoteText"/>
              <w:rPr>
                <w:sz w:val="20"/>
              </w:rPr>
            </w:pPr>
            <w:r w:rsidRPr="009B34C5">
              <w:rPr>
                <w:b/>
                <w:sz w:val="20"/>
              </w:rPr>
              <w:t>Measurement methods and procedures:</w:t>
            </w:r>
            <w:r w:rsidRPr="002D5A3A">
              <w:rPr>
                <w:sz w:val="20"/>
              </w:rPr>
              <w:t xml:space="preserve"> </w:t>
            </w:r>
            <w:r w:rsidR="00355FEA">
              <w:rPr>
                <w:sz w:val="20"/>
              </w:rPr>
              <w:t>A</w:t>
            </w:r>
            <w:r w:rsidR="00F946A3" w:rsidRPr="00ED3F5E">
              <w:rPr>
                <w:sz w:val="20"/>
              </w:rPr>
              <w:t xml:space="preserve">ctivity proponents may calculate </w:t>
            </w:r>
            <w:proofErr w:type="spellStart"/>
            <w:r w:rsidR="00F946A3" w:rsidRPr="00ED3F5E">
              <w:rPr>
                <w:sz w:val="20"/>
              </w:rPr>
              <w:t>fNRB</w:t>
            </w:r>
            <w:proofErr w:type="spellEnd"/>
            <w:r w:rsidR="00F946A3" w:rsidRPr="00ED3F5E">
              <w:rPr>
                <w:sz w:val="20"/>
              </w:rPr>
              <w:t xml:space="preserve"> directly using CDM Tool 30 approach. If CDM tool 30 is used, calculations and valid peer-reviewed data sources must be included in validation documents, and an uncertainty discount of 26% applied (For example, if </w:t>
            </w:r>
            <w:proofErr w:type="spellStart"/>
            <w:r w:rsidR="00F946A3" w:rsidRPr="00ED3F5E">
              <w:rPr>
                <w:sz w:val="20"/>
              </w:rPr>
              <w:t>fNRB</w:t>
            </w:r>
            <w:proofErr w:type="spellEnd"/>
            <w:r w:rsidR="00F946A3" w:rsidRPr="00ED3F5E">
              <w:rPr>
                <w:sz w:val="20"/>
              </w:rPr>
              <w:t xml:space="preserve"> calculated based on TOOL30 is 0.60, the </w:t>
            </w:r>
            <w:proofErr w:type="spellStart"/>
            <w:r w:rsidR="00F946A3" w:rsidRPr="00ED3F5E">
              <w:rPr>
                <w:sz w:val="20"/>
              </w:rPr>
              <w:t>fNRB</w:t>
            </w:r>
            <w:proofErr w:type="spellEnd"/>
            <w:r w:rsidR="00F946A3" w:rsidRPr="00ED3F5E">
              <w:rPr>
                <w:sz w:val="20"/>
              </w:rPr>
              <w:t xml:space="preserve"> applied to emission reduction calculations is 0.60 × (1 − 0.26) = 0.44. </w:t>
            </w:r>
          </w:p>
          <w:p w14:paraId="061AC0A0" w14:textId="77777777" w:rsidR="001E4C60" w:rsidRDefault="001E4C60" w:rsidP="00741D07">
            <w:pPr>
              <w:pStyle w:val="FootnoteText"/>
              <w:rPr>
                <w:rStyle w:val="normaltextrun"/>
                <w:sz w:val="20"/>
              </w:rPr>
            </w:pPr>
          </w:p>
          <w:p w14:paraId="4E7CCECB" w14:textId="4FF4D977" w:rsidR="006F7C90" w:rsidRPr="00ED3F5E" w:rsidRDefault="006F7C90" w:rsidP="00ED3F5E">
            <w:pPr>
              <w:pStyle w:val="FootnoteText"/>
              <w:rPr>
                <w:rStyle w:val="normaltextrun"/>
                <w:sz w:val="20"/>
              </w:rPr>
            </w:pPr>
            <w:r>
              <w:rPr>
                <w:rFonts w:cstheme="minorHAnsi"/>
                <w:sz w:val="20"/>
              </w:rPr>
              <w:t xml:space="preserve">If the activity proponent wishes to substitute the default value in favour of one calculated directly, see parameter </w:t>
            </w:r>
            <w:proofErr w:type="spellStart"/>
            <w:r>
              <w:rPr>
                <w:rFonts w:cstheme="minorHAnsi"/>
                <w:sz w:val="20"/>
              </w:rPr>
              <w:t>fNRB</w:t>
            </w:r>
            <w:proofErr w:type="spellEnd"/>
            <w:r>
              <w:rPr>
                <w:rFonts w:cstheme="minorHAnsi"/>
                <w:sz w:val="20"/>
              </w:rPr>
              <w:t xml:space="preserve"> in section 11.1 Monitored Parameters.</w:t>
            </w:r>
          </w:p>
        </w:tc>
        <w:tc>
          <w:tcPr>
            <w:tcW w:w="509" w:type="pct"/>
            <w:vAlign w:val="center"/>
          </w:tcPr>
          <w:p w14:paraId="25160E8D" w14:textId="0F2A9B61" w:rsidR="00F946A3" w:rsidRDefault="00A7633B" w:rsidP="007D21F3">
            <w:pPr>
              <w:spacing w:beforeLines="20" w:before="48" w:afterLines="20" w:after="48"/>
              <w:contextualSpacing/>
              <w:jc w:val="center"/>
              <w:rPr>
                <w:rFonts w:ascii="Arial" w:eastAsia="Arial" w:hAnsi="Arial" w:cs="Arial"/>
                <w:sz w:val="20"/>
                <w:szCs w:val="20"/>
              </w:rPr>
            </w:pPr>
            <w:r>
              <w:rPr>
                <w:rFonts w:ascii="Arial" w:eastAsia="Arial" w:hAnsi="Arial" w:cs="Arial"/>
                <w:sz w:val="20"/>
                <w:szCs w:val="20"/>
              </w:rPr>
              <w:t>Annual</w:t>
            </w:r>
          </w:p>
        </w:tc>
      </w:tr>
      <w:tr w:rsidR="00782F76" w:rsidRPr="002D5A3A" w14:paraId="0F0A1978" w14:textId="77777777" w:rsidTr="1EDED3CB">
        <w:trPr>
          <w:trHeight w:val="259"/>
        </w:trPr>
        <w:tc>
          <w:tcPr>
            <w:tcW w:w="5000" w:type="pct"/>
            <w:gridSpan w:val="5"/>
            <w:tcBorders>
              <w:top w:val="single" w:sz="4" w:space="0" w:color="auto"/>
              <w:left w:val="single" w:sz="4" w:space="0" w:color="auto"/>
              <w:bottom w:val="single" w:sz="4" w:space="0" w:color="auto"/>
              <w:right w:val="single" w:sz="4" w:space="0" w:color="auto"/>
            </w:tcBorders>
          </w:tcPr>
          <w:p w14:paraId="036D3154" w14:textId="32ACB571" w:rsidR="00782F76" w:rsidRPr="002D5A3A" w:rsidRDefault="00782F76" w:rsidP="00782F76">
            <w:pPr>
              <w:spacing w:beforeLines="20" w:before="48" w:afterLines="20" w:after="48"/>
              <w:contextualSpacing/>
              <w:rPr>
                <w:rFonts w:ascii="Arial" w:eastAsia="Arial" w:hAnsi="Arial" w:cs="Arial"/>
                <w:sz w:val="20"/>
                <w:szCs w:val="20"/>
              </w:rPr>
            </w:pPr>
            <w:r w:rsidRPr="009B34C5">
              <w:rPr>
                <w:rFonts w:ascii="Arial" w:eastAsia="Arial" w:hAnsi="Arial" w:cs="Arial"/>
                <w:b/>
                <w:sz w:val="20"/>
                <w:szCs w:val="20"/>
              </w:rPr>
              <w:t xml:space="preserve">Option </w:t>
            </w:r>
            <w:r w:rsidR="005B630F">
              <w:rPr>
                <w:rFonts w:ascii="Arial" w:eastAsia="Arial" w:hAnsi="Arial" w:cs="Arial"/>
                <w:b/>
                <w:sz w:val="20"/>
                <w:szCs w:val="20"/>
              </w:rPr>
              <w:t>2</w:t>
            </w:r>
          </w:p>
        </w:tc>
      </w:tr>
      <w:tr w:rsidR="00782F76" w:rsidRPr="002D5A3A" w14:paraId="701B4ECD" w14:textId="77777777" w:rsidTr="1EDED3CB">
        <w:trPr>
          <w:trHeight w:val="20"/>
        </w:trPr>
        <w:tc>
          <w:tcPr>
            <w:tcW w:w="462" w:type="pct"/>
            <w:tcBorders>
              <w:top w:val="single" w:sz="4" w:space="0" w:color="auto"/>
              <w:left w:val="single" w:sz="4" w:space="0" w:color="auto"/>
              <w:bottom w:val="single" w:sz="4" w:space="0" w:color="auto"/>
              <w:right w:val="single" w:sz="4" w:space="0" w:color="auto"/>
            </w:tcBorders>
          </w:tcPr>
          <w:p w14:paraId="5AC7A9B9" w14:textId="6803415F" w:rsidR="00782F76" w:rsidRPr="009B4ECC" w:rsidRDefault="00C837FE" w:rsidP="00782F76">
            <w:pPr>
              <w:pStyle w:val="NormalWeb"/>
              <w:spacing w:line="276" w:lineRule="auto"/>
              <w:rPr>
                <w:rFonts w:ascii="Cambria Math" w:hAnsi="Cambria Math" w:cs="Cambria Math"/>
                <w:b/>
                <w:position w:val="4"/>
                <w:sz w:val="20"/>
                <w:szCs w:val="20"/>
              </w:rPr>
            </w:pPr>
            <m:oMathPara>
              <m:oMathParaPr>
                <m:jc m:val="left"/>
              </m:oMathParaPr>
              <m:oMath>
                <m:sSub>
                  <m:sSubPr>
                    <m:ctrlPr>
                      <w:rPr>
                        <w:rFonts w:ascii="Cambria Math" w:hAnsi="Cambria Math"/>
                        <w:b/>
                        <w:bCs/>
                        <w:i/>
                        <w:sz w:val="20"/>
                        <w:szCs w:val="20"/>
                      </w:rPr>
                    </m:ctrlPr>
                  </m:sSubPr>
                  <m:e>
                    <m:r>
                      <m:rPr>
                        <m:sty m:val="bi"/>
                      </m:rPr>
                      <w:rPr>
                        <w:rFonts w:ascii="Cambria Math" w:hAnsi="Cambria Math" w:cs="Arial"/>
                        <w:color w:val="202122"/>
                        <w:sz w:val="20"/>
                        <w:szCs w:val="20"/>
                        <w:shd w:val="clear" w:color="auto" w:fill="F8F9FA"/>
                      </w:rPr>
                      <m:t>L</m:t>
                    </m:r>
                    <m:ctrlPr>
                      <w:rPr>
                        <w:rFonts w:ascii="Cambria Math" w:hAnsi="Cambria Math" w:cs="Arial"/>
                        <w:b/>
                        <w:bCs/>
                        <w:i/>
                        <w:color w:val="202122"/>
                        <w:sz w:val="20"/>
                        <w:szCs w:val="20"/>
                        <w:shd w:val="clear" w:color="auto" w:fill="F8F9FA"/>
                      </w:rPr>
                    </m:ctrlPr>
                  </m:e>
                  <m:sub>
                    <m:r>
                      <m:rPr>
                        <m:sty m:val="bi"/>
                      </m:rPr>
                      <w:rPr>
                        <w:rFonts w:ascii="Cambria Math" w:hAnsi="Cambria Math"/>
                        <w:sz w:val="20"/>
                        <w:szCs w:val="20"/>
                      </w:rPr>
                      <m:t>y</m:t>
                    </m:r>
                    <m:r>
                      <m:rPr>
                        <m:sty m:val="bi"/>
                      </m:rPr>
                      <w:rPr>
                        <w:rFonts w:ascii="Cambria Math" w:hAnsi="Cambria Math"/>
                        <w:sz w:val="20"/>
                        <w:szCs w:val="20"/>
                      </w:rPr>
                      <m:t>,</m:t>
                    </m:r>
                    <m:r>
                      <m:rPr>
                        <m:sty m:val="bi"/>
                      </m:rPr>
                      <w:rPr>
                        <w:rFonts w:ascii="Cambria Math" w:hAnsi="Cambria Math"/>
                        <w:sz w:val="20"/>
                        <w:szCs w:val="20"/>
                      </w:rPr>
                      <m:t>j</m:t>
                    </m:r>
                  </m:sub>
                </m:sSub>
              </m:oMath>
            </m:oMathPara>
          </w:p>
        </w:tc>
        <w:tc>
          <w:tcPr>
            <w:tcW w:w="323" w:type="pct"/>
            <w:tcBorders>
              <w:top w:val="single" w:sz="4" w:space="0" w:color="auto"/>
              <w:left w:val="single" w:sz="4" w:space="0" w:color="auto"/>
              <w:bottom w:val="single" w:sz="4" w:space="0" w:color="auto"/>
              <w:right w:val="single" w:sz="4" w:space="0" w:color="auto"/>
            </w:tcBorders>
          </w:tcPr>
          <w:p w14:paraId="38C71771" w14:textId="0CE53129" w:rsidR="00782F76" w:rsidRPr="002D5A3A" w:rsidRDefault="00782F76" w:rsidP="00782F76">
            <w:pPr>
              <w:spacing w:beforeLines="20" w:before="48" w:afterLines="20" w:after="48"/>
              <w:rPr>
                <w:rFonts w:ascii="Arial" w:eastAsia="Arial" w:hAnsi="Arial" w:cs="Arial"/>
                <w:sz w:val="20"/>
                <w:szCs w:val="20"/>
              </w:rPr>
            </w:pPr>
            <w:r w:rsidRPr="002D5A3A">
              <w:rPr>
                <w:rFonts w:cstheme="minorHAnsi"/>
                <w:sz w:val="20"/>
                <w:szCs w:val="20"/>
              </w:rPr>
              <w:t>Litres</w:t>
            </w:r>
          </w:p>
        </w:tc>
        <w:tc>
          <w:tcPr>
            <w:tcW w:w="750" w:type="pct"/>
            <w:tcBorders>
              <w:top w:val="single" w:sz="4" w:space="0" w:color="auto"/>
              <w:left w:val="single" w:sz="4" w:space="0" w:color="auto"/>
              <w:bottom w:val="single" w:sz="4" w:space="0" w:color="auto"/>
              <w:right w:val="single" w:sz="4" w:space="0" w:color="auto"/>
            </w:tcBorders>
          </w:tcPr>
          <w:p w14:paraId="48DB1FD8" w14:textId="306E2AA1" w:rsidR="00782F76" w:rsidRPr="002D5A3A" w:rsidRDefault="00782F76" w:rsidP="00782F76">
            <w:pPr>
              <w:spacing w:beforeLines="20" w:before="48" w:afterLines="20" w:after="48"/>
              <w:rPr>
                <w:rFonts w:ascii="Arial" w:eastAsia="Arial" w:hAnsi="Arial" w:cs="Arial"/>
                <w:sz w:val="20"/>
                <w:szCs w:val="20"/>
              </w:rPr>
            </w:pPr>
            <w:r w:rsidRPr="002D5A3A">
              <w:rPr>
                <w:rFonts w:ascii="Arial" w:eastAsia="Arial" w:hAnsi="Arial" w:cs="Arial"/>
                <w:sz w:val="20"/>
                <w:szCs w:val="20"/>
              </w:rPr>
              <w:t xml:space="preserve">Average daily ethanol usage in litres by </w:t>
            </w:r>
            <w:r w:rsidR="00C12BBE">
              <w:rPr>
                <w:rFonts w:ascii="Arial" w:eastAsia="Arial" w:hAnsi="Arial" w:cs="Arial"/>
                <w:sz w:val="20"/>
                <w:szCs w:val="20"/>
              </w:rPr>
              <w:t>activity</w:t>
            </w:r>
            <w:r w:rsidRPr="002D5A3A">
              <w:rPr>
                <w:rFonts w:ascii="Arial" w:eastAsia="Arial" w:hAnsi="Arial" w:cs="Arial"/>
                <w:sz w:val="20"/>
                <w:szCs w:val="20"/>
              </w:rPr>
              <w:t xml:space="preserve"> participating </w:t>
            </w:r>
            <w:r w:rsidRPr="002D5A3A">
              <w:rPr>
                <w:rFonts w:ascii="Arial" w:eastAsia="Arial" w:hAnsi="Arial" w:cs="Arial"/>
                <w:sz w:val="20"/>
                <w:szCs w:val="20"/>
              </w:rPr>
              <w:lastRenderedPageBreak/>
              <w:t xml:space="preserve">households </w:t>
            </w:r>
            <w:r>
              <w:rPr>
                <w:rFonts w:ascii="Arial" w:eastAsia="Arial" w:hAnsi="Arial" w:cs="Arial"/>
                <w:sz w:val="20"/>
                <w:szCs w:val="20"/>
              </w:rPr>
              <w:t xml:space="preserve">of batch j </w:t>
            </w:r>
            <w:r w:rsidRPr="002D5A3A">
              <w:rPr>
                <w:rFonts w:ascii="Arial" w:eastAsia="Arial" w:hAnsi="Arial" w:cs="Arial"/>
                <w:sz w:val="20"/>
                <w:szCs w:val="20"/>
              </w:rPr>
              <w:t>in year y</w:t>
            </w:r>
          </w:p>
        </w:tc>
        <w:tc>
          <w:tcPr>
            <w:tcW w:w="2956" w:type="pct"/>
            <w:tcBorders>
              <w:top w:val="single" w:sz="4" w:space="0" w:color="auto"/>
              <w:left w:val="single" w:sz="4" w:space="0" w:color="auto"/>
              <w:bottom w:val="single" w:sz="4" w:space="0" w:color="auto"/>
              <w:right w:val="single" w:sz="4" w:space="0" w:color="auto"/>
            </w:tcBorders>
          </w:tcPr>
          <w:p w14:paraId="1E9AC417" w14:textId="26E8AB65" w:rsidR="00782F76" w:rsidRPr="002D5A3A" w:rsidRDefault="00782F76" w:rsidP="00782F76">
            <w:pPr>
              <w:spacing w:beforeLines="20" w:before="48" w:afterLines="20" w:after="48"/>
              <w:rPr>
                <w:rFonts w:ascii="Arial" w:eastAsia="Arial" w:hAnsi="Arial" w:cs="Arial"/>
                <w:sz w:val="20"/>
                <w:szCs w:val="20"/>
              </w:rPr>
            </w:pPr>
            <w:r w:rsidRPr="009B34C5">
              <w:rPr>
                <w:rFonts w:ascii="Arial" w:eastAsia="Arial" w:hAnsi="Arial" w:cs="Arial"/>
                <w:b/>
                <w:sz w:val="20"/>
                <w:szCs w:val="20"/>
              </w:rPr>
              <w:lastRenderedPageBreak/>
              <w:t>Source of data:</w:t>
            </w:r>
            <w:r w:rsidRPr="002D5A3A">
              <w:rPr>
                <w:rFonts w:ascii="Arial" w:eastAsia="Arial" w:hAnsi="Arial" w:cs="Arial"/>
                <w:sz w:val="20"/>
                <w:szCs w:val="20"/>
              </w:rPr>
              <w:t xml:space="preserve"> Monitoring of random sample of </w:t>
            </w:r>
            <w:r w:rsidR="00C12BBE">
              <w:rPr>
                <w:rFonts w:ascii="Arial" w:eastAsia="Arial" w:hAnsi="Arial" w:cs="Arial"/>
                <w:sz w:val="20"/>
                <w:szCs w:val="20"/>
              </w:rPr>
              <w:t>activity</w:t>
            </w:r>
            <w:r w:rsidRPr="002D5A3A">
              <w:rPr>
                <w:rFonts w:ascii="Arial" w:eastAsia="Arial" w:hAnsi="Arial" w:cs="Arial"/>
                <w:sz w:val="20"/>
                <w:szCs w:val="20"/>
              </w:rPr>
              <w:t xml:space="preserve"> participating households.</w:t>
            </w:r>
            <w:r w:rsidRPr="009B34C5">
              <w:rPr>
                <w:sz w:val="20"/>
                <w:szCs w:val="20"/>
              </w:rPr>
              <w:t xml:space="preserve"> </w:t>
            </w:r>
            <w:r w:rsidR="00B16730" w:rsidRPr="001B02CF">
              <w:rPr>
                <w:rFonts w:ascii="Arial" w:hAnsi="Arial" w:cs="Arial"/>
                <w:sz w:val="20"/>
                <w:szCs w:val="20"/>
              </w:rPr>
              <w:t xml:space="preserve">A minimum of </w:t>
            </w:r>
            <w:r w:rsidR="00A6494E" w:rsidRPr="007D21F3">
              <w:rPr>
                <w:rFonts w:ascii="Arial" w:hAnsi="Arial" w:cs="Arial"/>
                <w:sz w:val="20"/>
                <w:szCs w:val="20"/>
              </w:rPr>
              <w:t>40</w:t>
            </w:r>
            <w:r w:rsidR="00B16730" w:rsidRPr="001B02CF">
              <w:rPr>
                <w:rFonts w:ascii="Arial" w:hAnsi="Arial" w:cs="Arial"/>
                <w:sz w:val="20"/>
                <w:szCs w:val="20"/>
              </w:rPr>
              <w:t xml:space="preserve"> households shall be monitored to ensure 9</w:t>
            </w:r>
            <w:r w:rsidR="001B02CF" w:rsidRPr="007D21F3">
              <w:rPr>
                <w:rFonts w:ascii="Arial" w:hAnsi="Arial" w:cs="Arial"/>
                <w:sz w:val="20"/>
                <w:szCs w:val="20"/>
              </w:rPr>
              <w:t>0</w:t>
            </w:r>
            <w:r w:rsidR="00B16730" w:rsidRPr="001B02CF">
              <w:rPr>
                <w:rFonts w:ascii="Arial" w:hAnsi="Arial" w:cs="Arial"/>
                <w:sz w:val="20"/>
                <w:szCs w:val="20"/>
              </w:rPr>
              <w:t>/10 confidence/precision levels.</w:t>
            </w:r>
            <w:r w:rsidR="00D016AE">
              <w:rPr>
                <w:rFonts w:ascii="Arial" w:hAnsi="Arial" w:cs="Arial"/>
                <w:sz w:val="20"/>
                <w:szCs w:val="20"/>
              </w:rPr>
              <w:t xml:space="preserve"> </w:t>
            </w:r>
            <w:r w:rsidR="00D016AE">
              <w:rPr>
                <w:rStyle w:val="FootnoteReference"/>
                <w:rFonts w:ascii="Arial" w:eastAsia="Arial" w:hAnsi="Arial" w:cs="Arial"/>
                <w:sz w:val="20"/>
                <w:szCs w:val="20"/>
              </w:rPr>
              <w:footnoteReference w:id="23"/>
            </w:r>
          </w:p>
          <w:p w14:paraId="3261721C" w14:textId="77777777" w:rsidR="00782F76" w:rsidRPr="002D5A3A" w:rsidRDefault="00782F76" w:rsidP="00782F76">
            <w:pPr>
              <w:spacing w:beforeLines="20" w:before="48" w:afterLines="20" w:after="48"/>
              <w:rPr>
                <w:rFonts w:ascii="Arial" w:eastAsia="Arial" w:hAnsi="Arial" w:cs="Arial"/>
                <w:sz w:val="20"/>
                <w:szCs w:val="20"/>
              </w:rPr>
            </w:pPr>
          </w:p>
          <w:p w14:paraId="5F636826" w14:textId="77777777" w:rsidR="00782F76" w:rsidRPr="002D5A3A" w:rsidRDefault="00782F76" w:rsidP="00782F76">
            <w:pPr>
              <w:pStyle w:val="Default"/>
              <w:spacing w:line="276" w:lineRule="auto"/>
              <w:rPr>
                <w:sz w:val="20"/>
                <w:szCs w:val="20"/>
              </w:rPr>
            </w:pPr>
            <w:r w:rsidRPr="009B34C5">
              <w:rPr>
                <w:b/>
                <w:sz w:val="20"/>
                <w:szCs w:val="20"/>
              </w:rPr>
              <w:lastRenderedPageBreak/>
              <w:t>Measurement methods and procedures:</w:t>
            </w:r>
            <w:r w:rsidRPr="002D5A3A">
              <w:rPr>
                <w:sz w:val="20"/>
                <w:szCs w:val="20"/>
              </w:rPr>
              <w:t xml:space="preserve"> The usage of denatured alcohol will be physically recorded in a representative number of households over a period of 7 days. This will be used to calculate the average daily denatured alcohol consumption per household that use ethanol stoves. </w:t>
            </w:r>
          </w:p>
          <w:p w14:paraId="039F5AB1" w14:textId="77777777" w:rsidR="00782F76" w:rsidRPr="002D5A3A" w:rsidRDefault="00782F76" w:rsidP="00782F76">
            <w:pPr>
              <w:pStyle w:val="Default"/>
              <w:spacing w:line="276" w:lineRule="auto"/>
              <w:rPr>
                <w:sz w:val="20"/>
                <w:szCs w:val="20"/>
              </w:rPr>
            </w:pPr>
          </w:p>
          <w:p w14:paraId="1366E676" w14:textId="0A4A905F" w:rsidR="00782F76" w:rsidRPr="009B34C5" w:rsidRDefault="00782F76" w:rsidP="1EDED3CB">
            <w:pPr>
              <w:pStyle w:val="Default"/>
              <w:spacing w:line="276" w:lineRule="auto"/>
              <w:rPr>
                <w:sz w:val="20"/>
                <w:szCs w:val="20"/>
                <w:lang w:val="en-GB"/>
              </w:rPr>
            </w:pPr>
            <w:r w:rsidRPr="1EDED3CB">
              <w:rPr>
                <w:b/>
                <w:bCs/>
                <w:sz w:val="20"/>
                <w:szCs w:val="20"/>
                <w:lang w:val="en-GB"/>
              </w:rPr>
              <w:t>QA/QC procedures:</w:t>
            </w:r>
            <w:r w:rsidRPr="1EDED3CB">
              <w:rPr>
                <w:sz w:val="20"/>
                <w:szCs w:val="20"/>
                <w:lang w:val="en-GB"/>
              </w:rPr>
              <w:t xml:space="preserve"> The ethanol consumption will be based on pure ethanol. This means that the monitored volume of fuel used </w:t>
            </w:r>
            <w:proofErr w:type="gramStart"/>
            <w:r w:rsidRPr="1EDED3CB">
              <w:rPr>
                <w:sz w:val="20"/>
                <w:szCs w:val="20"/>
                <w:lang w:val="en-GB"/>
              </w:rPr>
              <w:t>has to</w:t>
            </w:r>
            <w:proofErr w:type="gramEnd"/>
            <w:r w:rsidRPr="1EDED3CB">
              <w:rPr>
                <w:sz w:val="20"/>
                <w:szCs w:val="20"/>
                <w:lang w:val="en-GB"/>
              </w:rPr>
              <w:t xml:space="preserve"> be adjusted for its purity (%). For example, if a household uses 5 litres of denatured alcohol with 9</w:t>
            </w:r>
            <w:r w:rsidR="00F32418" w:rsidRPr="1EDED3CB">
              <w:rPr>
                <w:sz w:val="20"/>
                <w:szCs w:val="20"/>
                <w:lang w:val="en-GB"/>
              </w:rPr>
              <w:t>0</w:t>
            </w:r>
            <w:r w:rsidRPr="1EDED3CB">
              <w:rPr>
                <w:sz w:val="20"/>
                <w:szCs w:val="20"/>
                <w:lang w:val="en-GB"/>
              </w:rPr>
              <w:t>% purity, then the calculation will be 5 * 9</w:t>
            </w:r>
            <w:r w:rsidR="00F32418" w:rsidRPr="1EDED3CB">
              <w:rPr>
                <w:sz w:val="20"/>
                <w:szCs w:val="20"/>
                <w:lang w:val="en-GB"/>
              </w:rPr>
              <w:t>0</w:t>
            </w:r>
            <w:r w:rsidRPr="1EDED3CB">
              <w:rPr>
                <w:sz w:val="20"/>
                <w:szCs w:val="20"/>
                <w:lang w:val="en-GB"/>
              </w:rPr>
              <w:t xml:space="preserve">% = 4.5 </w:t>
            </w:r>
            <w:proofErr w:type="spellStart"/>
            <w:r w:rsidRPr="1EDED3CB">
              <w:rPr>
                <w:sz w:val="20"/>
                <w:szCs w:val="20"/>
                <w:lang w:val="en-GB"/>
              </w:rPr>
              <w:t>liter</w:t>
            </w:r>
            <w:proofErr w:type="spellEnd"/>
            <w:r w:rsidRPr="1EDED3CB">
              <w:rPr>
                <w:sz w:val="20"/>
                <w:szCs w:val="20"/>
                <w:lang w:val="en-GB"/>
              </w:rPr>
              <w:t xml:space="preserve"> of denatured alcohol with 100% purity. </w:t>
            </w:r>
          </w:p>
          <w:p w14:paraId="6DA3EC25" w14:textId="77777777" w:rsidR="00782F76" w:rsidRPr="009B34C5" w:rsidRDefault="00782F76" w:rsidP="00782F76">
            <w:pPr>
              <w:pStyle w:val="Default"/>
              <w:spacing w:line="276" w:lineRule="auto"/>
              <w:rPr>
                <w:sz w:val="20"/>
                <w:szCs w:val="20"/>
              </w:rPr>
            </w:pPr>
          </w:p>
          <w:p w14:paraId="3C7CFEEA" w14:textId="69914469" w:rsidR="00782F76" w:rsidRDefault="00782F76" w:rsidP="1EDED3CB">
            <w:pPr>
              <w:pStyle w:val="Default"/>
              <w:spacing w:line="276" w:lineRule="auto"/>
              <w:rPr>
                <w:sz w:val="20"/>
                <w:szCs w:val="20"/>
                <w:lang w:val="en-GB"/>
              </w:rPr>
            </w:pPr>
            <w:r w:rsidRPr="1EDED3CB">
              <w:rPr>
                <w:sz w:val="20"/>
                <w:szCs w:val="20"/>
                <w:lang w:val="en-GB"/>
              </w:rPr>
              <w:t xml:space="preserve">The purity of the denatured alcohol will be measured and registered by the representative sample of </w:t>
            </w:r>
            <w:r w:rsidR="003D132B" w:rsidRPr="1EDED3CB">
              <w:rPr>
                <w:sz w:val="20"/>
                <w:szCs w:val="20"/>
                <w:lang w:val="en-GB"/>
              </w:rPr>
              <w:t>at least 4</w:t>
            </w:r>
            <w:r w:rsidR="008675FC" w:rsidRPr="1EDED3CB">
              <w:rPr>
                <w:sz w:val="20"/>
                <w:szCs w:val="20"/>
                <w:lang w:val="en-GB"/>
              </w:rPr>
              <w:t>4</w:t>
            </w:r>
            <w:r w:rsidRPr="1EDED3CB">
              <w:rPr>
                <w:sz w:val="20"/>
                <w:szCs w:val="20"/>
                <w:lang w:val="en-GB"/>
              </w:rPr>
              <w:t xml:space="preserve"> households monitored. The purity of the ethanol is determined by a “Hydrometer” also referred to as a “Alco meter”. This device measures the purity or strength of the fuel. This is measured based on the density of the fuel, based on the knowledge that the density of ethanol is lower than the density of water, which is the main non-ethanol component in the fuel.</w:t>
            </w:r>
          </w:p>
          <w:p w14:paraId="5D1DD2F2" w14:textId="3E08C012" w:rsidR="00782F76" w:rsidRPr="002D5A3A" w:rsidRDefault="00782F76" w:rsidP="00782F76">
            <w:pPr>
              <w:pStyle w:val="Default"/>
              <w:spacing w:line="276" w:lineRule="auto"/>
              <w:rPr>
                <w:sz w:val="20"/>
                <w:szCs w:val="20"/>
              </w:rPr>
            </w:pPr>
          </w:p>
          <w:p w14:paraId="19617A7C" w14:textId="26B973B7" w:rsidR="00782F76" w:rsidRPr="002D5A3A" w:rsidRDefault="00782F76" w:rsidP="00782F76">
            <w:pPr>
              <w:pStyle w:val="Default"/>
              <w:spacing w:line="276" w:lineRule="auto"/>
            </w:pPr>
            <w:r w:rsidRPr="1EDED3CB">
              <w:rPr>
                <w:sz w:val="20"/>
                <w:szCs w:val="20"/>
                <w:lang w:val="en-GB"/>
              </w:rPr>
              <w:t xml:space="preserve">Alternatively, </w:t>
            </w:r>
            <w:r w:rsidR="008C32B9" w:rsidRPr="1EDED3CB">
              <w:rPr>
                <w:sz w:val="20"/>
                <w:szCs w:val="20"/>
                <w:lang w:val="en-GB"/>
              </w:rPr>
              <w:t>activity participant</w:t>
            </w:r>
            <w:r w:rsidRPr="1EDED3CB">
              <w:rPr>
                <w:sz w:val="20"/>
                <w:szCs w:val="20"/>
                <w:lang w:val="en-GB"/>
              </w:rPr>
              <w:t xml:space="preserve">s may apply a default value of 90%, which is the </w:t>
            </w:r>
            <w:r w:rsidR="00A86B5D" w:rsidRPr="1EDED3CB">
              <w:rPr>
                <w:sz w:val="20"/>
                <w:szCs w:val="20"/>
                <w:lang w:val="en-GB"/>
              </w:rPr>
              <w:t>minimum</w:t>
            </w:r>
            <w:r w:rsidRPr="1EDED3CB">
              <w:rPr>
                <w:sz w:val="20"/>
                <w:szCs w:val="20"/>
                <w:lang w:val="en-GB"/>
              </w:rPr>
              <w:t xml:space="preserve"> requirement by law in Madagascar.</w:t>
            </w:r>
          </w:p>
        </w:tc>
        <w:tc>
          <w:tcPr>
            <w:tcW w:w="509" w:type="pct"/>
            <w:tcBorders>
              <w:top w:val="single" w:sz="4" w:space="0" w:color="auto"/>
              <w:left w:val="single" w:sz="4" w:space="0" w:color="auto"/>
              <w:bottom w:val="single" w:sz="4" w:space="0" w:color="auto"/>
              <w:right w:val="single" w:sz="4" w:space="0" w:color="auto"/>
            </w:tcBorders>
            <w:vAlign w:val="center"/>
          </w:tcPr>
          <w:p w14:paraId="41FD8223" w14:textId="6CC5BAC0" w:rsidR="00782F76" w:rsidRPr="002D5A3A" w:rsidRDefault="00782F76" w:rsidP="007D21F3">
            <w:pPr>
              <w:spacing w:beforeLines="20" w:before="48" w:afterLines="20" w:after="48"/>
              <w:contextualSpacing/>
              <w:jc w:val="center"/>
              <w:rPr>
                <w:rFonts w:ascii="Arial" w:eastAsia="Arial" w:hAnsi="Arial" w:cs="Arial"/>
                <w:sz w:val="20"/>
                <w:szCs w:val="20"/>
              </w:rPr>
            </w:pPr>
            <w:r>
              <w:rPr>
                <w:rFonts w:ascii="Arial" w:eastAsia="Arial" w:hAnsi="Arial" w:cs="Arial"/>
                <w:sz w:val="20"/>
                <w:szCs w:val="20"/>
              </w:rPr>
              <w:lastRenderedPageBreak/>
              <w:t>A</w:t>
            </w:r>
            <w:r>
              <w:rPr>
                <w:rFonts w:eastAsia="Arial"/>
                <w:sz w:val="20"/>
                <w:szCs w:val="20"/>
              </w:rPr>
              <w:t>nnual</w:t>
            </w:r>
          </w:p>
        </w:tc>
      </w:tr>
    </w:tbl>
    <w:p w14:paraId="7F643AEF" w14:textId="7182B81B" w:rsidR="000411E8" w:rsidRDefault="000411E8" w:rsidP="000411E8">
      <w:pPr>
        <w:rPr>
          <w:rFonts w:eastAsiaTheme="minorEastAsia"/>
          <w:b/>
        </w:rPr>
      </w:pPr>
    </w:p>
    <w:p w14:paraId="66371EEB" w14:textId="77777777" w:rsidR="00441908" w:rsidRDefault="00441908" w:rsidP="00643632">
      <w:pPr>
        <w:pStyle w:val="Templateheading1"/>
        <w:spacing w:before="120"/>
        <w:rPr>
          <w:lang w:val="en-GB"/>
        </w:rPr>
      </w:pPr>
    </w:p>
    <w:p w14:paraId="54587828" w14:textId="7D8C3B7A" w:rsidR="002D263B" w:rsidRPr="00572458" w:rsidRDefault="002D263B" w:rsidP="00967997">
      <w:pPr>
        <w:pStyle w:val="Templateheading1"/>
        <w:numPr>
          <w:ilvl w:val="0"/>
          <w:numId w:val="36"/>
        </w:numPr>
        <w:spacing w:before="120"/>
        <w:rPr>
          <w:lang w:val="en-GB"/>
        </w:rPr>
      </w:pPr>
      <w:r w:rsidRPr="00572458">
        <w:rPr>
          <w:lang w:val="en-GB"/>
        </w:rPr>
        <w:t>Version history</w:t>
      </w:r>
    </w:p>
    <w:tbl>
      <w:tblPr>
        <w:tblStyle w:val="TableGrid"/>
        <w:tblW w:w="0" w:type="auto"/>
        <w:tblLook w:val="04A0" w:firstRow="1" w:lastRow="0" w:firstColumn="1" w:lastColumn="0" w:noHBand="0" w:noVBand="1"/>
      </w:tblPr>
      <w:tblGrid>
        <w:gridCol w:w="1075"/>
        <w:gridCol w:w="1217"/>
        <w:gridCol w:w="6792"/>
      </w:tblGrid>
      <w:tr w:rsidR="002D263B" w:rsidRPr="00572458" w14:paraId="228049F0" w14:textId="77777777" w:rsidTr="00510D3D">
        <w:tc>
          <w:tcPr>
            <w:tcW w:w="1075" w:type="dxa"/>
          </w:tcPr>
          <w:p w14:paraId="610677F0" w14:textId="77777777" w:rsidR="002D263B" w:rsidRPr="00572458" w:rsidRDefault="002D263B" w:rsidP="00F3017B">
            <w:pPr>
              <w:spacing w:before="20" w:after="20" w:line="276" w:lineRule="auto"/>
              <w:rPr>
                <w:sz w:val="20"/>
                <w:szCs w:val="20"/>
              </w:rPr>
            </w:pPr>
            <w:r w:rsidRPr="00572458">
              <w:rPr>
                <w:sz w:val="20"/>
                <w:szCs w:val="20"/>
              </w:rPr>
              <w:t>Version</w:t>
            </w:r>
          </w:p>
        </w:tc>
        <w:tc>
          <w:tcPr>
            <w:tcW w:w="1217" w:type="dxa"/>
          </w:tcPr>
          <w:p w14:paraId="5034111F" w14:textId="77777777" w:rsidR="002D263B" w:rsidRPr="00572458" w:rsidRDefault="002D263B" w:rsidP="00F3017B">
            <w:pPr>
              <w:spacing w:before="20" w:after="20" w:line="276" w:lineRule="auto"/>
              <w:rPr>
                <w:sz w:val="20"/>
                <w:szCs w:val="20"/>
              </w:rPr>
            </w:pPr>
            <w:r w:rsidRPr="00572458">
              <w:rPr>
                <w:sz w:val="20"/>
                <w:szCs w:val="20"/>
              </w:rPr>
              <w:t>Date</w:t>
            </w:r>
          </w:p>
        </w:tc>
        <w:tc>
          <w:tcPr>
            <w:tcW w:w="6792" w:type="dxa"/>
          </w:tcPr>
          <w:p w14:paraId="7881B16B" w14:textId="77777777" w:rsidR="002D263B" w:rsidRPr="00572458" w:rsidRDefault="002D263B" w:rsidP="00F3017B">
            <w:pPr>
              <w:spacing w:before="20" w:after="20" w:line="276" w:lineRule="auto"/>
              <w:rPr>
                <w:sz w:val="20"/>
                <w:szCs w:val="20"/>
              </w:rPr>
            </w:pPr>
            <w:r w:rsidRPr="00572458">
              <w:rPr>
                <w:sz w:val="20"/>
                <w:szCs w:val="20"/>
              </w:rPr>
              <w:t>Contents revised</w:t>
            </w:r>
          </w:p>
        </w:tc>
      </w:tr>
      <w:tr w:rsidR="002D263B" w:rsidRPr="00572458" w14:paraId="53203FB6" w14:textId="77777777" w:rsidTr="00510D3D">
        <w:tc>
          <w:tcPr>
            <w:tcW w:w="1075" w:type="dxa"/>
          </w:tcPr>
          <w:p w14:paraId="2EA13D9A" w14:textId="3398E7C8" w:rsidR="002D263B" w:rsidRPr="00572458" w:rsidRDefault="00EB2A4C" w:rsidP="00F3017B">
            <w:pPr>
              <w:spacing w:before="20" w:after="20" w:line="276" w:lineRule="auto"/>
              <w:rPr>
                <w:sz w:val="20"/>
                <w:szCs w:val="20"/>
              </w:rPr>
            </w:pPr>
            <w:r>
              <w:rPr>
                <w:sz w:val="20"/>
                <w:szCs w:val="20"/>
              </w:rPr>
              <w:t>0.1</w:t>
            </w:r>
          </w:p>
        </w:tc>
        <w:tc>
          <w:tcPr>
            <w:tcW w:w="1217" w:type="dxa"/>
          </w:tcPr>
          <w:p w14:paraId="7AC5065F" w14:textId="4F2148D7" w:rsidR="002D263B" w:rsidRPr="00572458" w:rsidRDefault="00627FF3" w:rsidP="00F3017B">
            <w:pPr>
              <w:spacing w:before="20" w:after="20" w:line="276" w:lineRule="auto"/>
              <w:rPr>
                <w:sz w:val="20"/>
                <w:szCs w:val="20"/>
              </w:rPr>
            </w:pPr>
            <w:r w:rsidRPr="00ED3F5E">
              <w:rPr>
                <w:sz w:val="20"/>
                <w:szCs w:val="20"/>
              </w:rPr>
              <w:t>03</w:t>
            </w:r>
            <w:r w:rsidR="00570A57" w:rsidRPr="00ED3F5E">
              <w:rPr>
                <w:sz w:val="20"/>
                <w:szCs w:val="20"/>
              </w:rPr>
              <w:t>/</w:t>
            </w:r>
            <w:r w:rsidRPr="00ED3F5E">
              <w:rPr>
                <w:sz w:val="20"/>
                <w:szCs w:val="20"/>
              </w:rPr>
              <w:t>07</w:t>
            </w:r>
            <w:r w:rsidR="002D263B" w:rsidRPr="00ED3F5E">
              <w:rPr>
                <w:sz w:val="20"/>
                <w:szCs w:val="20"/>
              </w:rPr>
              <w:t>/</w:t>
            </w:r>
            <w:r w:rsidRPr="00ED3F5E">
              <w:rPr>
                <w:sz w:val="20"/>
                <w:szCs w:val="20"/>
              </w:rPr>
              <w:t>2023</w:t>
            </w:r>
          </w:p>
        </w:tc>
        <w:tc>
          <w:tcPr>
            <w:tcW w:w="6792" w:type="dxa"/>
          </w:tcPr>
          <w:p w14:paraId="73926B03" w14:textId="5F1EB0C6" w:rsidR="002D263B" w:rsidRPr="00572458" w:rsidRDefault="00EB2A4C" w:rsidP="00F3017B">
            <w:pPr>
              <w:spacing w:before="20" w:after="20" w:line="276" w:lineRule="auto"/>
              <w:rPr>
                <w:sz w:val="20"/>
                <w:szCs w:val="20"/>
              </w:rPr>
            </w:pPr>
            <w:r>
              <w:rPr>
                <w:sz w:val="20"/>
                <w:szCs w:val="20"/>
              </w:rPr>
              <w:t>All (first version)</w:t>
            </w:r>
          </w:p>
        </w:tc>
      </w:tr>
      <w:tr w:rsidR="005B630F" w:rsidRPr="00572458" w14:paraId="07CD148C" w14:textId="77777777" w:rsidTr="00510D3D">
        <w:tc>
          <w:tcPr>
            <w:tcW w:w="1075" w:type="dxa"/>
          </w:tcPr>
          <w:p w14:paraId="3350095F" w14:textId="2E315C11" w:rsidR="005B630F" w:rsidRPr="00572458" w:rsidRDefault="00A16095" w:rsidP="00F3017B">
            <w:pPr>
              <w:spacing w:before="20" w:after="20"/>
              <w:rPr>
                <w:sz w:val="20"/>
                <w:szCs w:val="20"/>
              </w:rPr>
            </w:pPr>
            <w:r>
              <w:rPr>
                <w:sz w:val="20"/>
                <w:szCs w:val="20"/>
              </w:rPr>
              <w:t>1.0</w:t>
            </w:r>
          </w:p>
        </w:tc>
        <w:tc>
          <w:tcPr>
            <w:tcW w:w="1217" w:type="dxa"/>
          </w:tcPr>
          <w:p w14:paraId="2084440D" w14:textId="3C693821" w:rsidR="005B630F" w:rsidRDefault="005B630F" w:rsidP="00F3017B">
            <w:pPr>
              <w:spacing w:before="20" w:after="20"/>
              <w:rPr>
                <w:sz w:val="20"/>
                <w:szCs w:val="20"/>
                <w:highlight w:val="yellow"/>
              </w:rPr>
            </w:pPr>
            <w:r>
              <w:rPr>
                <w:sz w:val="20"/>
                <w:szCs w:val="20"/>
                <w:highlight w:val="yellow"/>
              </w:rPr>
              <w:t>27/02/2025</w:t>
            </w:r>
          </w:p>
        </w:tc>
        <w:tc>
          <w:tcPr>
            <w:tcW w:w="6792" w:type="dxa"/>
          </w:tcPr>
          <w:p w14:paraId="0DC0246C" w14:textId="02E8346D" w:rsidR="005B630F" w:rsidRDefault="005B630F" w:rsidP="00F3017B">
            <w:pPr>
              <w:spacing w:before="20" w:after="20"/>
              <w:rPr>
                <w:sz w:val="20"/>
                <w:szCs w:val="20"/>
              </w:rPr>
            </w:pPr>
            <w:r>
              <w:rPr>
                <w:sz w:val="20"/>
                <w:szCs w:val="20"/>
              </w:rPr>
              <w:t>- Additionality</w:t>
            </w:r>
          </w:p>
          <w:p w14:paraId="0363E072" w14:textId="77777777" w:rsidR="005B630F" w:rsidRDefault="005B630F" w:rsidP="00F3017B">
            <w:pPr>
              <w:spacing w:before="20" w:after="20"/>
              <w:rPr>
                <w:sz w:val="20"/>
                <w:szCs w:val="20"/>
              </w:rPr>
            </w:pPr>
            <w:r>
              <w:rPr>
                <w:sz w:val="20"/>
                <w:szCs w:val="20"/>
              </w:rPr>
              <w:t>- Sampling approach</w:t>
            </w:r>
          </w:p>
          <w:p w14:paraId="3E719462" w14:textId="77777777" w:rsidR="005B630F" w:rsidRDefault="005B630F" w:rsidP="00F3017B">
            <w:pPr>
              <w:spacing w:before="20" w:after="20"/>
              <w:rPr>
                <w:sz w:val="20"/>
                <w:szCs w:val="20"/>
              </w:rPr>
            </w:pPr>
            <w:r>
              <w:rPr>
                <w:sz w:val="20"/>
                <w:szCs w:val="20"/>
              </w:rPr>
              <w:t>- Baseline fuel calculations</w:t>
            </w:r>
          </w:p>
          <w:p w14:paraId="487F6ADB" w14:textId="77777777" w:rsidR="005B630F" w:rsidRDefault="005B630F" w:rsidP="00F3017B">
            <w:pPr>
              <w:spacing w:before="20" w:after="20"/>
              <w:rPr>
                <w:sz w:val="20"/>
                <w:szCs w:val="20"/>
              </w:rPr>
            </w:pPr>
            <w:r>
              <w:rPr>
                <w:sz w:val="20"/>
                <w:szCs w:val="20"/>
              </w:rPr>
              <w:t>- Emission factors</w:t>
            </w:r>
          </w:p>
          <w:p w14:paraId="0D336597" w14:textId="2CCA5C16" w:rsidR="005B630F" w:rsidRDefault="005B630F" w:rsidP="00F3017B">
            <w:pPr>
              <w:spacing w:before="20" w:after="20"/>
              <w:rPr>
                <w:sz w:val="20"/>
                <w:szCs w:val="20"/>
              </w:rPr>
            </w:pPr>
            <w:r>
              <w:rPr>
                <w:sz w:val="20"/>
                <w:szCs w:val="20"/>
              </w:rPr>
              <w:t xml:space="preserve">- </w:t>
            </w:r>
            <w:proofErr w:type="spellStart"/>
            <w:r>
              <w:rPr>
                <w:sz w:val="20"/>
                <w:szCs w:val="20"/>
              </w:rPr>
              <w:t>fNRB</w:t>
            </w:r>
            <w:proofErr w:type="spellEnd"/>
          </w:p>
        </w:tc>
      </w:tr>
    </w:tbl>
    <w:p w14:paraId="21A5C569" w14:textId="77777777" w:rsidR="00AA59AF" w:rsidRDefault="00AA59AF" w:rsidP="00F3017B"/>
    <w:bookmarkEnd w:id="1"/>
    <w:p w14:paraId="214F8C47" w14:textId="77777777" w:rsidR="005F1ACA" w:rsidRPr="006700EF" w:rsidRDefault="005F1ACA" w:rsidP="00CD0BB2"/>
    <w:sectPr w:rsidR="005F1ACA" w:rsidRPr="006700EF" w:rsidSect="00CD0BB2">
      <w:pgSz w:w="16838" w:h="11906" w:orient="landscape" w:code="9"/>
      <w:pgMar w:top="1446" w:right="1041" w:bottom="1361"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334780" w14:textId="77777777" w:rsidR="005C31ED" w:rsidRDefault="005C31ED" w:rsidP="00612A3A">
      <w:pPr>
        <w:spacing w:line="240" w:lineRule="auto"/>
      </w:pPr>
      <w:r>
        <w:separator/>
      </w:r>
    </w:p>
  </w:endnote>
  <w:endnote w:type="continuationSeparator" w:id="0">
    <w:p w14:paraId="4B7A8CAE" w14:textId="77777777" w:rsidR="005C31ED" w:rsidRDefault="005C31ED" w:rsidP="00612A3A">
      <w:pPr>
        <w:spacing w:line="240" w:lineRule="auto"/>
      </w:pPr>
      <w:r>
        <w:continuationSeparator/>
      </w:r>
    </w:p>
  </w:endnote>
  <w:endnote w:type="continuationNotice" w:id="1">
    <w:p w14:paraId="703CA629" w14:textId="77777777" w:rsidR="005C31ED" w:rsidRDefault="005C31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20B0604020202020204"/>
    <w:charset w:val="00"/>
    <w:family w:val="roman"/>
    <w:pitch w:val="default"/>
  </w:font>
  <w:font w:name="Cambria Math">
    <w:panose1 w:val="02040503050406030204"/>
    <w:charset w:val="00"/>
    <w:family w:val="roman"/>
    <w:pitch w:val="variable"/>
    <w:sig w:usb0="E00002FF" w:usb1="420024FF" w:usb2="00000000" w:usb3="00000000" w:csb0="0000019F" w:csb1="00000000"/>
  </w:font>
  <w:font w:name="CambriaMath">
    <w:altName w:val="Cambria"/>
    <w:panose1 w:val="020B0604020202020204"/>
    <w:charset w:val="00"/>
    <w:family w:val="roman"/>
    <w:notTrueType/>
    <w:pitch w:val="default"/>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54BAF" w14:textId="77777777" w:rsidR="00572458" w:rsidRPr="00A04EC6" w:rsidRDefault="00572458" w:rsidP="00304289">
    <w:pPr>
      <w:pStyle w:val="Footer"/>
    </w:pPr>
    <w:r>
      <w:rPr>
        <w:noProof/>
        <w:lang w:eastAsia="en-GB"/>
      </w:rPr>
      <mc:AlternateContent>
        <mc:Choice Requires="wps">
          <w:drawing>
            <wp:anchor distT="0" distB="0" distL="114300" distR="114300" simplePos="0" relativeHeight="251658240" behindDoc="0" locked="0" layoutInCell="1" allowOverlap="1" wp14:anchorId="2633145F" wp14:editId="10A14AEB">
              <wp:simplePos x="0" y="0"/>
              <wp:positionH relativeFrom="page">
                <wp:posOffset>0</wp:posOffset>
              </wp:positionH>
              <wp:positionV relativeFrom="page">
                <wp:posOffset>10228580</wp:posOffset>
              </wp:positionV>
              <wp:extent cx="7560000" cy="0"/>
              <wp:effectExtent l="0" t="0" r="22225" b="19050"/>
              <wp:wrapNone/>
              <wp:docPr id="3" name="Straight Connector 3"/>
              <wp:cNvGraphicFramePr/>
              <a:graphic xmlns:a="http://schemas.openxmlformats.org/drawingml/2006/main">
                <a:graphicData uri="http://schemas.microsoft.com/office/word/2010/wordprocessingShape">
                  <wps:wsp>
                    <wps:cNvCnPr/>
                    <wps:spPr>
                      <a:xfrm>
                        <a:off x="0" y="0"/>
                        <a:ext cx="7560000" cy="0"/>
                      </a:xfrm>
                      <a:prstGeom prst="line">
                        <a:avLst/>
                      </a:prstGeom>
                      <a:ln w="12700">
                        <a:solidFill>
                          <a:srgbClr val="2BB67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xmlns:w16sdtfl="http://schemas.microsoft.com/office/word/2024/wordml/sdtformatlock">
          <w:pict w14:anchorId="522A7C90">
            <v:line id="Straight Connector 3"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2bb673" strokeweight="1pt" from="0,805.4pt" to="595.3pt,805.4pt" w14:anchorId="3115DF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">
              <w10:wrap anchorx="page" anchory="page"/>
            </v:line>
          </w:pict>
        </mc:Fallback>
      </mc:AlternateContent>
    </w:r>
    <w:r>
      <w:tab/>
    </w:r>
    <w:r w:rsidRPr="00631568">
      <w:rPr>
        <w:bCs/>
        <w:color w:val="000000" w:themeColor="text1"/>
        <w:sz w:val="18"/>
        <w:szCs w:val="18"/>
      </w:rPr>
      <w:fldChar w:fldCharType="begin"/>
    </w:r>
    <w:r w:rsidRPr="00631568">
      <w:rPr>
        <w:bCs/>
        <w:color w:val="000000" w:themeColor="text1"/>
        <w:sz w:val="18"/>
        <w:szCs w:val="18"/>
      </w:rPr>
      <w:instrText xml:space="preserve"> PAGE   \* MERGEFORMAT </w:instrText>
    </w:r>
    <w:r w:rsidRPr="00631568">
      <w:rPr>
        <w:bCs/>
        <w:color w:val="000000" w:themeColor="text1"/>
        <w:sz w:val="18"/>
        <w:szCs w:val="18"/>
      </w:rPr>
      <w:fldChar w:fldCharType="separate"/>
    </w:r>
    <w:r>
      <w:rPr>
        <w:bCs/>
        <w:noProof/>
        <w:color w:val="000000" w:themeColor="text1"/>
        <w:sz w:val="18"/>
        <w:szCs w:val="18"/>
      </w:rPr>
      <w:t>51</w:t>
    </w:r>
    <w:r w:rsidRPr="00631568">
      <w:rPr>
        <w:bCs/>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D6A8F" w14:textId="77777777" w:rsidR="005C31ED" w:rsidRDefault="005C31ED" w:rsidP="00612A3A">
      <w:pPr>
        <w:spacing w:line="240" w:lineRule="auto"/>
      </w:pPr>
      <w:r>
        <w:separator/>
      </w:r>
    </w:p>
  </w:footnote>
  <w:footnote w:type="continuationSeparator" w:id="0">
    <w:p w14:paraId="547FC40E" w14:textId="77777777" w:rsidR="005C31ED" w:rsidRDefault="005C31ED" w:rsidP="00612A3A">
      <w:pPr>
        <w:spacing w:line="240" w:lineRule="auto"/>
      </w:pPr>
      <w:r>
        <w:continuationSeparator/>
      </w:r>
    </w:p>
  </w:footnote>
  <w:footnote w:type="continuationNotice" w:id="1">
    <w:p w14:paraId="1249A459" w14:textId="77777777" w:rsidR="005C31ED" w:rsidRDefault="005C31ED">
      <w:pPr>
        <w:spacing w:after="0" w:line="240" w:lineRule="auto"/>
      </w:pPr>
    </w:p>
  </w:footnote>
  <w:footnote w:id="2">
    <w:p w14:paraId="03B450ED" w14:textId="68A89A96" w:rsidR="00F94263" w:rsidRPr="00942706" w:rsidDel="001E584C" w:rsidRDefault="00F94263" w:rsidP="00F94263">
      <w:pPr>
        <w:pStyle w:val="FootnoteText"/>
        <w:rPr>
          <w:del w:id="3" w:author="Malachy Tierney" w:date="2025-02-24T17:13:00Z" w16du:dateUtc="2025-02-24T16:13:00Z"/>
        </w:rPr>
      </w:pPr>
    </w:p>
  </w:footnote>
  <w:footnote w:id="3">
    <w:p w14:paraId="192AEBED" w14:textId="6FE50F75" w:rsidR="00CA23F7" w:rsidRPr="00CA23F7" w:rsidRDefault="00CA23F7">
      <w:pPr>
        <w:pStyle w:val="FootnoteText"/>
      </w:pPr>
      <w:r>
        <w:rPr>
          <w:rStyle w:val="FootnoteReference"/>
        </w:rPr>
        <w:footnoteRef/>
      </w:r>
      <w:r>
        <w:t xml:space="preserve"> </w:t>
      </w:r>
      <w:r w:rsidR="008C32B9">
        <w:t>Activities</w:t>
      </w:r>
      <w:r>
        <w:t xml:space="preserve"> registered </w:t>
      </w:r>
      <w:r w:rsidR="003F3D44">
        <w:t xml:space="preserve">under </w:t>
      </w:r>
      <w:r>
        <w:t xml:space="preserve">the CDM </w:t>
      </w:r>
      <w:r w:rsidR="00A21EAD">
        <w:t xml:space="preserve">using </w:t>
      </w:r>
      <w:r w:rsidR="00035A9F">
        <w:t>previous versions o</w:t>
      </w:r>
      <w:r w:rsidR="002C3C17">
        <w:t xml:space="preserve">f the </w:t>
      </w:r>
      <w:r w:rsidR="008E6624">
        <w:t xml:space="preserve">methodology </w:t>
      </w:r>
      <w:r w:rsidR="002C3C17">
        <w:t>AMS-</w:t>
      </w:r>
      <w:r w:rsidR="008E0665">
        <w:t>I.E.,</w:t>
      </w:r>
      <w:r w:rsidR="002C3C17">
        <w:t xml:space="preserve"> </w:t>
      </w:r>
      <w:r w:rsidR="008E6624">
        <w:t xml:space="preserve">that </w:t>
      </w:r>
      <w:r w:rsidR="00A21EAD">
        <w:t xml:space="preserve">did not include these eligibility criteria </w:t>
      </w:r>
      <w:r w:rsidR="003F3D44">
        <w:t xml:space="preserve">can transition to the SCF using the same eligibility criteria </w:t>
      </w:r>
      <w:r w:rsidR="00F51A50">
        <w:t>in the methodology</w:t>
      </w:r>
      <w:r w:rsidR="00316594">
        <w:t xml:space="preserve"> with which</w:t>
      </w:r>
      <w:r w:rsidR="00CD146E">
        <w:t xml:space="preserve"> the</w:t>
      </w:r>
      <w:r w:rsidR="002E52C8">
        <w:t>y</w:t>
      </w:r>
      <w:r w:rsidR="00CD146E">
        <w:t xml:space="preserve"> </w:t>
      </w:r>
      <w:r w:rsidR="00E93C76">
        <w:t>were originally</w:t>
      </w:r>
      <w:r w:rsidR="00CD146E">
        <w:t xml:space="preserve"> registered under the CDM.</w:t>
      </w:r>
      <w:r w:rsidR="00B8696F">
        <w:t xml:space="preserve"> </w:t>
      </w:r>
      <w:r w:rsidR="00F2444D">
        <w:t>New a</w:t>
      </w:r>
      <w:r w:rsidR="00B8696F">
        <w:t xml:space="preserve">ctivities seeking registration </w:t>
      </w:r>
      <w:r w:rsidR="00F2444D">
        <w:t>under the SCF (i.e., that were not previously registered under the CDM or other standards, or whose crediting period under other standards have ended) shall comply with the eligibility criteria of this methodology.</w:t>
      </w:r>
    </w:p>
  </w:footnote>
  <w:footnote w:id="4">
    <w:p w14:paraId="1211A51B" w14:textId="77777777" w:rsidR="00A426CA" w:rsidRPr="009E0CA0" w:rsidRDefault="00A426CA" w:rsidP="00A426CA">
      <w:pPr>
        <w:pStyle w:val="FootnoteText"/>
        <w:rPr>
          <w:lang w:val="en-US"/>
        </w:rPr>
      </w:pPr>
      <w:r>
        <w:rPr>
          <w:rStyle w:val="FootnoteReference"/>
        </w:rPr>
        <w:footnoteRef/>
      </w:r>
      <w:r>
        <w:t xml:space="preserve"> </w:t>
      </w:r>
      <w:r>
        <w:rPr>
          <w:lang w:val="en-US"/>
        </w:rPr>
        <w:t xml:space="preserve">CCA Cookstove Catalogue is available here: </w:t>
      </w:r>
      <w:r w:rsidRPr="00FC6C99">
        <w:rPr>
          <w:lang w:val="en-US"/>
        </w:rPr>
        <w:t>http://catalog.cleancookstoves.org/</w:t>
      </w:r>
    </w:p>
  </w:footnote>
  <w:footnote w:id="5">
    <w:p w14:paraId="22A2A6FF" w14:textId="5CF7A0BD" w:rsidR="00A450E7" w:rsidRPr="008724E3" w:rsidRDefault="00A450E7">
      <w:pPr>
        <w:pStyle w:val="FootnoteText"/>
        <w:rPr>
          <w:lang w:val="en-US"/>
          <w:rPrChange w:id="22" w:author="Mauriz Schuck" w:date="2025-04-28T09:05:00Z" w16du:dateUtc="2025-04-28T07:05:00Z">
            <w:rPr>
              <w:lang w:val="fr-FR"/>
            </w:rPr>
          </w:rPrChange>
        </w:rPr>
      </w:pPr>
      <w:r>
        <w:rPr>
          <w:rStyle w:val="FootnoteReference"/>
        </w:rPr>
        <w:footnoteRef/>
      </w:r>
      <w:r w:rsidRPr="00ED3F5E">
        <w:rPr>
          <w:lang w:val="fr-FR"/>
        </w:rPr>
        <w:t xml:space="preserve"> </w:t>
      </w:r>
      <w:r w:rsidRPr="00FE54DE">
        <w:rPr>
          <w:lang w:val="fr-FR"/>
        </w:rPr>
        <w:t xml:space="preserve">Values </w:t>
      </w:r>
      <w:proofErr w:type="spellStart"/>
      <w:r w:rsidRPr="00FE54DE">
        <w:rPr>
          <w:lang w:val="fr-FR"/>
        </w:rPr>
        <w:t>sourced</w:t>
      </w:r>
      <w:proofErr w:type="spellEnd"/>
      <w:r w:rsidRPr="00FE54DE">
        <w:rPr>
          <w:lang w:val="fr-FR"/>
        </w:rPr>
        <w:t xml:space="preserve"> </w:t>
      </w:r>
      <w:proofErr w:type="spellStart"/>
      <w:r w:rsidRPr="00FE54DE">
        <w:rPr>
          <w:lang w:val="fr-FR"/>
        </w:rPr>
        <w:t>from</w:t>
      </w:r>
      <w:proofErr w:type="spellEnd"/>
      <w:r w:rsidRPr="00FE54DE">
        <w:rPr>
          <w:lang w:val="fr-FR"/>
        </w:rPr>
        <w:t xml:space="preserve"> the Enquête Démographique et de Santé (EDSMD-V). 2021. Institut National de la Statistique (INSTAT). </w:t>
      </w:r>
      <w:r w:rsidRPr="008724E3">
        <w:rPr>
          <w:lang w:val="en-US"/>
          <w:rPrChange w:id="23" w:author="Mauriz Schuck" w:date="2025-04-28T09:05:00Z" w16du:dateUtc="2025-04-28T07:05:00Z">
            <w:rPr>
              <w:lang w:val="fr-FR"/>
            </w:rPr>
          </w:rPrChange>
        </w:rPr>
        <w:t>Antananarivo, Madagascar. Available at: https://dhsprogram.com/pubs/pdf/FR376/FR376.pdf</w:t>
      </w:r>
    </w:p>
  </w:footnote>
  <w:footnote w:id="6">
    <w:p w14:paraId="71C564D8" w14:textId="457A0F92" w:rsidR="00802DDF" w:rsidRPr="00802DDF" w:rsidRDefault="00802DDF">
      <w:pPr>
        <w:pStyle w:val="FootnoteText"/>
      </w:pPr>
      <w:r>
        <w:rPr>
          <w:rStyle w:val="FootnoteReference"/>
        </w:rPr>
        <w:footnoteRef/>
      </w:r>
      <w:r w:rsidRPr="00ED3F5E">
        <w:rPr>
          <w:lang w:val="en-US"/>
        </w:rPr>
        <w:t xml:space="preserve"> </w:t>
      </w:r>
      <w:r w:rsidRPr="00967F55">
        <w:rPr>
          <w:rFonts w:cstheme="minorHAnsi"/>
          <w:szCs w:val="18"/>
        </w:rPr>
        <w:t xml:space="preserve">IPCC default for </w:t>
      </w:r>
      <w:r w:rsidR="00F43531">
        <w:rPr>
          <w:rFonts w:cstheme="minorHAnsi"/>
          <w:szCs w:val="18"/>
        </w:rPr>
        <w:t>firewood</w:t>
      </w:r>
      <w:r>
        <w:rPr>
          <w:rFonts w:cstheme="minorHAnsi"/>
          <w:szCs w:val="18"/>
        </w:rPr>
        <w:t xml:space="preserve">. </w:t>
      </w:r>
      <w:r>
        <w:rPr>
          <w:rFonts w:ascii="Arial" w:hAnsi="Arial" w:cs="Arial"/>
          <w:szCs w:val="18"/>
        </w:rPr>
        <w:t>2</w:t>
      </w:r>
      <w:r w:rsidRPr="00AD4272">
        <w:rPr>
          <w:rFonts w:ascii="Arial" w:hAnsi="Arial" w:cs="Arial"/>
          <w:szCs w:val="18"/>
        </w:rPr>
        <w:t>006 IPCC Guidelines for National Greenhouse Gas Inventories, Volume 2: Energy</w:t>
      </w:r>
      <w:r>
        <w:t xml:space="preserve">. </w:t>
      </w:r>
      <w:r>
        <w:rPr>
          <w:lang w:val="en-US"/>
        </w:rPr>
        <w:t xml:space="preserve">Available </w:t>
      </w:r>
      <w:hyperlink r:id="rId1" w:history="1">
        <w:r w:rsidRPr="00F97E07">
          <w:rPr>
            <w:rStyle w:val="Hyperlink"/>
            <w:lang w:val="en-US"/>
          </w:rPr>
          <w:t>here</w:t>
        </w:r>
      </w:hyperlink>
    </w:p>
  </w:footnote>
  <w:footnote w:id="7">
    <w:p w14:paraId="249AF528" w14:textId="389BC91F" w:rsidR="004C21C9" w:rsidRPr="002B6840" w:rsidRDefault="004C21C9" w:rsidP="004C21C9">
      <w:pPr>
        <w:pStyle w:val="FootnoteText"/>
      </w:pPr>
      <w:r>
        <w:rPr>
          <w:rStyle w:val="FootnoteReference"/>
        </w:rPr>
        <w:footnoteRef/>
      </w:r>
      <w:r>
        <w:t xml:space="preserve"> </w:t>
      </w:r>
      <w:r w:rsidR="00396AFD">
        <w:t xml:space="preserve">CDM Tool 33 default value. </w:t>
      </w:r>
    </w:p>
  </w:footnote>
  <w:footnote w:id="8">
    <w:p w14:paraId="60D36F46" w14:textId="4B7F69E0" w:rsidR="00F97E07" w:rsidRPr="00F97E07" w:rsidRDefault="00F97E07">
      <w:pPr>
        <w:pStyle w:val="FootnoteText"/>
      </w:pPr>
      <w:r>
        <w:rPr>
          <w:rStyle w:val="FootnoteReference"/>
        </w:rPr>
        <w:footnoteRef/>
      </w:r>
      <w:r>
        <w:t xml:space="preserve"> </w:t>
      </w:r>
      <w:r w:rsidRPr="00967F55">
        <w:rPr>
          <w:rFonts w:cstheme="minorHAnsi"/>
          <w:szCs w:val="18"/>
        </w:rPr>
        <w:t xml:space="preserve">IPCC default for </w:t>
      </w:r>
      <w:r w:rsidR="00F43531">
        <w:rPr>
          <w:rFonts w:cstheme="minorHAnsi"/>
          <w:szCs w:val="18"/>
        </w:rPr>
        <w:t>firewood</w:t>
      </w:r>
      <w:r>
        <w:rPr>
          <w:rFonts w:cstheme="minorHAnsi"/>
          <w:szCs w:val="18"/>
        </w:rPr>
        <w:t xml:space="preserve">. </w:t>
      </w:r>
      <w:r>
        <w:rPr>
          <w:rFonts w:ascii="Arial" w:hAnsi="Arial" w:cs="Arial"/>
          <w:szCs w:val="18"/>
        </w:rPr>
        <w:t>2</w:t>
      </w:r>
      <w:r w:rsidRPr="00AD4272">
        <w:rPr>
          <w:rFonts w:ascii="Arial" w:hAnsi="Arial" w:cs="Arial"/>
          <w:szCs w:val="18"/>
        </w:rPr>
        <w:t>006 IPCC Guidelines for National Greenhouse Gas Inventories, Volume 2: Energy</w:t>
      </w:r>
      <w:r>
        <w:t xml:space="preserve">. </w:t>
      </w:r>
      <w:r>
        <w:rPr>
          <w:lang w:val="en-US"/>
        </w:rPr>
        <w:t xml:space="preserve">Available </w:t>
      </w:r>
      <w:hyperlink r:id="rId2" w:history="1">
        <w:r w:rsidRPr="00F97E07">
          <w:rPr>
            <w:rStyle w:val="Hyperlink"/>
            <w:lang w:val="en-US"/>
          </w:rPr>
          <w:t>here</w:t>
        </w:r>
      </w:hyperlink>
    </w:p>
  </w:footnote>
  <w:footnote w:id="9">
    <w:p w14:paraId="643776DC" w14:textId="56A8FB46" w:rsidR="00F43531" w:rsidRPr="00DD0A63" w:rsidRDefault="00F43531" w:rsidP="00F43531">
      <w:pPr>
        <w:pStyle w:val="FootnoteText"/>
      </w:pPr>
      <w:r>
        <w:rPr>
          <w:rStyle w:val="FootnoteReference"/>
        </w:rPr>
        <w:footnoteRef/>
      </w:r>
      <w:r>
        <w:t xml:space="preserve"> </w:t>
      </w:r>
      <w:r w:rsidRPr="00967F55">
        <w:rPr>
          <w:rFonts w:cstheme="minorHAnsi"/>
          <w:szCs w:val="18"/>
        </w:rPr>
        <w:t xml:space="preserve">IPCC default for </w:t>
      </w:r>
      <w:r>
        <w:rPr>
          <w:rFonts w:cstheme="minorHAnsi"/>
          <w:szCs w:val="18"/>
        </w:rPr>
        <w:t xml:space="preserve">firewood / charcoal. </w:t>
      </w:r>
      <w:r>
        <w:rPr>
          <w:rFonts w:ascii="Arial" w:hAnsi="Arial" w:cs="Arial"/>
          <w:szCs w:val="18"/>
        </w:rPr>
        <w:t>2</w:t>
      </w:r>
      <w:r w:rsidRPr="00AD4272">
        <w:rPr>
          <w:rFonts w:ascii="Arial" w:hAnsi="Arial" w:cs="Arial"/>
          <w:szCs w:val="18"/>
        </w:rPr>
        <w:t>006 IPCC Guidelines for National Greenhouse Gas Inventories, Volume 2: Energy, Tables 1.4 and 2.2</w:t>
      </w:r>
      <w:r>
        <w:rPr>
          <w:rFonts w:ascii="Arial" w:hAnsi="Arial" w:cs="Arial"/>
          <w:szCs w:val="18"/>
        </w:rPr>
        <w:t xml:space="preserve">. </w:t>
      </w:r>
      <w:r>
        <w:rPr>
          <w:lang w:val="en-US"/>
        </w:rPr>
        <w:t xml:space="preserve">Available </w:t>
      </w:r>
      <w:hyperlink r:id="rId3" w:history="1">
        <w:r w:rsidRPr="00F97E07">
          <w:rPr>
            <w:rStyle w:val="Hyperlink"/>
            <w:lang w:val="en-US"/>
          </w:rPr>
          <w:t>here</w:t>
        </w:r>
      </w:hyperlink>
    </w:p>
  </w:footnote>
  <w:footnote w:id="10">
    <w:p w14:paraId="242B1F4F" w14:textId="7E436B06" w:rsidR="00F43531" w:rsidRPr="00DD0A63" w:rsidRDefault="00F43531" w:rsidP="00F43531">
      <w:pPr>
        <w:pStyle w:val="FootnoteText"/>
      </w:pPr>
      <w:r>
        <w:rPr>
          <w:rStyle w:val="FootnoteReference"/>
        </w:rPr>
        <w:footnoteRef/>
      </w:r>
      <w:r>
        <w:t xml:space="preserve"> </w:t>
      </w:r>
      <w:r w:rsidRPr="00967F55">
        <w:rPr>
          <w:rFonts w:cstheme="minorHAnsi"/>
          <w:szCs w:val="18"/>
        </w:rPr>
        <w:t xml:space="preserve">IPCC default for </w:t>
      </w:r>
      <w:r>
        <w:rPr>
          <w:rFonts w:cstheme="minorHAnsi"/>
          <w:szCs w:val="18"/>
        </w:rPr>
        <w:t xml:space="preserve">firewood / charcoal. </w:t>
      </w:r>
      <w:r>
        <w:rPr>
          <w:rFonts w:ascii="Arial" w:hAnsi="Arial" w:cs="Arial"/>
          <w:szCs w:val="18"/>
        </w:rPr>
        <w:t>2</w:t>
      </w:r>
      <w:r w:rsidRPr="00AD4272">
        <w:rPr>
          <w:rFonts w:ascii="Arial" w:hAnsi="Arial" w:cs="Arial"/>
          <w:szCs w:val="18"/>
        </w:rPr>
        <w:t>006 IPCC Guidelines for National Greenhouse Gas Inventories, Volume 2: Energy, Tables 1.4 and 2.2</w:t>
      </w:r>
      <w:r>
        <w:rPr>
          <w:rFonts w:ascii="Arial" w:hAnsi="Arial" w:cs="Arial"/>
          <w:szCs w:val="18"/>
        </w:rPr>
        <w:t xml:space="preserve">. </w:t>
      </w:r>
      <w:r>
        <w:rPr>
          <w:lang w:val="en-US"/>
        </w:rPr>
        <w:t xml:space="preserve">Available </w:t>
      </w:r>
      <w:hyperlink r:id="rId4" w:history="1">
        <w:r w:rsidRPr="00F97E07">
          <w:rPr>
            <w:rStyle w:val="Hyperlink"/>
            <w:lang w:val="en-US"/>
          </w:rPr>
          <w:t>here</w:t>
        </w:r>
      </w:hyperlink>
    </w:p>
  </w:footnote>
  <w:footnote w:id="11">
    <w:p w14:paraId="2B6B1F34" w14:textId="573C65B2" w:rsidR="00EC7653" w:rsidRPr="009172A0" w:rsidRDefault="00EC7653" w:rsidP="009172A0">
      <w:pPr>
        <w:pStyle w:val="FootnoteText"/>
      </w:pPr>
      <w:r w:rsidRPr="006C14C0">
        <w:rPr>
          <w:rStyle w:val="FootnoteReference"/>
        </w:rPr>
        <w:footnoteRef/>
      </w:r>
      <w:r w:rsidRPr="009B4ECC">
        <w:rPr>
          <w:vertAlign w:val="superscript"/>
        </w:rPr>
        <w:t xml:space="preserve"> </w:t>
      </w:r>
      <w:r w:rsidRPr="009B4ECC">
        <w:t>Dasgupta, S.; Martin, P.; Samad, H. A. (2015). Lessons From Rural Madagascar on Improving Air Quality in the Kitchen. States average wood consumption among wood burning households as 75.8kg per week. That gives an equivalent 3.865</w:t>
      </w:r>
      <w:r>
        <w:t xml:space="preserve"> tonnes per year</w:t>
      </w:r>
      <w:r w:rsidRPr="009B4ECC">
        <w:t>. This equates to 0.93847 Tonnes/</w:t>
      </w:r>
      <w:r>
        <w:t>person</w:t>
      </w:r>
      <w:r w:rsidRPr="007732D1">
        <w:t>/yea</w:t>
      </w:r>
      <w:r>
        <w:t xml:space="preserve">r (with 4.2 persons per household). </w:t>
      </w:r>
      <w:r w:rsidR="004705C6">
        <w:t xml:space="preserve">The same paper cites charcoal consumption among charcoal use households as 21.7kg per week. This equates to 1.1264 tonnes per year. </w:t>
      </w:r>
    </w:p>
  </w:footnote>
  <w:footnote w:id="12">
    <w:p w14:paraId="51D9FF63" w14:textId="4A336CE8" w:rsidR="00EC7653" w:rsidRPr="00967F55" w:rsidRDefault="00EC7653" w:rsidP="00593C5A">
      <w:pPr>
        <w:pStyle w:val="FootnoteText"/>
        <w:rPr>
          <w:lang w:val="en-US"/>
        </w:rPr>
      </w:pPr>
      <w:r>
        <w:rPr>
          <w:rStyle w:val="FootnoteReference"/>
        </w:rPr>
        <w:footnoteRef/>
      </w:r>
      <w:r>
        <w:t xml:space="preserve"> </w:t>
      </w:r>
      <w:ins w:id="80" w:author="Loic Braune" w:date="2025-04-19T01:56:00Z" w16du:dateUtc="2025-04-18T23:56:00Z">
        <w:r w:rsidR="00C64C37" w:rsidRPr="00C64C37">
          <w:t xml:space="preserve">Values based on the CDM Tool 33 system as used by the AMS-I.E. v.13 methodology. Alternatively, the parameter can be established based on a representative sample survey of pre-project devices and set ex ante (i.e., it is not necessary to determine the baseline efficiency for each household when including it in the project activity database). The survey should be conducted in the relevant geographical area, in accordance with the “Sampling and Survey Standard for CDM Project Activities and Programs of Activities”. The representative sample survey may ask whether the pre-project device is a traditional three-stone stove or another conventional device without improved combustion air supply or flue </w:t>
        </w:r>
        <w:proofErr w:type="gramStart"/>
        <w:r w:rsidR="00C64C37" w:rsidRPr="00C64C37">
          <w:t>ventilation.</w:t>
        </w:r>
      </w:ins>
      <w:r>
        <w:rPr>
          <w:lang w:val="en-US"/>
        </w:rPr>
        <w:t>.</w:t>
      </w:r>
      <w:proofErr w:type="gramEnd"/>
    </w:p>
  </w:footnote>
  <w:footnote w:id="13">
    <w:p w14:paraId="01DF04BA" w14:textId="77777777" w:rsidR="00EC7653" w:rsidRPr="003E26A8" w:rsidRDefault="00EC7653" w:rsidP="003B5339">
      <w:pPr>
        <w:pStyle w:val="FootnoteText"/>
      </w:pPr>
      <w:r>
        <w:rPr>
          <w:rStyle w:val="FootnoteReference"/>
        </w:rPr>
        <w:footnoteRef/>
      </w:r>
      <w:r>
        <w:t xml:space="preserve"> Net calorific value of ethanol is 27.0 TJ/Gg according to 2006 IPCC Guidelines for National Greenhouse Gas inventories. Volume 2 – Energy, Chapter 1 – Introduction, Table 1.2 “Default Net Calorific Values (NCVs)”. Density of ethanol is 0.789 g/cm3. NCV for ethanol is hence calculated as (27.0 * 0.789 / 1000) = 0.0213 TJ/m3</w:t>
      </w:r>
    </w:p>
  </w:footnote>
  <w:footnote w:id="14">
    <w:p w14:paraId="0C920969" w14:textId="6F0E5138" w:rsidR="00EC7653" w:rsidRPr="009B4ECC" w:rsidRDefault="00EC7653">
      <w:pPr>
        <w:pStyle w:val="FootnoteText"/>
        <w:rPr>
          <w:lang w:val="en-US"/>
        </w:rPr>
      </w:pPr>
      <w:r>
        <w:rPr>
          <w:rStyle w:val="FootnoteReference"/>
        </w:rPr>
        <w:footnoteRef/>
      </w:r>
      <w:r>
        <w:t xml:space="preserve"> </w:t>
      </w:r>
      <w:r>
        <w:rPr>
          <w:lang w:val="en-US"/>
        </w:rPr>
        <w:t>“</w:t>
      </w:r>
      <w:r>
        <w:t>By comparing total GHG emissions from 1000 L bioethanol to gasoline, the net-avoided GHG emissions came out at 503.17 kg CO2 eq.” [0.00050317 tCO2e/L]. (</w:t>
      </w:r>
      <w:r w:rsidRPr="00316C7A">
        <w:t xml:space="preserve">Farahani, S. S., &amp; </w:t>
      </w:r>
      <w:proofErr w:type="spellStart"/>
      <w:r w:rsidRPr="00316C7A">
        <w:t>Asoodar</w:t>
      </w:r>
      <w:proofErr w:type="spellEnd"/>
      <w:r w:rsidRPr="00316C7A">
        <w:t>, M. A. (2017). Life cycle environmental impacts of bioethanol production from sugarcane molasses in Iran. </w:t>
      </w:r>
      <w:r w:rsidRPr="00316C7A">
        <w:rPr>
          <w:i/>
          <w:iCs/>
        </w:rPr>
        <w:t>Environmental Science and Pollution Research</w:t>
      </w:r>
      <w:r w:rsidRPr="00316C7A">
        <w:t>, </w:t>
      </w:r>
      <w:r w:rsidRPr="00316C7A">
        <w:rPr>
          <w:i/>
          <w:iCs/>
        </w:rPr>
        <w:t>24</w:t>
      </w:r>
      <w:r w:rsidRPr="00316C7A">
        <w:t>(28), 22547-22556.</w:t>
      </w:r>
      <w:r>
        <w:t>)</w:t>
      </w:r>
    </w:p>
  </w:footnote>
  <w:footnote w:id="15">
    <w:p w14:paraId="361D1627" w14:textId="6AA6FE55" w:rsidR="00272B13" w:rsidRPr="00C27A89" w:rsidRDefault="00272B13" w:rsidP="00272B13">
      <w:pPr>
        <w:pStyle w:val="FootnoteText"/>
      </w:pPr>
      <w:r>
        <w:rPr>
          <w:rStyle w:val="FootnoteReference"/>
        </w:rPr>
        <w:footnoteRef/>
      </w:r>
      <w:r>
        <w:t xml:space="preserve"> Emission factor based on combined emissions of sea and land transit from assumed production site Eswatini to Madagascar, 500km road transport, 2,250km sea transport generating</w:t>
      </w:r>
      <w:r w:rsidRPr="00EE2A14">
        <w:rPr>
          <w:rFonts w:ascii="Arial" w:hAnsi="Arial" w:cs="Arial"/>
          <w:color w:val="000000"/>
          <w:sz w:val="20"/>
        </w:rPr>
        <w:t xml:space="preserve"> </w:t>
      </w:r>
      <w:r w:rsidRPr="00C27A89">
        <w:t>0.</w:t>
      </w:r>
      <w:r w:rsidRPr="00EE2A14">
        <w:t>000142</w:t>
      </w:r>
      <w:r>
        <w:t xml:space="preserve"> tCO2e/L and </w:t>
      </w:r>
      <w:r w:rsidRPr="00B9590D">
        <w:t>0.000036</w:t>
      </w:r>
      <w:r>
        <w:t xml:space="preserve"> </w:t>
      </w:r>
      <w:r w:rsidRPr="00B9590D">
        <w:t>tCO2e/L</w:t>
      </w:r>
      <w:r>
        <w:t xml:space="preserve"> emissions respectively. Road transport emission factor taken from CDM Tool12 light vehicle transport emission factor 245gCO2e/t</w:t>
      </w:r>
      <w:r w:rsidR="005B7FDA">
        <w:t>onne-</w:t>
      </w:r>
      <w:r>
        <w:t>km (</w:t>
      </w:r>
      <w:r w:rsidRPr="00732D74">
        <w:t>245</w:t>
      </w:r>
      <w:r>
        <w:t xml:space="preserve"> x </w:t>
      </w:r>
      <w:r w:rsidRPr="00732D74">
        <w:t>0.783</w:t>
      </w:r>
      <w:r>
        <w:t xml:space="preserve"> x </w:t>
      </w:r>
      <w:r w:rsidRPr="00732D74">
        <w:t>500</w:t>
      </w:r>
      <w:r>
        <w:t xml:space="preserve"> x </w:t>
      </w:r>
      <w:r w:rsidRPr="00732D74">
        <w:t>2</w:t>
      </w:r>
      <w:r>
        <w:t xml:space="preserve"> </w:t>
      </w:r>
      <w:r w:rsidRPr="00732D74">
        <w:t>/</w:t>
      </w:r>
      <w:r>
        <w:t xml:space="preserve"> </w:t>
      </w:r>
      <w:r w:rsidRPr="00732D74">
        <w:t>1000000000</w:t>
      </w:r>
      <w:r>
        <w:t xml:space="preserve"> = 0.000191 tCO2e/L)</w:t>
      </w:r>
      <w:r w:rsidR="008A6ACA">
        <w:t>. (</w:t>
      </w:r>
      <w:r w:rsidR="008D4D74">
        <w:t>TOOL1</w:t>
      </w:r>
      <w:r w:rsidR="001C663B">
        <w:t>2</w:t>
      </w:r>
      <w:r w:rsidR="008D4D74">
        <w:t xml:space="preserve"> </w:t>
      </w:r>
      <w:r w:rsidR="005A2B0C">
        <w:t>–</w:t>
      </w:r>
      <w:r w:rsidR="008D4D74">
        <w:t xml:space="preserve"> Methodological tool Project and leakage emissions from transportation of freight Version 01.1.0. Available here: </w:t>
      </w:r>
      <w:hyperlink r:id="rId5" w:history="1">
        <w:r w:rsidR="00DF4644" w:rsidRPr="00256510">
          <w:rPr>
            <w:rStyle w:val="Hyperlink"/>
          </w:rPr>
          <w:t>https://cdm.unfccc.int/methodologies/PAmethodologies/tools/am-tool-12-v1.1.0.pdf</w:t>
        </w:r>
      </w:hyperlink>
      <w:r w:rsidR="00DF4644">
        <w:t xml:space="preserve">) </w:t>
      </w:r>
      <w:r w:rsidR="0049735B">
        <w:t xml:space="preserve">Transport emissions from sea transport for </w:t>
      </w:r>
      <w:r w:rsidR="00B977E9">
        <w:t>import</w:t>
      </w:r>
      <w:r w:rsidR="005A2B0C">
        <w:t>e</w:t>
      </w:r>
      <w:r w:rsidR="00B977E9">
        <w:t xml:space="preserve">d ethanol are taken as </w:t>
      </w:r>
      <w:r w:rsidR="0070698A">
        <w:t>0.0000</w:t>
      </w:r>
      <w:r w:rsidR="00625991">
        <w:t>158</w:t>
      </w:r>
      <w:r w:rsidR="008D4D74">
        <w:t xml:space="preserve"> </w:t>
      </w:r>
      <w:r w:rsidR="00EA39A7">
        <w:t>tCO2e/L.</w:t>
      </w:r>
      <w:r w:rsidR="008D4D74">
        <w:t xml:space="preserve"> </w:t>
      </w:r>
      <w:r>
        <w:t>(</w:t>
      </w:r>
      <w:r w:rsidRPr="007E1442">
        <w:t>CO2emissiefactoren</w:t>
      </w:r>
      <w:r>
        <w:t xml:space="preserve"> (2023) </w:t>
      </w:r>
      <w:r w:rsidRPr="009B4ECC">
        <w:rPr>
          <w:i/>
        </w:rPr>
        <w:t xml:space="preserve">List of </w:t>
      </w:r>
      <w:r>
        <w:rPr>
          <w:i/>
          <w:iCs/>
        </w:rPr>
        <w:t>E</w:t>
      </w:r>
      <w:r w:rsidRPr="009B4ECC">
        <w:rPr>
          <w:i/>
          <w:iCs/>
        </w:rPr>
        <w:t xml:space="preserve">missions </w:t>
      </w:r>
      <w:r>
        <w:rPr>
          <w:i/>
          <w:iCs/>
        </w:rPr>
        <w:t>F</w:t>
      </w:r>
      <w:r w:rsidRPr="009B4ECC">
        <w:rPr>
          <w:i/>
          <w:iCs/>
        </w:rPr>
        <w:t>actors</w:t>
      </w:r>
      <w:r>
        <w:t>. Available here:</w:t>
      </w:r>
      <w:r w:rsidRPr="007E1442">
        <w:t xml:space="preserve"> https://www.co2emissiefactoren.nl/lijst-emissiefactoren/)</w:t>
      </w:r>
    </w:p>
  </w:footnote>
  <w:footnote w:id="16">
    <w:p w14:paraId="4B5B33FD" w14:textId="37162819" w:rsidR="00EC7653" w:rsidRPr="005F329F" w:rsidRDefault="00EC7653" w:rsidP="00CB0C7E">
      <w:pPr>
        <w:pStyle w:val="FootnoteText"/>
      </w:pPr>
      <w:r>
        <w:rPr>
          <w:rStyle w:val="FootnoteReference"/>
        </w:rPr>
        <w:footnoteRef/>
      </w:r>
      <w:r>
        <w:t xml:space="preserve"> </w:t>
      </w:r>
      <w:r>
        <w:rPr>
          <w:lang w:val="en-US"/>
        </w:rPr>
        <w:t xml:space="preserve">Emission factor is based on the assessment of emissions from ethanol production in Malawi of </w:t>
      </w:r>
      <w:r w:rsidRPr="00F47DCD">
        <w:rPr>
          <w:lang w:val="en-US"/>
        </w:rPr>
        <w:t xml:space="preserve">Dunkelberg, Finkbeiner, </w:t>
      </w:r>
      <w:r>
        <w:rPr>
          <w:lang w:val="en-US"/>
        </w:rPr>
        <w:t>and</w:t>
      </w:r>
      <w:r w:rsidRPr="00F47DCD">
        <w:rPr>
          <w:lang w:val="en-US"/>
        </w:rPr>
        <w:t xml:space="preserve"> Hirschl</w:t>
      </w:r>
      <w:r>
        <w:rPr>
          <w:lang w:val="en-US"/>
        </w:rPr>
        <w:t xml:space="preserve"> (2014). This study gives total emissions as </w:t>
      </w:r>
      <w:r>
        <w:t>116gCO2e per MJ of ethanol. (Assuming ethanol has an energy density of 0.0213 TJ/M</w:t>
      </w:r>
      <w:r w:rsidRPr="00CC04E5">
        <w:rPr>
          <w:vertAlign w:val="superscript"/>
        </w:rPr>
        <w:t>3</w:t>
      </w:r>
      <w:r>
        <w:t xml:space="preserve"> this equates to </w:t>
      </w:r>
      <w:r w:rsidRPr="00E6617B">
        <w:t>0.0024708</w:t>
      </w:r>
      <w:r>
        <w:t>tCO2e/L.</w:t>
      </w:r>
      <w:r>
        <w:rPr>
          <w:lang w:val="en-US"/>
        </w:rPr>
        <w:t xml:space="preserve"> Madagascar imports the majority of its denatured ethanol from Eswatini and South Africa. Domestic production is currently low with few large scale operations present. Sugarcane cultivation and ethanol production in Malawi takes place under roughly similar conditions and similar emissions reducing regulations as in Eswatini, South Africa and Madagascar. In the absence of detailed lifecycle emissions assessments for ethanol produced in these later countries, Malawi provides the closest approximation. (</w:t>
      </w:r>
      <w:r>
        <w:rPr>
          <w:rFonts w:ascii="Roboto" w:hAnsi="Roboto"/>
          <w:color w:val="000000"/>
          <w:shd w:val="clear" w:color="auto" w:fill="FFFFFF"/>
        </w:rPr>
        <w:t xml:space="preserve">Dunkelberg, Elisa; </w:t>
      </w:r>
      <w:proofErr w:type="gramStart"/>
      <w:r>
        <w:rPr>
          <w:rFonts w:ascii="Roboto" w:hAnsi="Roboto"/>
          <w:color w:val="000000"/>
          <w:shd w:val="clear" w:color="auto" w:fill="FFFFFF"/>
        </w:rPr>
        <w:t>Finkbeiner,;</w:t>
      </w:r>
      <w:proofErr w:type="gramEnd"/>
      <w:r>
        <w:rPr>
          <w:rFonts w:ascii="Roboto" w:hAnsi="Roboto"/>
          <w:color w:val="000000"/>
          <w:shd w:val="clear" w:color="auto" w:fill="FFFFFF"/>
        </w:rPr>
        <w:t xml:space="preserve"> Hirschl, Bernd (2014). </w:t>
      </w:r>
      <w:proofErr w:type="spellStart"/>
      <w:r>
        <w:rPr>
          <w:rFonts w:ascii="Roboto" w:hAnsi="Roboto"/>
          <w:i/>
          <w:iCs/>
          <w:color w:val="000000"/>
          <w:shd w:val="clear" w:color="auto" w:fill="FFFFFF"/>
        </w:rPr>
        <w:t>Sugarcaneethanoproduction</w:t>
      </w:r>
      <w:proofErr w:type="spellEnd"/>
      <w:r>
        <w:rPr>
          <w:rFonts w:ascii="Roboto" w:hAnsi="Roboto"/>
          <w:i/>
          <w:iCs/>
          <w:color w:val="000000"/>
          <w:shd w:val="clear" w:color="auto" w:fill="FFFFFF"/>
        </w:rPr>
        <w:t xml:space="preserve"> in Malawi: Measures to optimize the carbon footprint and to avoid indirect emissions. Biomass and Bioenergy, 71(), 37–45. </w:t>
      </w:r>
      <w:proofErr w:type="gramStart"/>
      <w:r>
        <w:rPr>
          <w:rFonts w:ascii="Roboto" w:hAnsi="Roboto"/>
          <w:color w:val="000000"/>
          <w:shd w:val="clear" w:color="auto" w:fill="FFFFFF"/>
        </w:rPr>
        <w:t>doi:10.1016/j.biombioe</w:t>
      </w:r>
      <w:proofErr w:type="gramEnd"/>
      <w:r>
        <w:rPr>
          <w:rFonts w:ascii="Roboto" w:hAnsi="Roboto"/>
          <w:color w:val="000000"/>
          <w:shd w:val="clear" w:color="auto" w:fill="FFFFFF"/>
        </w:rPr>
        <w:t xml:space="preserve">.2013.10.006), World Bank (2011) </w:t>
      </w:r>
      <w:r w:rsidRPr="00CC04E5">
        <w:rPr>
          <w:i/>
          <w:iCs/>
        </w:rPr>
        <w:t>Ethanol as a Household Fuel in Madagascar</w:t>
      </w:r>
      <w:r>
        <w:rPr>
          <w:i/>
          <w:iCs/>
        </w:rPr>
        <w:t xml:space="preserve">, </w:t>
      </w:r>
      <w:r w:rsidRPr="00CC04E5">
        <w:t>Available here</w:t>
      </w:r>
      <w:r>
        <w:t xml:space="preserve">: </w:t>
      </w:r>
      <w:r w:rsidRPr="00120FD8">
        <w:t>https://documents1.worldbank.org/curated/en/564801468055752320/pdf/699820v10ESW0P0ry0Report0Eng0220911.pdf</w:t>
      </w:r>
    </w:p>
    <w:p w14:paraId="71DBACF8" w14:textId="04E63DDE" w:rsidR="00EC7653" w:rsidRPr="009B4ECC" w:rsidRDefault="00EC7653">
      <w:pPr>
        <w:pStyle w:val="FootnoteText"/>
        <w:rPr>
          <w:lang w:val="en-US"/>
        </w:rPr>
      </w:pPr>
    </w:p>
  </w:footnote>
  <w:footnote w:id="17">
    <w:p w14:paraId="0C96786A" w14:textId="1189F3A9" w:rsidR="00CE477A" w:rsidRPr="00FE54DE" w:rsidRDefault="00CE477A">
      <w:pPr>
        <w:pStyle w:val="FootnoteText"/>
        <w:rPr>
          <w:lang w:val="en-US"/>
        </w:rPr>
      </w:pPr>
      <w:r>
        <w:rPr>
          <w:rStyle w:val="FootnoteReference"/>
        </w:rPr>
        <w:footnoteRef/>
      </w:r>
      <w:r>
        <w:t xml:space="preserve"> </w:t>
      </w:r>
      <w:r>
        <w:rPr>
          <w:lang w:val="en-US"/>
        </w:rPr>
        <w:t xml:space="preserve">If the </w:t>
      </w:r>
      <w:r w:rsidR="004821B0">
        <w:rPr>
          <w:lang w:val="en-US"/>
        </w:rPr>
        <w:t xml:space="preserve">cookstove owner does not have an address, the activity proponent shall </w:t>
      </w:r>
      <w:r w:rsidR="003025EB">
        <w:rPr>
          <w:lang w:val="en-US"/>
        </w:rPr>
        <w:t>register the Municipality where the cookstove owner resides.</w:t>
      </w:r>
    </w:p>
  </w:footnote>
  <w:footnote w:id="18">
    <w:p w14:paraId="3D0F2AB5" w14:textId="77777777" w:rsidR="008D5DFD" w:rsidRPr="00EA4298" w:rsidRDefault="008D5DFD" w:rsidP="008D5DFD">
      <w:pPr>
        <w:pStyle w:val="FootnoteText"/>
      </w:pPr>
      <w:r>
        <w:rPr>
          <w:rStyle w:val="FootnoteReference"/>
        </w:rPr>
        <w:footnoteRef/>
      </w:r>
      <w:r>
        <w:t xml:space="preserve"> F</w:t>
      </w:r>
      <w:r w:rsidRPr="00EA4298">
        <w:t xml:space="preserve">or </w:t>
      </w:r>
      <w:r>
        <w:t>households</w:t>
      </w:r>
      <w:r w:rsidRPr="00EA4298">
        <w:t xml:space="preserve"> that have more than one stove, credits </w:t>
      </w:r>
      <w:r>
        <w:t>can</w:t>
      </w:r>
      <w:r w:rsidRPr="00EA4298">
        <w:t xml:space="preserve"> only be claimed for one stove.</w:t>
      </w:r>
    </w:p>
  </w:footnote>
  <w:footnote w:id="19">
    <w:p w14:paraId="0B8E6E4B" w14:textId="77777777" w:rsidR="00956ED0" w:rsidRDefault="00715EBA" w:rsidP="00A75FE3">
      <w:pPr>
        <w:pStyle w:val="FootnoteText"/>
      </w:pPr>
      <w:r>
        <w:rPr>
          <w:rStyle w:val="FootnoteReference"/>
        </w:rPr>
        <w:footnoteRef/>
      </w:r>
      <w:r>
        <w:t xml:space="preserve"> Activity proponents </w:t>
      </w:r>
      <w:r w:rsidR="00A75FE3">
        <w:t xml:space="preserve">may use the following default values for the primary fuel used before receiving an improved cookstove: </w:t>
      </w:r>
    </w:p>
    <w:p w14:paraId="2DABCD78" w14:textId="77777777" w:rsidR="00956ED0" w:rsidRDefault="00956ED0" w:rsidP="00956ED0">
      <w:pPr>
        <w:pStyle w:val="FootnoteText"/>
        <w:numPr>
          <w:ilvl w:val="0"/>
          <w:numId w:val="53"/>
        </w:numPr>
      </w:pPr>
      <w:r>
        <w:t xml:space="preserve">Charcoal: </w:t>
      </w:r>
      <w:r w:rsidR="00A75FE3">
        <w:t xml:space="preserve">30% </w:t>
      </w:r>
    </w:p>
    <w:p w14:paraId="46CA06E3" w14:textId="7CAFF2C5" w:rsidR="00715EBA" w:rsidRDefault="00956ED0" w:rsidP="00956ED0">
      <w:pPr>
        <w:pStyle w:val="FootnoteText"/>
        <w:numPr>
          <w:ilvl w:val="0"/>
          <w:numId w:val="53"/>
        </w:numPr>
      </w:pPr>
      <w:r>
        <w:t>Firewood: 70</w:t>
      </w:r>
      <w:r w:rsidR="00A75FE3">
        <w:t xml:space="preserve">% </w:t>
      </w:r>
    </w:p>
    <w:p w14:paraId="0DC6AE76" w14:textId="71B19642" w:rsidR="00956ED0" w:rsidRPr="008724E3" w:rsidRDefault="00956ED0" w:rsidP="00890F36">
      <w:pPr>
        <w:pStyle w:val="FootnoteText"/>
        <w:rPr>
          <w:lang w:val="en-US"/>
          <w:rPrChange w:id="104" w:author="Mauriz Schuck" w:date="2025-04-28T09:05:00Z" w16du:dateUtc="2025-04-28T07:05:00Z">
            <w:rPr>
              <w:lang w:val="fr-FR"/>
            </w:rPr>
          </w:rPrChange>
        </w:rPr>
      </w:pPr>
      <w:r w:rsidRPr="00FE54DE">
        <w:rPr>
          <w:lang w:val="fr-FR"/>
        </w:rPr>
        <w:t xml:space="preserve">Values </w:t>
      </w:r>
      <w:proofErr w:type="spellStart"/>
      <w:r w:rsidRPr="00FE54DE">
        <w:rPr>
          <w:lang w:val="fr-FR"/>
        </w:rPr>
        <w:t>sourced</w:t>
      </w:r>
      <w:proofErr w:type="spellEnd"/>
      <w:r w:rsidRPr="00FE54DE">
        <w:rPr>
          <w:lang w:val="fr-FR"/>
        </w:rPr>
        <w:t xml:space="preserve"> </w:t>
      </w:r>
      <w:proofErr w:type="spellStart"/>
      <w:r w:rsidRPr="00FE54DE">
        <w:rPr>
          <w:lang w:val="fr-FR"/>
        </w:rPr>
        <w:t>from</w:t>
      </w:r>
      <w:proofErr w:type="spellEnd"/>
      <w:r w:rsidR="00C13830" w:rsidRPr="00FE54DE">
        <w:rPr>
          <w:lang w:val="fr-FR"/>
        </w:rPr>
        <w:t xml:space="preserve"> the Enquête Démographique et de Santé (EDSMD-V). 2021. </w:t>
      </w:r>
      <w:r w:rsidR="00890F36" w:rsidRPr="00FE54DE">
        <w:rPr>
          <w:lang w:val="fr-FR"/>
        </w:rPr>
        <w:t xml:space="preserve">Institut National de la Statistique (INSTAT). </w:t>
      </w:r>
      <w:r w:rsidR="00890F36" w:rsidRPr="008724E3">
        <w:rPr>
          <w:lang w:val="en-US"/>
          <w:rPrChange w:id="105" w:author="Mauriz Schuck" w:date="2025-04-28T09:05:00Z" w16du:dateUtc="2025-04-28T07:05:00Z">
            <w:rPr>
              <w:lang w:val="fr-FR"/>
            </w:rPr>
          </w:rPrChange>
        </w:rPr>
        <w:t>Antananarivo, Madagascar. Available at: https://dhsprogram.com/pubs/pdf/FR376/FR376.pdf</w:t>
      </w:r>
    </w:p>
  </w:footnote>
  <w:footnote w:id="20">
    <w:p w14:paraId="0847B134" w14:textId="4515974E" w:rsidR="00782F76" w:rsidRPr="003839CF" w:rsidRDefault="00782F76">
      <w:pPr>
        <w:pStyle w:val="FootnoteText"/>
      </w:pPr>
      <w:r w:rsidRPr="001D0D9C">
        <w:rPr>
          <w:rStyle w:val="FootnoteReference"/>
          <w:sz w:val="16"/>
          <w:szCs w:val="18"/>
        </w:rPr>
        <w:footnoteRef/>
      </w:r>
      <w:r w:rsidRPr="001D0D9C">
        <w:rPr>
          <w:sz w:val="16"/>
          <w:szCs w:val="18"/>
        </w:rPr>
        <w:t xml:space="preserve">  Separate batch sampling is required </w:t>
      </w:r>
      <w:r>
        <w:rPr>
          <w:sz w:val="16"/>
          <w:szCs w:val="18"/>
        </w:rPr>
        <w:t>for devices registered in different calendar years</w:t>
      </w:r>
      <w:r w:rsidRPr="001D0D9C">
        <w:rPr>
          <w:sz w:val="16"/>
          <w:szCs w:val="18"/>
        </w:rPr>
        <w:t>.</w:t>
      </w:r>
    </w:p>
  </w:footnote>
  <w:footnote w:id="21">
    <w:p w14:paraId="336001F9" w14:textId="6E7081CB" w:rsidR="00E005F2" w:rsidRPr="007D609C" w:rsidRDefault="00E005F2" w:rsidP="00E005F2">
      <w:pPr>
        <w:pStyle w:val="FootnoteText"/>
      </w:pPr>
      <w:r>
        <w:rPr>
          <w:rStyle w:val="FootnoteReference"/>
        </w:rPr>
        <w:footnoteRef/>
      </w:r>
      <w:r>
        <w:t xml:space="preserve"> </w:t>
      </w:r>
      <w:r w:rsidRPr="007C0C1D">
        <w:rPr>
          <w:sz w:val="16"/>
          <w:szCs w:val="18"/>
        </w:rPr>
        <w:t xml:space="preserve">The minimum sample size (target) </w:t>
      </w:r>
      <w:r w:rsidR="00A07F52">
        <w:rPr>
          <w:sz w:val="16"/>
          <w:szCs w:val="18"/>
        </w:rPr>
        <w:t>for this parameter</w:t>
      </w:r>
      <w:r w:rsidR="00A07F52" w:rsidRPr="007C0C1D">
        <w:rPr>
          <w:sz w:val="16"/>
          <w:szCs w:val="18"/>
        </w:rPr>
        <w:t xml:space="preserve"> </w:t>
      </w:r>
      <w:r w:rsidRPr="007C0C1D">
        <w:rPr>
          <w:sz w:val="16"/>
          <w:szCs w:val="18"/>
        </w:rPr>
        <w:t xml:space="preserve">is </w:t>
      </w:r>
      <w:r w:rsidR="000E491B">
        <w:rPr>
          <w:sz w:val="16"/>
          <w:szCs w:val="18"/>
        </w:rPr>
        <w:t>4</w:t>
      </w:r>
      <w:r w:rsidRPr="007C0C1D">
        <w:rPr>
          <w:sz w:val="16"/>
          <w:szCs w:val="18"/>
        </w:rPr>
        <w:t xml:space="preserve">8 households. </w:t>
      </w:r>
      <w:r>
        <w:rPr>
          <w:sz w:val="16"/>
          <w:szCs w:val="18"/>
        </w:rPr>
        <w:t>Activity Participant</w:t>
      </w:r>
      <w:r w:rsidRPr="007C0C1D">
        <w:rPr>
          <w:sz w:val="16"/>
          <w:szCs w:val="18"/>
        </w:rPr>
        <w:t xml:space="preserve"> shall add +10% (i.e., </w:t>
      </w:r>
      <w:r w:rsidR="000E491B">
        <w:rPr>
          <w:sz w:val="16"/>
          <w:szCs w:val="18"/>
        </w:rPr>
        <w:t>5</w:t>
      </w:r>
      <w:r w:rsidRPr="007C0C1D">
        <w:rPr>
          <w:sz w:val="16"/>
          <w:szCs w:val="18"/>
        </w:rPr>
        <w:t xml:space="preserve"> households) to the survey campaign to ensure this minimum sample size is reached</w:t>
      </w:r>
    </w:p>
  </w:footnote>
  <w:footnote w:id="22">
    <w:p w14:paraId="0C0CCDE0" w14:textId="20A7BC3B" w:rsidR="00870271" w:rsidRPr="007D609C" w:rsidRDefault="00870271" w:rsidP="00870271">
      <w:pPr>
        <w:pStyle w:val="FootnoteText"/>
      </w:pPr>
      <w:r>
        <w:rPr>
          <w:rStyle w:val="FootnoteReference"/>
        </w:rPr>
        <w:footnoteRef/>
      </w:r>
      <w:r>
        <w:t xml:space="preserve"> </w:t>
      </w:r>
      <w:r w:rsidRPr="007C0C1D">
        <w:rPr>
          <w:sz w:val="16"/>
          <w:szCs w:val="18"/>
        </w:rPr>
        <w:t xml:space="preserve">The minimum sample size (target) </w:t>
      </w:r>
      <w:r w:rsidR="00A07F52">
        <w:rPr>
          <w:sz w:val="16"/>
          <w:szCs w:val="18"/>
        </w:rPr>
        <w:t>for this parameter</w:t>
      </w:r>
      <w:r w:rsidRPr="007C0C1D">
        <w:rPr>
          <w:sz w:val="16"/>
          <w:szCs w:val="18"/>
        </w:rPr>
        <w:t xml:space="preserve"> is </w:t>
      </w:r>
      <w:r>
        <w:rPr>
          <w:sz w:val="16"/>
          <w:szCs w:val="18"/>
        </w:rPr>
        <w:t>4</w:t>
      </w:r>
      <w:r w:rsidRPr="007C0C1D">
        <w:rPr>
          <w:sz w:val="16"/>
          <w:szCs w:val="18"/>
        </w:rPr>
        <w:t xml:space="preserve">8 households. </w:t>
      </w:r>
      <w:r>
        <w:rPr>
          <w:sz w:val="16"/>
          <w:szCs w:val="18"/>
        </w:rPr>
        <w:t>Activity Participant</w:t>
      </w:r>
      <w:r w:rsidRPr="007C0C1D">
        <w:rPr>
          <w:sz w:val="16"/>
          <w:szCs w:val="18"/>
        </w:rPr>
        <w:t xml:space="preserve"> shall add +10% (i.e., </w:t>
      </w:r>
      <w:r>
        <w:rPr>
          <w:sz w:val="16"/>
          <w:szCs w:val="18"/>
        </w:rPr>
        <w:t>5</w:t>
      </w:r>
      <w:r w:rsidRPr="007C0C1D">
        <w:rPr>
          <w:sz w:val="16"/>
          <w:szCs w:val="18"/>
        </w:rPr>
        <w:t xml:space="preserve"> households) to the survey campaign to ensure this minimum sample size is reached</w:t>
      </w:r>
    </w:p>
  </w:footnote>
  <w:footnote w:id="23">
    <w:p w14:paraId="667F2D66" w14:textId="7156643D" w:rsidR="00D016AE" w:rsidRPr="007D609C" w:rsidRDefault="00D016AE" w:rsidP="00D016AE">
      <w:pPr>
        <w:pStyle w:val="FootnoteText"/>
      </w:pPr>
      <w:r>
        <w:rPr>
          <w:rStyle w:val="FootnoteReference"/>
        </w:rPr>
        <w:footnoteRef/>
      </w:r>
      <w:r>
        <w:t xml:space="preserve"> </w:t>
      </w:r>
      <w:r w:rsidRPr="007C0C1D">
        <w:rPr>
          <w:sz w:val="16"/>
          <w:szCs w:val="18"/>
        </w:rPr>
        <w:t xml:space="preserve">The minimum sample size (target) </w:t>
      </w:r>
      <w:r w:rsidR="00A07F52">
        <w:rPr>
          <w:sz w:val="16"/>
          <w:szCs w:val="18"/>
        </w:rPr>
        <w:t>for this parameter</w:t>
      </w:r>
      <w:r w:rsidR="00A07F52" w:rsidRPr="007C0C1D">
        <w:rPr>
          <w:sz w:val="16"/>
          <w:szCs w:val="18"/>
        </w:rPr>
        <w:t xml:space="preserve"> </w:t>
      </w:r>
      <w:r w:rsidRPr="007C0C1D">
        <w:rPr>
          <w:sz w:val="16"/>
          <w:szCs w:val="18"/>
        </w:rPr>
        <w:t xml:space="preserve">is </w:t>
      </w:r>
      <w:r>
        <w:rPr>
          <w:sz w:val="16"/>
          <w:szCs w:val="18"/>
        </w:rPr>
        <w:t>40</w:t>
      </w:r>
      <w:r w:rsidRPr="007C0C1D">
        <w:rPr>
          <w:sz w:val="16"/>
          <w:szCs w:val="18"/>
        </w:rPr>
        <w:t xml:space="preserve"> households. </w:t>
      </w:r>
      <w:r>
        <w:rPr>
          <w:sz w:val="16"/>
          <w:szCs w:val="18"/>
        </w:rPr>
        <w:t>Activity Participant</w:t>
      </w:r>
      <w:r w:rsidRPr="007C0C1D">
        <w:rPr>
          <w:sz w:val="16"/>
          <w:szCs w:val="18"/>
        </w:rPr>
        <w:t xml:space="preserve"> shall add +10% (i.e., </w:t>
      </w:r>
      <w:r>
        <w:rPr>
          <w:sz w:val="16"/>
          <w:szCs w:val="18"/>
        </w:rPr>
        <w:t>4</w:t>
      </w:r>
      <w:r w:rsidRPr="007C0C1D">
        <w:rPr>
          <w:sz w:val="16"/>
          <w:szCs w:val="18"/>
        </w:rPr>
        <w:t xml:space="preserve"> households) to the survey campaign to ensure this minimum sample size is reached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C4349" w14:textId="03ADA6A7" w:rsidR="0008182B" w:rsidRPr="0044358A" w:rsidRDefault="0008182B" w:rsidP="0008182B">
    <w:pPr>
      <w:pStyle w:val="Header"/>
      <w:jc w:val="right"/>
      <w:rPr>
        <w:rFonts w:asciiTheme="majorHAnsi" w:hAnsiTheme="majorHAnsi" w:cstheme="majorHAnsi"/>
        <w:b/>
        <w:bCs/>
        <w:color w:val="2BB673" w:themeColor="text2"/>
      </w:rPr>
    </w:pPr>
    <w:r>
      <w:rPr>
        <w:rFonts w:asciiTheme="majorHAnsi" w:hAnsiTheme="majorHAnsi" w:cstheme="majorHAnsi"/>
        <w:b/>
        <w:bCs/>
        <w:color w:val="2BB673" w:themeColor="text2"/>
      </w:rPr>
      <w:t>SCF MDG – Methodology</w:t>
    </w:r>
  </w:p>
  <w:p w14:paraId="39CCF14D" w14:textId="77777777" w:rsidR="0008182B" w:rsidRDefault="000818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5762ADCC"/>
    <w:lvl w:ilvl="0">
      <w:start w:val="1"/>
      <w:numFmt w:val="decimal"/>
      <w:pStyle w:val="ListNumber"/>
      <w:lvlText w:val="%1"/>
      <w:lvlJc w:val="left"/>
      <w:pPr>
        <w:ind w:left="360" w:hanging="360"/>
      </w:pPr>
      <w:rPr>
        <w:rFonts w:hint="default"/>
        <w:b/>
        <w:i w:val="0"/>
        <w:color w:val="2BB673"/>
      </w:rPr>
    </w:lvl>
  </w:abstractNum>
  <w:abstractNum w:abstractNumId="1" w15:restartNumberingAfterBreak="0">
    <w:nsid w:val="FFFFFF89"/>
    <w:multiLevelType w:val="singleLevel"/>
    <w:tmpl w:val="EB047ACC"/>
    <w:lvl w:ilvl="0">
      <w:start w:val="1"/>
      <w:numFmt w:val="bullet"/>
      <w:pStyle w:val="ListBullet"/>
      <w:lvlText w:val=""/>
      <w:lvlJc w:val="left"/>
      <w:pPr>
        <w:ind w:left="360" w:hanging="360"/>
      </w:pPr>
      <w:rPr>
        <w:rFonts w:ascii="Symbol" w:hAnsi="Symbol" w:cs="Symbol" w:hint="default"/>
        <w:color w:val="2BB673"/>
      </w:rPr>
    </w:lvl>
  </w:abstractNum>
  <w:abstractNum w:abstractNumId="2" w15:restartNumberingAfterBreak="0">
    <w:nsid w:val="05FB1761"/>
    <w:multiLevelType w:val="multilevel"/>
    <w:tmpl w:val="32CC1D3A"/>
    <w:lvl w:ilvl="0">
      <w:start w:val="1"/>
      <w:numFmt w:val="lowerLetter"/>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772DC9"/>
    <w:multiLevelType w:val="multilevel"/>
    <w:tmpl w:val="8B3C0522"/>
    <w:lvl w:ilvl="0">
      <w:start w:val="1"/>
      <w:numFmt w:val="decimal"/>
      <w:lvlText w:val="%1."/>
      <w:lvlJc w:val="left"/>
      <w:pPr>
        <w:ind w:left="1068" w:hanging="360"/>
      </w:pPr>
      <w:rPr>
        <w:rFonts w:asciiTheme="minorHAnsi" w:hAnsiTheme="minorHAnsi" w:cstheme="minorHAnsi" w:hint="default"/>
        <w:b w:val="0"/>
        <w:bCs/>
        <w:sz w:val="22"/>
        <w:szCs w:val="22"/>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4" w15:restartNumberingAfterBreak="0">
    <w:nsid w:val="0CD15DD8"/>
    <w:multiLevelType w:val="hybridMultilevel"/>
    <w:tmpl w:val="B08EA4F2"/>
    <w:lvl w:ilvl="0" w:tplc="43744016">
      <w:start w:val="1"/>
      <w:numFmt w:val="upperLetter"/>
      <w:pStyle w:val="Annexhead"/>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012394"/>
    <w:multiLevelType w:val="multilevel"/>
    <w:tmpl w:val="291C6E6C"/>
    <w:lvl w:ilvl="0">
      <w:start w:val="1"/>
      <w:numFmt w:val="decimal"/>
      <w:lvlText w:val="%1."/>
      <w:lvlJc w:val="left"/>
      <w:pPr>
        <w:ind w:left="1068" w:hanging="360"/>
      </w:pPr>
      <w:rPr>
        <w:rFonts w:hint="default"/>
        <w:b w:val="0"/>
        <w:bCs/>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6" w15:restartNumberingAfterBreak="0">
    <w:nsid w:val="0FB12BA1"/>
    <w:multiLevelType w:val="multilevel"/>
    <w:tmpl w:val="45C27C68"/>
    <w:styleLink w:val="SDMFootnoteList"/>
    <w:lvl w:ilvl="0">
      <w:start w:val="1"/>
      <w:numFmt w:val="none"/>
      <w:suff w:val="nothing"/>
      <w:lvlText w:val=""/>
      <w:lvlJc w:val="left"/>
      <w:pPr>
        <w:ind w:left="227" w:hanging="227"/>
      </w:pPr>
      <w:rPr>
        <w:rFonts w:hint="default"/>
      </w:rPr>
    </w:lvl>
    <w:lvl w:ilvl="1">
      <w:start w:val="1"/>
      <w:numFmt w:val="lowerLetter"/>
      <w:lvlText w:val="(%2)"/>
      <w:lvlJc w:val="left"/>
      <w:pPr>
        <w:ind w:left="624" w:hanging="397"/>
      </w:pPr>
      <w:rPr>
        <w:rFonts w:hint="default"/>
      </w:rPr>
    </w:lvl>
    <w:lvl w:ilvl="2">
      <w:start w:val="1"/>
      <w:numFmt w:val="lowerRoman"/>
      <w:lvlText w:val="(%3)"/>
      <w:lvlJc w:val="left"/>
      <w:pPr>
        <w:ind w:left="1021" w:hanging="397"/>
      </w:pPr>
      <w:rPr>
        <w:rFonts w:hint="default"/>
      </w:rPr>
    </w:lvl>
    <w:lvl w:ilvl="3">
      <w:start w:val="1"/>
      <w:numFmt w:val="lowerLetter"/>
      <w:lvlText w:val="%4."/>
      <w:lvlJc w:val="left"/>
      <w:pPr>
        <w:ind w:left="1418" w:hanging="397"/>
      </w:pPr>
      <w:rPr>
        <w:rFonts w:hint="default"/>
      </w:rPr>
    </w:lvl>
    <w:lvl w:ilvl="4">
      <w:start w:val="1"/>
      <w:numFmt w:val="lowerRoman"/>
      <w:lvlText w:val="%5."/>
      <w:lvlJc w:val="left"/>
      <w:pPr>
        <w:ind w:left="1814" w:hanging="396"/>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0FD52077"/>
    <w:multiLevelType w:val="multilevel"/>
    <w:tmpl w:val="A28EC812"/>
    <w:styleLink w:val="SDMMethEquationNr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12EF0CEA"/>
    <w:multiLevelType w:val="hybridMultilevel"/>
    <w:tmpl w:val="03648594"/>
    <w:lvl w:ilvl="0" w:tplc="14124478">
      <w:start w:val="1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31958BF"/>
    <w:multiLevelType w:val="multilevel"/>
    <w:tmpl w:val="BE82239A"/>
    <w:lvl w:ilvl="0">
      <w:start w:val="1"/>
      <w:numFmt w:val="lowerLetter"/>
      <w:lvlText w:val="%1)"/>
      <w:lvlJc w:val="left"/>
      <w:pPr>
        <w:ind w:left="1428" w:hanging="360"/>
      </w:pPr>
    </w:lvl>
    <w:lvl w:ilvl="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0" w15:restartNumberingAfterBreak="0">
    <w:nsid w:val="159CE6A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5F047B9"/>
    <w:multiLevelType w:val="multilevel"/>
    <w:tmpl w:val="9262243E"/>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387B33"/>
    <w:multiLevelType w:val="multilevel"/>
    <w:tmpl w:val="03F4052A"/>
    <w:lvl w:ilvl="0">
      <w:start w:val="31"/>
      <w:numFmt w:val="decimal"/>
      <w:lvlText w:val="%1."/>
      <w:lvlJc w:val="left"/>
      <w:pPr>
        <w:tabs>
          <w:tab w:val="num" w:pos="720"/>
        </w:tabs>
        <w:ind w:left="720" w:hanging="360"/>
      </w:pPr>
    </w:lvl>
    <w:lvl w:ilvl="1">
      <w:start w:val="1"/>
      <w:numFmt w:val="lowerLetter"/>
      <w:lvlText w:val="%2)"/>
      <w:lvlJc w:val="left"/>
      <w:pPr>
        <w:ind w:left="72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A416448"/>
    <w:multiLevelType w:val="multilevel"/>
    <w:tmpl w:val="A28EC812"/>
    <w:numStyleLink w:val="SDMMethEquationNrList"/>
  </w:abstractNum>
  <w:abstractNum w:abstractNumId="14" w15:restartNumberingAfterBreak="0">
    <w:nsid w:val="207E40F9"/>
    <w:multiLevelType w:val="hybridMultilevel"/>
    <w:tmpl w:val="AD90EC68"/>
    <w:lvl w:ilvl="0" w:tplc="0809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33A108C"/>
    <w:multiLevelType w:val="multilevel"/>
    <w:tmpl w:val="1F5A333A"/>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234137CF"/>
    <w:multiLevelType w:val="hybridMultilevel"/>
    <w:tmpl w:val="A282D9EA"/>
    <w:lvl w:ilvl="0" w:tplc="0090EB18">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260D0D11"/>
    <w:multiLevelType w:val="multilevel"/>
    <w:tmpl w:val="D22ED832"/>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74E1EC3"/>
    <w:multiLevelType w:val="hybridMultilevel"/>
    <w:tmpl w:val="B27CC0D8"/>
    <w:lvl w:ilvl="0" w:tplc="09A6A558">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2AC327E8"/>
    <w:multiLevelType w:val="hybridMultilevel"/>
    <w:tmpl w:val="3FF4D7A8"/>
    <w:lvl w:ilvl="0" w:tplc="2000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D401FB2"/>
    <w:multiLevelType w:val="hybridMultilevel"/>
    <w:tmpl w:val="448C023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E41268D"/>
    <w:multiLevelType w:val="hybridMultilevel"/>
    <w:tmpl w:val="6E949764"/>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31A428D0"/>
    <w:multiLevelType w:val="multilevel"/>
    <w:tmpl w:val="D090C386"/>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57A4412"/>
    <w:multiLevelType w:val="hybridMultilevel"/>
    <w:tmpl w:val="A33245CE"/>
    <w:lvl w:ilvl="0" w:tplc="2000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4" w15:restartNumberingAfterBreak="0">
    <w:nsid w:val="36A45F37"/>
    <w:multiLevelType w:val="multilevel"/>
    <w:tmpl w:val="F89E81BE"/>
    <w:lvl w:ilvl="0">
      <w:start w:val="3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B308E7"/>
    <w:multiLevelType w:val="multilevel"/>
    <w:tmpl w:val="27FC5F52"/>
    <w:lvl w:ilvl="0">
      <w:start w:val="1"/>
      <w:numFmt w:val="decimal"/>
      <w:lvlText w:val="%1."/>
      <w:lvlJc w:val="left"/>
      <w:pPr>
        <w:ind w:left="1068" w:hanging="360"/>
      </w:pPr>
      <w:rPr>
        <w:rFonts w:hint="default"/>
        <w:b w:val="0"/>
        <w:bCs/>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26" w15:restartNumberingAfterBreak="0">
    <w:nsid w:val="409E315C"/>
    <w:multiLevelType w:val="multilevel"/>
    <w:tmpl w:val="48CC2A8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40B47549"/>
    <w:multiLevelType w:val="multilevel"/>
    <w:tmpl w:val="94946E3E"/>
    <w:lvl w:ilvl="0">
      <w:start w:val="7"/>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DC0327"/>
    <w:multiLevelType w:val="multilevel"/>
    <w:tmpl w:val="3C3AD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6877137"/>
    <w:multiLevelType w:val="hybridMultilevel"/>
    <w:tmpl w:val="548042F0"/>
    <w:lvl w:ilvl="0" w:tplc="4FAE42B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6BA2017"/>
    <w:multiLevelType w:val="hybridMultilevel"/>
    <w:tmpl w:val="2E4C69D8"/>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470F4E08"/>
    <w:multiLevelType w:val="multilevel"/>
    <w:tmpl w:val="3B46751A"/>
    <w:lvl w:ilvl="0">
      <w:start w:val="1"/>
      <w:numFmt w:val="decimal"/>
      <w:lvlText w:val="%1."/>
      <w:lvlJc w:val="left"/>
      <w:pPr>
        <w:ind w:left="1068" w:hanging="360"/>
      </w:pPr>
      <w:rPr>
        <w:rFonts w:asciiTheme="minorHAnsi" w:hAnsiTheme="minorHAnsi" w:cstheme="minorHAnsi" w:hint="default"/>
        <w:b w:val="0"/>
        <w:bCs/>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32" w15:restartNumberingAfterBreak="0">
    <w:nsid w:val="47A006FD"/>
    <w:multiLevelType w:val="hybridMultilevel"/>
    <w:tmpl w:val="34B0A6D0"/>
    <w:lvl w:ilvl="0" w:tplc="FFFFFFFF">
      <w:start w:val="4"/>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BD44FDB"/>
    <w:multiLevelType w:val="hybridMultilevel"/>
    <w:tmpl w:val="8E4A31D0"/>
    <w:lvl w:ilvl="0" w:tplc="425EA282">
      <w:start w:val="5"/>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34" w15:restartNumberingAfterBreak="0">
    <w:nsid w:val="4C8377BC"/>
    <w:multiLevelType w:val="multilevel"/>
    <w:tmpl w:val="48CC2A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FAB2525"/>
    <w:multiLevelType w:val="hybridMultilevel"/>
    <w:tmpl w:val="8CFC011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13936D3"/>
    <w:multiLevelType w:val="hybridMultilevel"/>
    <w:tmpl w:val="E68AF914"/>
    <w:lvl w:ilvl="0" w:tplc="125A7D9A">
      <w:start w:val="1"/>
      <w:numFmt w:val="bullet"/>
      <w:lvlText w:val=""/>
      <w:lvlJc w:val="left"/>
      <w:pPr>
        <w:ind w:left="1440" w:hanging="360"/>
      </w:pPr>
      <w:rPr>
        <w:rFonts w:ascii="Symbol" w:hAnsi="Symbol"/>
      </w:rPr>
    </w:lvl>
    <w:lvl w:ilvl="1" w:tplc="F8AC6DFC">
      <w:start w:val="1"/>
      <w:numFmt w:val="bullet"/>
      <w:lvlText w:val=""/>
      <w:lvlJc w:val="left"/>
      <w:pPr>
        <w:ind w:left="1440" w:hanging="360"/>
      </w:pPr>
      <w:rPr>
        <w:rFonts w:ascii="Symbol" w:hAnsi="Symbol"/>
      </w:rPr>
    </w:lvl>
    <w:lvl w:ilvl="2" w:tplc="FE8AA6A2">
      <w:start w:val="1"/>
      <w:numFmt w:val="bullet"/>
      <w:lvlText w:val=""/>
      <w:lvlJc w:val="left"/>
      <w:pPr>
        <w:ind w:left="1440" w:hanging="360"/>
      </w:pPr>
      <w:rPr>
        <w:rFonts w:ascii="Symbol" w:hAnsi="Symbol"/>
      </w:rPr>
    </w:lvl>
    <w:lvl w:ilvl="3" w:tplc="3026798C">
      <w:start w:val="1"/>
      <w:numFmt w:val="bullet"/>
      <w:lvlText w:val=""/>
      <w:lvlJc w:val="left"/>
      <w:pPr>
        <w:ind w:left="1440" w:hanging="360"/>
      </w:pPr>
      <w:rPr>
        <w:rFonts w:ascii="Symbol" w:hAnsi="Symbol"/>
      </w:rPr>
    </w:lvl>
    <w:lvl w:ilvl="4" w:tplc="75A4AF22">
      <w:start w:val="1"/>
      <w:numFmt w:val="bullet"/>
      <w:lvlText w:val=""/>
      <w:lvlJc w:val="left"/>
      <w:pPr>
        <w:ind w:left="1440" w:hanging="360"/>
      </w:pPr>
      <w:rPr>
        <w:rFonts w:ascii="Symbol" w:hAnsi="Symbol"/>
      </w:rPr>
    </w:lvl>
    <w:lvl w:ilvl="5" w:tplc="62167BB4">
      <w:start w:val="1"/>
      <w:numFmt w:val="bullet"/>
      <w:lvlText w:val=""/>
      <w:lvlJc w:val="left"/>
      <w:pPr>
        <w:ind w:left="1440" w:hanging="360"/>
      </w:pPr>
      <w:rPr>
        <w:rFonts w:ascii="Symbol" w:hAnsi="Symbol"/>
      </w:rPr>
    </w:lvl>
    <w:lvl w:ilvl="6" w:tplc="4DAACFB2">
      <w:start w:val="1"/>
      <w:numFmt w:val="bullet"/>
      <w:lvlText w:val=""/>
      <w:lvlJc w:val="left"/>
      <w:pPr>
        <w:ind w:left="1440" w:hanging="360"/>
      </w:pPr>
      <w:rPr>
        <w:rFonts w:ascii="Symbol" w:hAnsi="Symbol"/>
      </w:rPr>
    </w:lvl>
    <w:lvl w:ilvl="7" w:tplc="684C9810">
      <w:start w:val="1"/>
      <w:numFmt w:val="bullet"/>
      <w:lvlText w:val=""/>
      <w:lvlJc w:val="left"/>
      <w:pPr>
        <w:ind w:left="1440" w:hanging="360"/>
      </w:pPr>
      <w:rPr>
        <w:rFonts w:ascii="Symbol" w:hAnsi="Symbol"/>
      </w:rPr>
    </w:lvl>
    <w:lvl w:ilvl="8" w:tplc="1EC26C50">
      <w:start w:val="1"/>
      <w:numFmt w:val="bullet"/>
      <w:lvlText w:val=""/>
      <w:lvlJc w:val="left"/>
      <w:pPr>
        <w:ind w:left="1440" w:hanging="360"/>
      </w:pPr>
      <w:rPr>
        <w:rFonts w:ascii="Symbol" w:hAnsi="Symbol"/>
      </w:rPr>
    </w:lvl>
  </w:abstractNum>
  <w:abstractNum w:abstractNumId="37" w15:restartNumberingAfterBreak="0">
    <w:nsid w:val="525373E2"/>
    <w:multiLevelType w:val="multilevel"/>
    <w:tmpl w:val="CFAC7B2A"/>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6374330"/>
    <w:multiLevelType w:val="hybridMultilevel"/>
    <w:tmpl w:val="A4F0025A"/>
    <w:lvl w:ilvl="0" w:tplc="2000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709374B"/>
    <w:multiLevelType w:val="hybridMultilevel"/>
    <w:tmpl w:val="C7DA795C"/>
    <w:lvl w:ilvl="0" w:tplc="2000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90310DB"/>
    <w:multiLevelType w:val="hybridMultilevel"/>
    <w:tmpl w:val="9CA02DB6"/>
    <w:lvl w:ilvl="0" w:tplc="2000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A1A58DD"/>
    <w:multiLevelType w:val="hybridMultilevel"/>
    <w:tmpl w:val="E220A37C"/>
    <w:lvl w:ilvl="0" w:tplc="25E890FC">
      <w:start w:val="1"/>
      <w:numFmt w:val="decimal"/>
      <w:pStyle w:val="Templatenumbering"/>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05204E2"/>
    <w:multiLevelType w:val="hybridMultilevel"/>
    <w:tmpl w:val="FEB28792"/>
    <w:lvl w:ilvl="0" w:tplc="361EAAEA">
      <w:start w:val="6"/>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613204F9"/>
    <w:multiLevelType w:val="multilevel"/>
    <w:tmpl w:val="48CC2A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30A42C8"/>
    <w:multiLevelType w:val="hybridMultilevel"/>
    <w:tmpl w:val="1BC604A8"/>
    <w:lvl w:ilvl="0" w:tplc="D682D9FC">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5" w15:restartNumberingAfterBreak="0">
    <w:nsid w:val="67044C92"/>
    <w:multiLevelType w:val="multilevel"/>
    <w:tmpl w:val="10C6D0DE"/>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left"/>
      <w:pPr>
        <w:ind w:left="2520" w:hanging="720"/>
      </w:pPr>
      <w:rPr>
        <w:rFonts w:hint="default"/>
      </w:rPr>
    </w:lvl>
    <w:lvl w:ilvl="3">
      <w:numFmt w:val="bullet"/>
      <w:lvlText w:val="-"/>
      <w:lvlJc w:val="left"/>
      <w:pPr>
        <w:ind w:left="2880" w:hanging="360"/>
      </w:pPr>
      <w:rPr>
        <w:rFonts w:ascii="Arial" w:eastAsia="Times New Roman" w:hAnsi="Arial" w:cs="Arial"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95E7FF6"/>
    <w:multiLevelType w:val="hybridMultilevel"/>
    <w:tmpl w:val="589E1564"/>
    <w:lvl w:ilvl="0" w:tplc="FC726F6E">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7" w15:restartNumberingAfterBreak="0">
    <w:nsid w:val="696637C4"/>
    <w:multiLevelType w:val="hybridMultilevel"/>
    <w:tmpl w:val="34B0A6D0"/>
    <w:lvl w:ilvl="0" w:tplc="EA86B4F8">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0C16097"/>
    <w:multiLevelType w:val="hybridMultilevel"/>
    <w:tmpl w:val="2688AAF2"/>
    <w:lvl w:ilvl="0" w:tplc="A76C69D4">
      <w:numFmt w:val="bullet"/>
      <w:lvlText w:val="-"/>
      <w:lvlJc w:val="left"/>
      <w:pPr>
        <w:ind w:left="720" w:hanging="360"/>
      </w:pPr>
      <w:rPr>
        <w:rFonts w:ascii="Calibri" w:eastAsia="Calibri" w:hAnsi="Calibri" w:cs="Calibri" w:hint="default"/>
      </w:rPr>
    </w:lvl>
    <w:lvl w:ilvl="1" w:tplc="2000000F">
      <w:start w:val="1"/>
      <w:numFmt w:val="decimal"/>
      <w:lvlText w:val="%2."/>
      <w:lvlJc w:val="left"/>
      <w:pPr>
        <w:ind w:left="1440" w:hanging="360"/>
      </w:pPr>
    </w:lvl>
    <w:lvl w:ilvl="2" w:tplc="AAC84EB6">
      <w:start w:val="1"/>
      <w:numFmt w:val="upperLetter"/>
      <w:lvlText w:val="%3."/>
      <w:lvlJc w:val="left"/>
      <w:pPr>
        <w:ind w:left="2160" w:hanging="360"/>
      </w:pPr>
      <w:rPr>
        <w:rFonts w:ascii="Calibri" w:eastAsia="Times New Roman" w:hAnsi="Calibri" w:cs="Times New Roman"/>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49" w15:restartNumberingAfterBreak="0">
    <w:nsid w:val="74A10FB0"/>
    <w:multiLevelType w:val="hybridMultilevel"/>
    <w:tmpl w:val="9020A95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57A29BC"/>
    <w:multiLevelType w:val="hybridMultilevel"/>
    <w:tmpl w:val="8AE85F88"/>
    <w:lvl w:ilvl="0" w:tplc="2000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63659EB"/>
    <w:multiLevelType w:val="multilevel"/>
    <w:tmpl w:val="9114167A"/>
    <w:lvl w:ilvl="0">
      <w:start w:val="1"/>
      <w:numFmt w:val="decimal"/>
      <w:lvlText w:val="%1."/>
      <w:lvlJc w:val="left"/>
      <w:pPr>
        <w:ind w:left="720" w:hanging="360"/>
      </w:pPr>
      <w:rPr>
        <w:rFonts w:asciiTheme="minorHAnsi" w:hAnsiTheme="minorHAnsi" w:cstheme="minorHAnsi" w:hint="default"/>
        <w:b w:val="0"/>
        <w:bCs/>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7BA12FD3"/>
    <w:multiLevelType w:val="hybridMultilevel"/>
    <w:tmpl w:val="C99E55C4"/>
    <w:lvl w:ilvl="0" w:tplc="2000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97809635">
    <w:abstractNumId w:val="15"/>
  </w:num>
  <w:num w:numId="2" w16cid:durableId="2064062238">
    <w:abstractNumId w:val="0"/>
  </w:num>
  <w:num w:numId="3" w16cid:durableId="1795322257">
    <w:abstractNumId w:val="1"/>
  </w:num>
  <w:num w:numId="4" w16cid:durableId="730151830">
    <w:abstractNumId w:val="4"/>
  </w:num>
  <w:num w:numId="5" w16cid:durableId="1061905629">
    <w:abstractNumId w:val="6"/>
  </w:num>
  <w:num w:numId="6" w16cid:durableId="2038046506">
    <w:abstractNumId w:val="41"/>
  </w:num>
  <w:num w:numId="7" w16cid:durableId="778767162">
    <w:abstractNumId w:val="7"/>
  </w:num>
  <w:num w:numId="8" w16cid:durableId="189956060">
    <w:abstractNumId w:val="13"/>
  </w:num>
  <w:num w:numId="9" w16cid:durableId="542670233">
    <w:abstractNumId w:val="26"/>
  </w:num>
  <w:num w:numId="10" w16cid:durableId="943344190">
    <w:abstractNumId w:val="40"/>
  </w:num>
  <w:num w:numId="11" w16cid:durableId="124740840">
    <w:abstractNumId w:val="49"/>
  </w:num>
  <w:num w:numId="12" w16cid:durableId="486361826">
    <w:abstractNumId w:val="47"/>
  </w:num>
  <w:num w:numId="13" w16cid:durableId="1707874574">
    <w:abstractNumId w:val="9"/>
  </w:num>
  <w:num w:numId="14" w16cid:durableId="1384907618">
    <w:abstractNumId w:val="45"/>
  </w:num>
  <w:num w:numId="15" w16cid:durableId="1214073098">
    <w:abstractNumId w:val="14"/>
  </w:num>
  <w:num w:numId="16" w16cid:durableId="1128663663">
    <w:abstractNumId w:val="24"/>
  </w:num>
  <w:num w:numId="17" w16cid:durableId="376242215">
    <w:abstractNumId w:val="12"/>
  </w:num>
  <w:num w:numId="18" w16cid:durableId="528491579">
    <w:abstractNumId w:val="17"/>
  </w:num>
  <w:num w:numId="19" w16cid:durableId="1174146159">
    <w:abstractNumId w:val="37"/>
  </w:num>
  <w:num w:numId="20" w16cid:durableId="1199972122">
    <w:abstractNumId w:val="32"/>
  </w:num>
  <w:num w:numId="21" w16cid:durableId="803542915">
    <w:abstractNumId w:val="20"/>
  </w:num>
  <w:num w:numId="22" w16cid:durableId="106199717">
    <w:abstractNumId w:val="35"/>
  </w:num>
  <w:num w:numId="23" w16cid:durableId="1713725784">
    <w:abstractNumId w:val="30"/>
  </w:num>
  <w:num w:numId="24" w16cid:durableId="640421769">
    <w:abstractNumId w:val="21"/>
  </w:num>
  <w:num w:numId="25" w16cid:durableId="44330541">
    <w:abstractNumId w:val="2"/>
  </w:num>
  <w:num w:numId="26" w16cid:durableId="1425229234">
    <w:abstractNumId w:val="16"/>
  </w:num>
  <w:num w:numId="27" w16cid:durableId="1960990413">
    <w:abstractNumId w:val="42"/>
  </w:num>
  <w:num w:numId="28" w16cid:durableId="1907375079">
    <w:abstractNumId w:val="33"/>
  </w:num>
  <w:num w:numId="29" w16cid:durableId="1659071828">
    <w:abstractNumId w:val="10"/>
  </w:num>
  <w:num w:numId="30" w16cid:durableId="769202013">
    <w:abstractNumId w:val="23"/>
  </w:num>
  <w:num w:numId="31" w16cid:durableId="4671349">
    <w:abstractNumId w:val="43"/>
  </w:num>
  <w:num w:numId="32" w16cid:durableId="526716467">
    <w:abstractNumId w:val="46"/>
  </w:num>
  <w:num w:numId="33" w16cid:durableId="1536699603">
    <w:abstractNumId w:val="36"/>
  </w:num>
  <w:num w:numId="34" w16cid:durableId="1126660890">
    <w:abstractNumId w:val="34"/>
  </w:num>
  <w:num w:numId="35" w16cid:durableId="835610404">
    <w:abstractNumId w:val="22"/>
  </w:num>
  <w:num w:numId="36" w16cid:durableId="1968271060">
    <w:abstractNumId w:val="11"/>
  </w:num>
  <w:num w:numId="37" w16cid:durableId="1352683993">
    <w:abstractNumId w:val="29"/>
  </w:num>
  <w:num w:numId="38" w16cid:durableId="147523688">
    <w:abstractNumId w:val="28"/>
  </w:num>
  <w:num w:numId="39" w16cid:durableId="127165029">
    <w:abstractNumId w:val="8"/>
  </w:num>
  <w:num w:numId="40" w16cid:durableId="1251352427">
    <w:abstractNumId w:val="19"/>
  </w:num>
  <w:num w:numId="41" w16cid:durableId="790828290">
    <w:abstractNumId w:val="51"/>
  </w:num>
  <w:num w:numId="42" w16cid:durableId="544874216">
    <w:abstractNumId w:val="38"/>
  </w:num>
  <w:num w:numId="43" w16cid:durableId="2084640553">
    <w:abstractNumId w:val="52"/>
  </w:num>
  <w:num w:numId="44" w16cid:durableId="573515105">
    <w:abstractNumId w:val="39"/>
  </w:num>
  <w:num w:numId="45" w16cid:durableId="1440222857">
    <w:abstractNumId w:val="31"/>
  </w:num>
  <w:num w:numId="46" w16cid:durableId="769548767">
    <w:abstractNumId w:val="25"/>
  </w:num>
  <w:num w:numId="47" w16cid:durableId="1024332058">
    <w:abstractNumId w:val="5"/>
  </w:num>
  <w:num w:numId="48" w16cid:durableId="838887992">
    <w:abstractNumId w:val="50"/>
  </w:num>
  <w:num w:numId="49" w16cid:durableId="1753552617">
    <w:abstractNumId w:val="27"/>
  </w:num>
  <w:num w:numId="50" w16cid:durableId="941109439">
    <w:abstractNumId w:val="3"/>
  </w:num>
  <w:num w:numId="51" w16cid:durableId="819347600">
    <w:abstractNumId w:val="48"/>
    <w:lvlOverride w:ilvl="0"/>
    <w:lvlOverride w:ilvl="1">
      <w:startOverride w:val="1"/>
    </w:lvlOverride>
    <w:lvlOverride w:ilvl="2">
      <w:startOverride w:val="1"/>
    </w:lvlOverride>
    <w:lvlOverride w:ilvl="3"/>
    <w:lvlOverride w:ilvl="4"/>
    <w:lvlOverride w:ilvl="5"/>
    <w:lvlOverride w:ilvl="6"/>
    <w:lvlOverride w:ilvl="7"/>
    <w:lvlOverride w:ilvl="8"/>
  </w:num>
  <w:num w:numId="52" w16cid:durableId="1001852644">
    <w:abstractNumId w:val="18"/>
  </w:num>
  <w:num w:numId="53" w16cid:durableId="1465807141">
    <w:abstractNumId w:val="44"/>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lachy Tierney">
    <w15:presenceInfo w15:providerId="AD" w15:userId="S::m.tierney@climatefocus.com::001eed73-b951-4f69-8809-2b445e2e861b"/>
  </w15:person>
  <w15:person w15:author="Mauriz Schuck">
    <w15:presenceInfo w15:providerId="AD" w15:userId="S::m.schuck@climatefocus.com::b892fbd2-55d7-4b72-bdc6-507e0da15e9a"/>
  </w15:person>
  <w15:person w15:author="Loic Braune">
    <w15:presenceInfo w15:providerId="AD" w15:userId="S::lbraune@worldbank.org::4e474e5b-a7a4-4f37-a43a-6fbbc5148a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Q2MzY2NbQ0MDM3NzRS0lEKTi0uzszPAykwM6sFAMT07GUtAAAA"/>
  </w:docVars>
  <w:rsids>
    <w:rsidRoot w:val="00AE0B1F"/>
    <w:rsid w:val="00000137"/>
    <w:rsid w:val="00000E89"/>
    <w:rsid w:val="00001895"/>
    <w:rsid w:val="000027B7"/>
    <w:rsid w:val="00002C4A"/>
    <w:rsid w:val="000030D7"/>
    <w:rsid w:val="00003ABE"/>
    <w:rsid w:val="00004728"/>
    <w:rsid w:val="00005629"/>
    <w:rsid w:val="00005C71"/>
    <w:rsid w:val="00005E2A"/>
    <w:rsid w:val="00005EA2"/>
    <w:rsid w:val="00005FC8"/>
    <w:rsid w:val="000062A3"/>
    <w:rsid w:val="0000643B"/>
    <w:rsid w:val="00007728"/>
    <w:rsid w:val="00007B00"/>
    <w:rsid w:val="00007FB6"/>
    <w:rsid w:val="00010AA3"/>
    <w:rsid w:val="00010DA8"/>
    <w:rsid w:val="000116EC"/>
    <w:rsid w:val="000117C4"/>
    <w:rsid w:val="0001193F"/>
    <w:rsid w:val="00011B94"/>
    <w:rsid w:val="00012082"/>
    <w:rsid w:val="000120C5"/>
    <w:rsid w:val="0001272D"/>
    <w:rsid w:val="00012B9A"/>
    <w:rsid w:val="00012CB9"/>
    <w:rsid w:val="0001370A"/>
    <w:rsid w:val="00014176"/>
    <w:rsid w:val="0001498C"/>
    <w:rsid w:val="0001573D"/>
    <w:rsid w:val="00015843"/>
    <w:rsid w:val="00016604"/>
    <w:rsid w:val="000167A1"/>
    <w:rsid w:val="0001690E"/>
    <w:rsid w:val="00016D46"/>
    <w:rsid w:val="00017306"/>
    <w:rsid w:val="00017538"/>
    <w:rsid w:val="00017B58"/>
    <w:rsid w:val="00017FB4"/>
    <w:rsid w:val="0002017C"/>
    <w:rsid w:val="000201F9"/>
    <w:rsid w:val="00020283"/>
    <w:rsid w:val="0002038A"/>
    <w:rsid w:val="000207B9"/>
    <w:rsid w:val="00021176"/>
    <w:rsid w:val="0002118F"/>
    <w:rsid w:val="00021490"/>
    <w:rsid w:val="000214CF"/>
    <w:rsid w:val="00021B50"/>
    <w:rsid w:val="00021C9F"/>
    <w:rsid w:val="00021E01"/>
    <w:rsid w:val="00021E0B"/>
    <w:rsid w:val="0002390D"/>
    <w:rsid w:val="00023A73"/>
    <w:rsid w:val="00023EE7"/>
    <w:rsid w:val="000244BA"/>
    <w:rsid w:val="00025139"/>
    <w:rsid w:val="0002573B"/>
    <w:rsid w:val="00025F67"/>
    <w:rsid w:val="00026428"/>
    <w:rsid w:val="0002672C"/>
    <w:rsid w:val="00026F5B"/>
    <w:rsid w:val="00026F93"/>
    <w:rsid w:val="00027841"/>
    <w:rsid w:val="00027BF3"/>
    <w:rsid w:val="00030359"/>
    <w:rsid w:val="00030636"/>
    <w:rsid w:val="00030FF0"/>
    <w:rsid w:val="0003112E"/>
    <w:rsid w:val="00031268"/>
    <w:rsid w:val="00031481"/>
    <w:rsid w:val="000314EA"/>
    <w:rsid w:val="000317D8"/>
    <w:rsid w:val="0003203E"/>
    <w:rsid w:val="000326F0"/>
    <w:rsid w:val="000328D2"/>
    <w:rsid w:val="00032914"/>
    <w:rsid w:val="00032CDB"/>
    <w:rsid w:val="0003384D"/>
    <w:rsid w:val="000338B1"/>
    <w:rsid w:val="00033B10"/>
    <w:rsid w:val="00033C86"/>
    <w:rsid w:val="0003423B"/>
    <w:rsid w:val="000343CC"/>
    <w:rsid w:val="00034533"/>
    <w:rsid w:val="00034624"/>
    <w:rsid w:val="00035081"/>
    <w:rsid w:val="00035A9F"/>
    <w:rsid w:val="00036264"/>
    <w:rsid w:val="00036665"/>
    <w:rsid w:val="000367E9"/>
    <w:rsid w:val="00036F13"/>
    <w:rsid w:val="00037489"/>
    <w:rsid w:val="000374CC"/>
    <w:rsid w:val="000376C4"/>
    <w:rsid w:val="000379EF"/>
    <w:rsid w:val="00037EA8"/>
    <w:rsid w:val="000401D2"/>
    <w:rsid w:val="00040285"/>
    <w:rsid w:val="0004046D"/>
    <w:rsid w:val="0004055B"/>
    <w:rsid w:val="00040676"/>
    <w:rsid w:val="0004082A"/>
    <w:rsid w:val="00040905"/>
    <w:rsid w:val="000411E8"/>
    <w:rsid w:val="000412B8"/>
    <w:rsid w:val="000415B8"/>
    <w:rsid w:val="000425F5"/>
    <w:rsid w:val="00043753"/>
    <w:rsid w:val="00043BEA"/>
    <w:rsid w:val="00044141"/>
    <w:rsid w:val="00044476"/>
    <w:rsid w:val="00044523"/>
    <w:rsid w:val="00044665"/>
    <w:rsid w:val="00044A41"/>
    <w:rsid w:val="00044D1F"/>
    <w:rsid w:val="00044FED"/>
    <w:rsid w:val="00045328"/>
    <w:rsid w:val="00045921"/>
    <w:rsid w:val="00045A2F"/>
    <w:rsid w:val="0004663E"/>
    <w:rsid w:val="00046D56"/>
    <w:rsid w:val="00046D82"/>
    <w:rsid w:val="00047045"/>
    <w:rsid w:val="0004713E"/>
    <w:rsid w:val="00047A6C"/>
    <w:rsid w:val="0005045B"/>
    <w:rsid w:val="0005068E"/>
    <w:rsid w:val="00050D4A"/>
    <w:rsid w:val="0005107B"/>
    <w:rsid w:val="00051103"/>
    <w:rsid w:val="000514B6"/>
    <w:rsid w:val="0005267A"/>
    <w:rsid w:val="000543B0"/>
    <w:rsid w:val="00054E89"/>
    <w:rsid w:val="000550BE"/>
    <w:rsid w:val="000553E9"/>
    <w:rsid w:val="00055A07"/>
    <w:rsid w:val="0005640C"/>
    <w:rsid w:val="00056415"/>
    <w:rsid w:val="00056DBA"/>
    <w:rsid w:val="00057A81"/>
    <w:rsid w:val="0006012E"/>
    <w:rsid w:val="00060C28"/>
    <w:rsid w:val="00060C81"/>
    <w:rsid w:val="00060D8B"/>
    <w:rsid w:val="000611B9"/>
    <w:rsid w:val="0006127C"/>
    <w:rsid w:val="000614C5"/>
    <w:rsid w:val="000616CB"/>
    <w:rsid w:val="00061CD1"/>
    <w:rsid w:val="00062497"/>
    <w:rsid w:val="00062C33"/>
    <w:rsid w:val="00062D11"/>
    <w:rsid w:val="0006329C"/>
    <w:rsid w:val="0006370B"/>
    <w:rsid w:val="00063916"/>
    <w:rsid w:val="00063FB6"/>
    <w:rsid w:val="0006439F"/>
    <w:rsid w:val="00064A07"/>
    <w:rsid w:val="00064CA1"/>
    <w:rsid w:val="00064CCA"/>
    <w:rsid w:val="00064E4E"/>
    <w:rsid w:val="00065A53"/>
    <w:rsid w:val="00065B4B"/>
    <w:rsid w:val="00065E02"/>
    <w:rsid w:val="00066EAA"/>
    <w:rsid w:val="00070A06"/>
    <w:rsid w:val="0007156C"/>
    <w:rsid w:val="00071AFA"/>
    <w:rsid w:val="00071F46"/>
    <w:rsid w:val="000721A2"/>
    <w:rsid w:val="00072596"/>
    <w:rsid w:val="00072735"/>
    <w:rsid w:val="00072B87"/>
    <w:rsid w:val="000732BF"/>
    <w:rsid w:val="00073328"/>
    <w:rsid w:val="00073C9D"/>
    <w:rsid w:val="0007447C"/>
    <w:rsid w:val="00075033"/>
    <w:rsid w:val="00075EBF"/>
    <w:rsid w:val="000769C1"/>
    <w:rsid w:val="00077DAF"/>
    <w:rsid w:val="000803E0"/>
    <w:rsid w:val="000807E6"/>
    <w:rsid w:val="000816E5"/>
    <w:rsid w:val="0008182B"/>
    <w:rsid w:val="000818DB"/>
    <w:rsid w:val="00082383"/>
    <w:rsid w:val="00082E67"/>
    <w:rsid w:val="0008344F"/>
    <w:rsid w:val="000836D8"/>
    <w:rsid w:val="00083F99"/>
    <w:rsid w:val="000840E0"/>
    <w:rsid w:val="0008437E"/>
    <w:rsid w:val="00084489"/>
    <w:rsid w:val="00084585"/>
    <w:rsid w:val="00084D39"/>
    <w:rsid w:val="00084F65"/>
    <w:rsid w:val="00085070"/>
    <w:rsid w:val="000857FF"/>
    <w:rsid w:val="00085D92"/>
    <w:rsid w:val="00085F1D"/>
    <w:rsid w:val="000860CE"/>
    <w:rsid w:val="00086A4C"/>
    <w:rsid w:val="00086D70"/>
    <w:rsid w:val="00087BA7"/>
    <w:rsid w:val="00087E4A"/>
    <w:rsid w:val="00087F09"/>
    <w:rsid w:val="00090726"/>
    <w:rsid w:val="0009117C"/>
    <w:rsid w:val="000918B3"/>
    <w:rsid w:val="00091D34"/>
    <w:rsid w:val="00092198"/>
    <w:rsid w:val="00092597"/>
    <w:rsid w:val="000932A6"/>
    <w:rsid w:val="00093D10"/>
    <w:rsid w:val="00093D52"/>
    <w:rsid w:val="00093E7E"/>
    <w:rsid w:val="00093F26"/>
    <w:rsid w:val="00094CDE"/>
    <w:rsid w:val="000957F4"/>
    <w:rsid w:val="00095CF2"/>
    <w:rsid w:val="00095E03"/>
    <w:rsid w:val="00095E07"/>
    <w:rsid w:val="00096206"/>
    <w:rsid w:val="00096384"/>
    <w:rsid w:val="00096BCA"/>
    <w:rsid w:val="00097464"/>
    <w:rsid w:val="00097E81"/>
    <w:rsid w:val="00097F49"/>
    <w:rsid w:val="000A0384"/>
    <w:rsid w:val="000A0430"/>
    <w:rsid w:val="000A081F"/>
    <w:rsid w:val="000A0AA8"/>
    <w:rsid w:val="000A0E0D"/>
    <w:rsid w:val="000A1392"/>
    <w:rsid w:val="000A13BE"/>
    <w:rsid w:val="000A24D1"/>
    <w:rsid w:val="000A2895"/>
    <w:rsid w:val="000A2BE6"/>
    <w:rsid w:val="000A3084"/>
    <w:rsid w:val="000A3259"/>
    <w:rsid w:val="000A3A9A"/>
    <w:rsid w:val="000A468D"/>
    <w:rsid w:val="000A6172"/>
    <w:rsid w:val="000A6938"/>
    <w:rsid w:val="000A6FAD"/>
    <w:rsid w:val="000B0649"/>
    <w:rsid w:val="000B07EF"/>
    <w:rsid w:val="000B0878"/>
    <w:rsid w:val="000B0CA4"/>
    <w:rsid w:val="000B183A"/>
    <w:rsid w:val="000B18B9"/>
    <w:rsid w:val="000B19E8"/>
    <w:rsid w:val="000B1B0B"/>
    <w:rsid w:val="000B1F03"/>
    <w:rsid w:val="000B1F51"/>
    <w:rsid w:val="000B2089"/>
    <w:rsid w:val="000B2840"/>
    <w:rsid w:val="000B288E"/>
    <w:rsid w:val="000B2AE1"/>
    <w:rsid w:val="000B34DF"/>
    <w:rsid w:val="000B37BF"/>
    <w:rsid w:val="000B3D5F"/>
    <w:rsid w:val="000B41AE"/>
    <w:rsid w:val="000B42C2"/>
    <w:rsid w:val="000B4644"/>
    <w:rsid w:val="000B5120"/>
    <w:rsid w:val="000B5D7A"/>
    <w:rsid w:val="000B6201"/>
    <w:rsid w:val="000B6725"/>
    <w:rsid w:val="000B746E"/>
    <w:rsid w:val="000B7A56"/>
    <w:rsid w:val="000B7C4A"/>
    <w:rsid w:val="000B7E3A"/>
    <w:rsid w:val="000B7EBF"/>
    <w:rsid w:val="000B7FA2"/>
    <w:rsid w:val="000C0071"/>
    <w:rsid w:val="000C061A"/>
    <w:rsid w:val="000C1AF3"/>
    <w:rsid w:val="000C2607"/>
    <w:rsid w:val="000C2F46"/>
    <w:rsid w:val="000C304C"/>
    <w:rsid w:val="000C30E1"/>
    <w:rsid w:val="000C33EB"/>
    <w:rsid w:val="000C3801"/>
    <w:rsid w:val="000C3882"/>
    <w:rsid w:val="000C39F6"/>
    <w:rsid w:val="000C3A29"/>
    <w:rsid w:val="000C3EBC"/>
    <w:rsid w:val="000C4500"/>
    <w:rsid w:val="000C4773"/>
    <w:rsid w:val="000C499E"/>
    <w:rsid w:val="000C52C6"/>
    <w:rsid w:val="000C5820"/>
    <w:rsid w:val="000C5ACB"/>
    <w:rsid w:val="000C5B9C"/>
    <w:rsid w:val="000C67D7"/>
    <w:rsid w:val="000C6F88"/>
    <w:rsid w:val="000C745A"/>
    <w:rsid w:val="000C7710"/>
    <w:rsid w:val="000C79F4"/>
    <w:rsid w:val="000D0455"/>
    <w:rsid w:val="000D266C"/>
    <w:rsid w:val="000D28BA"/>
    <w:rsid w:val="000D2C9F"/>
    <w:rsid w:val="000D2D4A"/>
    <w:rsid w:val="000D2DA6"/>
    <w:rsid w:val="000D3617"/>
    <w:rsid w:val="000D4C93"/>
    <w:rsid w:val="000D4DBC"/>
    <w:rsid w:val="000D4F64"/>
    <w:rsid w:val="000D56BE"/>
    <w:rsid w:val="000D60A2"/>
    <w:rsid w:val="000D61E7"/>
    <w:rsid w:val="000D697F"/>
    <w:rsid w:val="000D6F65"/>
    <w:rsid w:val="000D6F78"/>
    <w:rsid w:val="000D76E9"/>
    <w:rsid w:val="000D779B"/>
    <w:rsid w:val="000D79C8"/>
    <w:rsid w:val="000D7CA3"/>
    <w:rsid w:val="000D7E10"/>
    <w:rsid w:val="000D7FB2"/>
    <w:rsid w:val="000E044D"/>
    <w:rsid w:val="000E06DF"/>
    <w:rsid w:val="000E0B93"/>
    <w:rsid w:val="000E0BA1"/>
    <w:rsid w:val="000E1C96"/>
    <w:rsid w:val="000E29F4"/>
    <w:rsid w:val="000E2AA5"/>
    <w:rsid w:val="000E327D"/>
    <w:rsid w:val="000E36B6"/>
    <w:rsid w:val="000E3943"/>
    <w:rsid w:val="000E478D"/>
    <w:rsid w:val="000E491B"/>
    <w:rsid w:val="000E4935"/>
    <w:rsid w:val="000E4A4D"/>
    <w:rsid w:val="000E5115"/>
    <w:rsid w:val="000E519C"/>
    <w:rsid w:val="000E51ED"/>
    <w:rsid w:val="000E57E9"/>
    <w:rsid w:val="000E5A84"/>
    <w:rsid w:val="000E5F0D"/>
    <w:rsid w:val="000E6AC0"/>
    <w:rsid w:val="000E6D36"/>
    <w:rsid w:val="000E6E93"/>
    <w:rsid w:val="000E764D"/>
    <w:rsid w:val="000E7683"/>
    <w:rsid w:val="000E7A01"/>
    <w:rsid w:val="000F00A9"/>
    <w:rsid w:val="000F01B2"/>
    <w:rsid w:val="000F0BC2"/>
    <w:rsid w:val="000F111C"/>
    <w:rsid w:val="000F123B"/>
    <w:rsid w:val="000F1F40"/>
    <w:rsid w:val="000F2826"/>
    <w:rsid w:val="000F3631"/>
    <w:rsid w:val="000F3784"/>
    <w:rsid w:val="000F3C51"/>
    <w:rsid w:val="000F3DC3"/>
    <w:rsid w:val="000F3E41"/>
    <w:rsid w:val="000F5484"/>
    <w:rsid w:val="000F5B7A"/>
    <w:rsid w:val="000F5BE2"/>
    <w:rsid w:val="000F5D79"/>
    <w:rsid w:val="000F6167"/>
    <w:rsid w:val="000F6E29"/>
    <w:rsid w:val="000F6FE1"/>
    <w:rsid w:val="000F725F"/>
    <w:rsid w:val="000F72FA"/>
    <w:rsid w:val="000F7680"/>
    <w:rsid w:val="000F7D6F"/>
    <w:rsid w:val="00100206"/>
    <w:rsid w:val="0010062B"/>
    <w:rsid w:val="00100D18"/>
    <w:rsid w:val="00101782"/>
    <w:rsid w:val="00101DFD"/>
    <w:rsid w:val="00101F0C"/>
    <w:rsid w:val="001037A4"/>
    <w:rsid w:val="00103C14"/>
    <w:rsid w:val="00104639"/>
    <w:rsid w:val="001047FA"/>
    <w:rsid w:val="001048E7"/>
    <w:rsid w:val="001050CE"/>
    <w:rsid w:val="00105342"/>
    <w:rsid w:val="001053EF"/>
    <w:rsid w:val="00105656"/>
    <w:rsid w:val="001059BA"/>
    <w:rsid w:val="00105A0F"/>
    <w:rsid w:val="00106066"/>
    <w:rsid w:val="001069BF"/>
    <w:rsid w:val="00106CC8"/>
    <w:rsid w:val="00110515"/>
    <w:rsid w:val="001109CC"/>
    <w:rsid w:val="00110AF1"/>
    <w:rsid w:val="0011118F"/>
    <w:rsid w:val="00111382"/>
    <w:rsid w:val="00111465"/>
    <w:rsid w:val="001117FD"/>
    <w:rsid w:val="00111A8B"/>
    <w:rsid w:val="00111BDE"/>
    <w:rsid w:val="001120ED"/>
    <w:rsid w:val="00113356"/>
    <w:rsid w:val="001137A2"/>
    <w:rsid w:val="00113844"/>
    <w:rsid w:val="001138D9"/>
    <w:rsid w:val="001139E6"/>
    <w:rsid w:val="001142AA"/>
    <w:rsid w:val="00114581"/>
    <w:rsid w:val="00114B66"/>
    <w:rsid w:val="00114C9B"/>
    <w:rsid w:val="00115495"/>
    <w:rsid w:val="00115920"/>
    <w:rsid w:val="00115F59"/>
    <w:rsid w:val="001160DB"/>
    <w:rsid w:val="00116333"/>
    <w:rsid w:val="00116DD0"/>
    <w:rsid w:val="001172F3"/>
    <w:rsid w:val="001202F2"/>
    <w:rsid w:val="001204E3"/>
    <w:rsid w:val="00120711"/>
    <w:rsid w:val="00120F35"/>
    <w:rsid w:val="00120FD8"/>
    <w:rsid w:val="00121DE7"/>
    <w:rsid w:val="00122161"/>
    <w:rsid w:val="0012264A"/>
    <w:rsid w:val="001227DB"/>
    <w:rsid w:val="00122B66"/>
    <w:rsid w:val="00122CC1"/>
    <w:rsid w:val="0012332E"/>
    <w:rsid w:val="00123481"/>
    <w:rsid w:val="00123AE4"/>
    <w:rsid w:val="00124730"/>
    <w:rsid w:val="00124BEB"/>
    <w:rsid w:val="00124D70"/>
    <w:rsid w:val="00124E7E"/>
    <w:rsid w:val="0012538A"/>
    <w:rsid w:val="00126512"/>
    <w:rsid w:val="00127421"/>
    <w:rsid w:val="00127540"/>
    <w:rsid w:val="001276E0"/>
    <w:rsid w:val="00127829"/>
    <w:rsid w:val="00127837"/>
    <w:rsid w:val="0012784B"/>
    <w:rsid w:val="00127B58"/>
    <w:rsid w:val="00127C82"/>
    <w:rsid w:val="00130023"/>
    <w:rsid w:val="00130039"/>
    <w:rsid w:val="0013035B"/>
    <w:rsid w:val="001305CE"/>
    <w:rsid w:val="001306B7"/>
    <w:rsid w:val="0013077E"/>
    <w:rsid w:val="00131061"/>
    <w:rsid w:val="001312EE"/>
    <w:rsid w:val="0013160E"/>
    <w:rsid w:val="00131692"/>
    <w:rsid w:val="00132443"/>
    <w:rsid w:val="001328A3"/>
    <w:rsid w:val="00132964"/>
    <w:rsid w:val="00132A43"/>
    <w:rsid w:val="00132AAF"/>
    <w:rsid w:val="00133120"/>
    <w:rsid w:val="00133166"/>
    <w:rsid w:val="0013367F"/>
    <w:rsid w:val="001336A4"/>
    <w:rsid w:val="00133B6B"/>
    <w:rsid w:val="00133DD3"/>
    <w:rsid w:val="00134753"/>
    <w:rsid w:val="00135027"/>
    <w:rsid w:val="00135560"/>
    <w:rsid w:val="001358CC"/>
    <w:rsid w:val="00135B6A"/>
    <w:rsid w:val="001362A6"/>
    <w:rsid w:val="00136721"/>
    <w:rsid w:val="001367B4"/>
    <w:rsid w:val="001368A3"/>
    <w:rsid w:val="00136963"/>
    <w:rsid w:val="00136DE1"/>
    <w:rsid w:val="00136E45"/>
    <w:rsid w:val="00136F5C"/>
    <w:rsid w:val="00137137"/>
    <w:rsid w:val="00140E77"/>
    <w:rsid w:val="00140EF4"/>
    <w:rsid w:val="0014175C"/>
    <w:rsid w:val="00141D37"/>
    <w:rsid w:val="00141F11"/>
    <w:rsid w:val="0014217B"/>
    <w:rsid w:val="001426A5"/>
    <w:rsid w:val="001429D7"/>
    <w:rsid w:val="00143BD2"/>
    <w:rsid w:val="00143E12"/>
    <w:rsid w:val="0014404B"/>
    <w:rsid w:val="001442A2"/>
    <w:rsid w:val="001442E3"/>
    <w:rsid w:val="00144594"/>
    <w:rsid w:val="00144748"/>
    <w:rsid w:val="00144A47"/>
    <w:rsid w:val="00144CD3"/>
    <w:rsid w:val="00145AEE"/>
    <w:rsid w:val="001460BD"/>
    <w:rsid w:val="00146195"/>
    <w:rsid w:val="001463AB"/>
    <w:rsid w:val="001463D4"/>
    <w:rsid w:val="001464F0"/>
    <w:rsid w:val="00146A2B"/>
    <w:rsid w:val="00146B5D"/>
    <w:rsid w:val="00147016"/>
    <w:rsid w:val="0014703A"/>
    <w:rsid w:val="0015008D"/>
    <w:rsid w:val="001500C5"/>
    <w:rsid w:val="00150132"/>
    <w:rsid w:val="0015032C"/>
    <w:rsid w:val="0015067D"/>
    <w:rsid w:val="001507F5"/>
    <w:rsid w:val="00151127"/>
    <w:rsid w:val="001516FA"/>
    <w:rsid w:val="001517CD"/>
    <w:rsid w:val="0015205F"/>
    <w:rsid w:val="00152F1F"/>
    <w:rsid w:val="001548AE"/>
    <w:rsid w:val="00154953"/>
    <w:rsid w:val="00155DA6"/>
    <w:rsid w:val="001560E9"/>
    <w:rsid w:val="001567F7"/>
    <w:rsid w:val="00156A2B"/>
    <w:rsid w:val="00156DCF"/>
    <w:rsid w:val="00157352"/>
    <w:rsid w:val="001574F4"/>
    <w:rsid w:val="00157BF2"/>
    <w:rsid w:val="00157E95"/>
    <w:rsid w:val="00161763"/>
    <w:rsid w:val="00161E86"/>
    <w:rsid w:val="00162358"/>
    <w:rsid w:val="001629C4"/>
    <w:rsid w:val="00162D2F"/>
    <w:rsid w:val="00162DC8"/>
    <w:rsid w:val="00162F9E"/>
    <w:rsid w:val="001632D8"/>
    <w:rsid w:val="00163B3C"/>
    <w:rsid w:val="00163FA1"/>
    <w:rsid w:val="00164078"/>
    <w:rsid w:val="00164802"/>
    <w:rsid w:val="00164C60"/>
    <w:rsid w:val="001658BC"/>
    <w:rsid w:val="00165939"/>
    <w:rsid w:val="001659C7"/>
    <w:rsid w:val="00165D7B"/>
    <w:rsid w:val="001661BD"/>
    <w:rsid w:val="001661E0"/>
    <w:rsid w:val="001667BB"/>
    <w:rsid w:val="001667E2"/>
    <w:rsid w:val="00166E80"/>
    <w:rsid w:val="00166E92"/>
    <w:rsid w:val="00166FFD"/>
    <w:rsid w:val="00167F6F"/>
    <w:rsid w:val="00170517"/>
    <w:rsid w:val="00170B1D"/>
    <w:rsid w:val="00170CA7"/>
    <w:rsid w:val="00171128"/>
    <w:rsid w:val="0017127C"/>
    <w:rsid w:val="0017175A"/>
    <w:rsid w:val="001717A9"/>
    <w:rsid w:val="00171818"/>
    <w:rsid w:val="00171C6A"/>
    <w:rsid w:val="00171DF5"/>
    <w:rsid w:val="001723D8"/>
    <w:rsid w:val="00172963"/>
    <w:rsid w:val="00173A4A"/>
    <w:rsid w:val="00173FB4"/>
    <w:rsid w:val="0017556E"/>
    <w:rsid w:val="00175B12"/>
    <w:rsid w:val="00175B55"/>
    <w:rsid w:val="001761AC"/>
    <w:rsid w:val="001765BC"/>
    <w:rsid w:val="001766C0"/>
    <w:rsid w:val="00176BA1"/>
    <w:rsid w:val="00176D3E"/>
    <w:rsid w:val="001778C7"/>
    <w:rsid w:val="00180304"/>
    <w:rsid w:val="001803A3"/>
    <w:rsid w:val="0018047C"/>
    <w:rsid w:val="001806EF"/>
    <w:rsid w:val="00181DAB"/>
    <w:rsid w:val="00181ED5"/>
    <w:rsid w:val="00182CDC"/>
    <w:rsid w:val="00182F62"/>
    <w:rsid w:val="00183DB4"/>
    <w:rsid w:val="001846E7"/>
    <w:rsid w:val="00184A8F"/>
    <w:rsid w:val="00184AAF"/>
    <w:rsid w:val="00184BBD"/>
    <w:rsid w:val="00185746"/>
    <w:rsid w:val="001857C9"/>
    <w:rsid w:val="0018582D"/>
    <w:rsid w:val="00186546"/>
    <w:rsid w:val="00186881"/>
    <w:rsid w:val="00186E25"/>
    <w:rsid w:val="001872B6"/>
    <w:rsid w:val="00187806"/>
    <w:rsid w:val="00187B8D"/>
    <w:rsid w:val="00190290"/>
    <w:rsid w:val="00190CDC"/>
    <w:rsid w:val="00190E7F"/>
    <w:rsid w:val="00190F90"/>
    <w:rsid w:val="0019238B"/>
    <w:rsid w:val="00192ACE"/>
    <w:rsid w:val="00193C89"/>
    <w:rsid w:val="00193CBA"/>
    <w:rsid w:val="0019430A"/>
    <w:rsid w:val="001944D7"/>
    <w:rsid w:val="001958A6"/>
    <w:rsid w:val="00195A70"/>
    <w:rsid w:val="00196466"/>
    <w:rsid w:val="001973ED"/>
    <w:rsid w:val="0019783B"/>
    <w:rsid w:val="00197923"/>
    <w:rsid w:val="0019797B"/>
    <w:rsid w:val="001A0603"/>
    <w:rsid w:val="001A07BB"/>
    <w:rsid w:val="001A0AD5"/>
    <w:rsid w:val="001A105D"/>
    <w:rsid w:val="001A131A"/>
    <w:rsid w:val="001A1D19"/>
    <w:rsid w:val="001A2215"/>
    <w:rsid w:val="001A3DAB"/>
    <w:rsid w:val="001A3E67"/>
    <w:rsid w:val="001A3EEA"/>
    <w:rsid w:val="001A445B"/>
    <w:rsid w:val="001A4565"/>
    <w:rsid w:val="001A4F2C"/>
    <w:rsid w:val="001A51C3"/>
    <w:rsid w:val="001A56F7"/>
    <w:rsid w:val="001A5B28"/>
    <w:rsid w:val="001A6269"/>
    <w:rsid w:val="001A682A"/>
    <w:rsid w:val="001A6F4C"/>
    <w:rsid w:val="001B02CF"/>
    <w:rsid w:val="001B0D12"/>
    <w:rsid w:val="001B1029"/>
    <w:rsid w:val="001B131A"/>
    <w:rsid w:val="001B151E"/>
    <w:rsid w:val="001B19D8"/>
    <w:rsid w:val="001B1AB4"/>
    <w:rsid w:val="001B1D2B"/>
    <w:rsid w:val="001B223A"/>
    <w:rsid w:val="001B22F0"/>
    <w:rsid w:val="001B2CC8"/>
    <w:rsid w:val="001B2F4A"/>
    <w:rsid w:val="001B3700"/>
    <w:rsid w:val="001B3771"/>
    <w:rsid w:val="001B3B7B"/>
    <w:rsid w:val="001B4B6A"/>
    <w:rsid w:val="001B4C37"/>
    <w:rsid w:val="001B4D16"/>
    <w:rsid w:val="001B4D5B"/>
    <w:rsid w:val="001B532E"/>
    <w:rsid w:val="001B5439"/>
    <w:rsid w:val="001B551F"/>
    <w:rsid w:val="001B6422"/>
    <w:rsid w:val="001B6512"/>
    <w:rsid w:val="001B6B1A"/>
    <w:rsid w:val="001B70DB"/>
    <w:rsid w:val="001B73E7"/>
    <w:rsid w:val="001B7C80"/>
    <w:rsid w:val="001C020B"/>
    <w:rsid w:val="001C0A02"/>
    <w:rsid w:val="001C1333"/>
    <w:rsid w:val="001C16E5"/>
    <w:rsid w:val="001C22A2"/>
    <w:rsid w:val="001C2309"/>
    <w:rsid w:val="001C29A8"/>
    <w:rsid w:val="001C2FAD"/>
    <w:rsid w:val="001C33B7"/>
    <w:rsid w:val="001C33BE"/>
    <w:rsid w:val="001C3473"/>
    <w:rsid w:val="001C34D3"/>
    <w:rsid w:val="001C43D6"/>
    <w:rsid w:val="001C4BF7"/>
    <w:rsid w:val="001C4D72"/>
    <w:rsid w:val="001C5730"/>
    <w:rsid w:val="001C5A13"/>
    <w:rsid w:val="001C5B46"/>
    <w:rsid w:val="001C663B"/>
    <w:rsid w:val="001C6786"/>
    <w:rsid w:val="001C7138"/>
    <w:rsid w:val="001C71F6"/>
    <w:rsid w:val="001C7502"/>
    <w:rsid w:val="001C7BAC"/>
    <w:rsid w:val="001D023A"/>
    <w:rsid w:val="001D0A8F"/>
    <w:rsid w:val="001D0DB8"/>
    <w:rsid w:val="001D1338"/>
    <w:rsid w:val="001D14FA"/>
    <w:rsid w:val="001D2672"/>
    <w:rsid w:val="001D273F"/>
    <w:rsid w:val="001D2752"/>
    <w:rsid w:val="001D297F"/>
    <w:rsid w:val="001D2AC8"/>
    <w:rsid w:val="001D2C75"/>
    <w:rsid w:val="001D2F5B"/>
    <w:rsid w:val="001D3591"/>
    <w:rsid w:val="001D3967"/>
    <w:rsid w:val="001D3E24"/>
    <w:rsid w:val="001D4EA0"/>
    <w:rsid w:val="001D523E"/>
    <w:rsid w:val="001D569A"/>
    <w:rsid w:val="001D5A00"/>
    <w:rsid w:val="001D5B36"/>
    <w:rsid w:val="001D6025"/>
    <w:rsid w:val="001D65BD"/>
    <w:rsid w:val="001D66AE"/>
    <w:rsid w:val="001D6BCD"/>
    <w:rsid w:val="001D7BEF"/>
    <w:rsid w:val="001D7F1B"/>
    <w:rsid w:val="001E010A"/>
    <w:rsid w:val="001E012D"/>
    <w:rsid w:val="001E0D03"/>
    <w:rsid w:val="001E0D3F"/>
    <w:rsid w:val="001E0EB3"/>
    <w:rsid w:val="001E1063"/>
    <w:rsid w:val="001E10CE"/>
    <w:rsid w:val="001E16CE"/>
    <w:rsid w:val="001E17D9"/>
    <w:rsid w:val="001E2003"/>
    <w:rsid w:val="001E2613"/>
    <w:rsid w:val="001E2F42"/>
    <w:rsid w:val="001E3033"/>
    <w:rsid w:val="001E313E"/>
    <w:rsid w:val="001E38F1"/>
    <w:rsid w:val="001E39A8"/>
    <w:rsid w:val="001E4AEC"/>
    <w:rsid w:val="001E4C60"/>
    <w:rsid w:val="001E5047"/>
    <w:rsid w:val="001E5829"/>
    <w:rsid w:val="001E584C"/>
    <w:rsid w:val="001E5A95"/>
    <w:rsid w:val="001E6770"/>
    <w:rsid w:val="001E6DAB"/>
    <w:rsid w:val="001E72FE"/>
    <w:rsid w:val="001E7882"/>
    <w:rsid w:val="001F015A"/>
    <w:rsid w:val="001F128C"/>
    <w:rsid w:val="001F1A2C"/>
    <w:rsid w:val="001F1FD2"/>
    <w:rsid w:val="001F2327"/>
    <w:rsid w:val="001F2634"/>
    <w:rsid w:val="001F286B"/>
    <w:rsid w:val="001F29B3"/>
    <w:rsid w:val="001F2A89"/>
    <w:rsid w:val="001F2EEC"/>
    <w:rsid w:val="001F3031"/>
    <w:rsid w:val="001F329B"/>
    <w:rsid w:val="001F3524"/>
    <w:rsid w:val="001F35E6"/>
    <w:rsid w:val="001F38C6"/>
    <w:rsid w:val="001F39BF"/>
    <w:rsid w:val="001F40F4"/>
    <w:rsid w:val="001F43E0"/>
    <w:rsid w:val="001F4452"/>
    <w:rsid w:val="001F44F1"/>
    <w:rsid w:val="001F4AAF"/>
    <w:rsid w:val="001F55D0"/>
    <w:rsid w:val="001F5F86"/>
    <w:rsid w:val="001F636F"/>
    <w:rsid w:val="001F6846"/>
    <w:rsid w:val="001F6C47"/>
    <w:rsid w:val="001F6D21"/>
    <w:rsid w:val="00200C9B"/>
    <w:rsid w:val="00200FBA"/>
    <w:rsid w:val="002011F4"/>
    <w:rsid w:val="002018B5"/>
    <w:rsid w:val="002020D3"/>
    <w:rsid w:val="00202340"/>
    <w:rsid w:val="00202A3D"/>
    <w:rsid w:val="00202AEA"/>
    <w:rsid w:val="00202BEE"/>
    <w:rsid w:val="002031A9"/>
    <w:rsid w:val="0020331C"/>
    <w:rsid w:val="00203451"/>
    <w:rsid w:val="0020375F"/>
    <w:rsid w:val="00203A52"/>
    <w:rsid w:val="002040F9"/>
    <w:rsid w:val="002045EA"/>
    <w:rsid w:val="00204797"/>
    <w:rsid w:val="00204A53"/>
    <w:rsid w:val="00204B4C"/>
    <w:rsid w:val="00204C31"/>
    <w:rsid w:val="00205462"/>
    <w:rsid w:val="002057A3"/>
    <w:rsid w:val="0020691F"/>
    <w:rsid w:val="00206D14"/>
    <w:rsid w:val="002070D9"/>
    <w:rsid w:val="002076A1"/>
    <w:rsid w:val="0020786C"/>
    <w:rsid w:val="00207A01"/>
    <w:rsid w:val="00207CB6"/>
    <w:rsid w:val="002104AE"/>
    <w:rsid w:val="00210768"/>
    <w:rsid w:val="002111BD"/>
    <w:rsid w:val="00212D4C"/>
    <w:rsid w:val="00212E8E"/>
    <w:rsid w:val="00213206"/>
    <w:rsid w:val="002137AC"/>
    <w:rsid w:val="00213ED2"/>
    <w:rsid w:val="002143EE"/>
    <w:rsid w:val="002144A4"/>
    <w:rsid w:val="00214C50"/>
    <w:rsid w:val="00214C6E"/>
    <w:rsid w:val="00215AFB"/>
    <w:rsid w:val="00215DD7"/>
    <w:rsid w:val="00216B82"/>
    <w:rsid w:val="00217046"/>
    <w:rsid w:val="00217ACF"/>
    <w:rsid w:val="00217B66"/>
    <w:rsid w:val="002200C8"/>
    <w:rsid w:val="0022070E"/>
    <w:rsid w:val="002208F4"/>
    <w:rsid w:val="00220975"/>
    <w:rsid w:val="00221986"/>
    <w:rsid w:val="00221FDF"/>
    <w:rsid w:val="002222BF"/>
    <w:rsid w:val="0022277A"/>
    <w:rsid w:val="00222921"/>
    <w:rsid w:val="00222C7B"/>
    <w:rsid w:val="00223BAC"/>
    <w:rsid w:val="002246E2"/>
    <w:rsid w:val="002248AF"/>
    <w:rsid w:val="00224D7E"/>
    <w:rsid w:val="002254D7"/>
    <w:rsid w:val="00225696"/>
    <w:rsid w:val="00225D7E"/>
    <w:rsid w:val="002260B9"/>
    <w:rsid w:val="0022741E"/>
    <w:rsid w:val="00227644"/>
    <w:rsid w:val="00227B1B"/>
    <w:rsid w:val="0023079C"/>
    <w:rsid w:val="00231393"/>
    <w:rsid w:val="00231C7C"/>
    <w:rsid w:val="002327B3"/>
    <w:rsid w:val="0023392C"/>
    <w:rsid w:val="00234364"/>
    <w:rsid w:val="0023440D"/>
    <w:rsid w:val="0023493C"/>
    <w:rsid w:val="002349D3"/>
    <w:rsid w:val="002349E2"/>
    <w:rsid w:val="00234A74"/>
    <w:rsid w:val="00237825"/>
    <w:rsid w:val="002379E8"/>
    <w:rsid w:val="00237B22"/>
    <w:rsid w:val="00237C96"/>
    <w:rsid w:val="00241670"/>
    <w:rsid w:val="00241CA6"/>
    <w:rsid w:val="00242209"/>
    <w:rsid w:val="002422D2"/>
    <w:rsid w:val="002422F5"/>
    <w:rsid w:val="002427E4"/>
    <w:rsid w:val="00242C67"/>
    <w:rsid w:val="002435D0"/>
    <w:rsid w:val="00244199"/>
    <w:rsid w:val="002444BC"/>
    <w:rsid w:val="00244A6F"/>
    <w:rsid w:val="00245912"/>
    <w:rsid w:val="002467E6"/>
    <w:rsid w:val="00246946"/>
    <w:rsid w:val="00246A00"/>
    <w:rsid w:val="00246EFA"/>
    <w:rsid w:val="00246FC1"/>
    <w:rsid w:val="002471DF"/>
    <w:rsid w:val="00247297"/>
    <w:rsid w:val="0024764E"/>
    <w:rsid w:val="002502F3"/>
    <w:rsid w:val="00250825"/>
    <w:rsid w:val="0025084A"/>
    <w:rsid w:val="0025172B"/>
    <w:rsid w:val="00251FE5"/>
    <w:rsid w:val="00252386"/>
    <w:rsid w:val="0025248C"/>
    <w:rsid w:val="00252742"/>
    <w:rsid w:val="00253020"/>
    <w:rsid w:val="00253C80"/>
    <w:rsid w:val="00253DED"/>
    <w:rsid w:val="00253F5E"/>
    <w:rsid w:val="00253FAA"/>
    <w:rsid w:val="0025418B"/>
    <w:rsid w:val="00254531"/>
    <w:rsid w:val="00254AA4"/>
    <w:rsid w:val="00254AD6"/>
    <w:rsid w:val="0025524D"/>
    <w:rsid w:val="00255823"/>
    <w:rsid w:val="00255D0C"/>
    <w:rsid w:val="00255F3E"/>
    <w:rsid w:val="00256F00"/>
    <w:rsid w:val="00256F5B"/>
    <w:rsid w:val="00257069"/>
    <w:rsid w:val="00257171"/>
    <w:rsid w:val="00257BA4"/>
    <w:rsid w:val="0026016E"/>
    <w:rsid w:val="00260A59"/>
    <w:rsid w:val="00261C6D"/>
    <w:rsid w:val="00262051"/>
    <w:rsid w:val="0026218B"/>
    <w:rsid w:val="00262CE7"/>
    <w:rsid w:val="00262E0E"/>
    <w:rsid w:val="00263288"/>
    <w:rsid w:val="00263B7D"/>
    <w:rsid w:val="00263EB4"/>
    <w:rsid w:val="00264B28"/>
    <w:rsid w:val="00264D09"/>
    <w:rsid w:val="00264E45"/>
    <w:rsid w:val="00264ED3"/>
    <w:rsid w:val="0026511E"/>
    <w:rsid w:val="00265255"/>
    <w:rsid w:val="00265533"/>
    <w:rsid w:val="00265F15"/>
    <w:rsid w:val="0026605E"/>
    <w:rsid w:val="002666DC"/>
    <w:rsid w:val="0026683E"/>
    <w:rsid w:val="00270709"/>
    <w:rsid w:val="00270913"/>
    <w:rsid w:val="00271011"/>
    <w:rsid w:val="00271354"/>
    <w:rsid w:val="00271D20"/>
    <w:rsid w:val="00271E0F"/>
    <w:rsid w:val="00271E72"/>
    <w:rsid w:val="00271E78"/>
    <w:rsid w:val="0027218F"/>
    <w:rsid w:val="00272B13"/>
    <w:rsid w:val="00272F15"/>
    <w:rsid w:val="00273166"/>
    <w:rsid w:val="00273612"/>
    <w:rsid w:val="00273BE3"/>
    <w:rsid w:val="00273C6E"/>
    <w:rsid w:val="0027400D"/>
    <w:rsid w:val="00274299"/>
    <w:rsid w:val="002742FB"/>
    <w:rsid w:val="002747A0"/>
    <w:rsid w:val="00274938"/>
    <w:rsid w:val="00274A35"/>
    <w:rsid w:val="00274A77"/>
    <w:rsid w:val="0027713D"/>
    <w:rsid w:val="00277C70"/>
    <w:rsid w:val="00277E3D"/>
    <w:rsid w:val="00280137"/>
    <w:rsid w:val="002801C8"/>
    <w:rsid w:val="002806CC"/>
    <w:rsid w:val="00280B05"/>
    <w:rsid w:val="002813E2"/>
    <w:rsid w:val="0028155A"/>
    <w:rsid w:val="00281B5E"/>
    <w:rsid w:val="00281BDB"/>
    <w:rsid w:val="00282745"/>
    <w:rsid w:val="00282F54"/>
    <w:rsid w:val="0028366B"/>
    <w:rsid w:val="00283E90"/>
    <w:rsid w:val="00284218"/>
    <w:rsid w:val="002849C0"/>
    <w:rsid w:val="00284F35"/>
    <w:rsid w:val="0028554A"/>
    <w:rsid w:val="00285961"/>
    <w:rsid w:val="00285B82"/>
    <w:rsid w:val="00285C80"/>
    <w:rsid w:val="00285EC2"/>
    <w:rsid w:val="00285F03"/>
    <w:rsid w:val="00286FF6"/>
    <w:rsid w:val="0028702E"/>
    <w:rsid w:val="00287D90"/>
    <w:rsid w:val="00290126"/>
    <w:rsid w:val="002901B6"/>
    <w:rsid w:val="00290663"/>
    <w:rsid w:val="00291543"/>
    <w:rsid w:val="00291FF4"/>
    <w:rsid w:val="00292446"/>
    <w:rsid w:val="00292976"/>
    <w:rsid w:val="00292AD6"/>
    <w:rsid w:val="00292EAE"/>
    <w:rsid w:val="00293010"/>
    <w:rsid w:val="00293015"/>
    <w:rsid w:val="002936F1"/>
    <w:rsid w:val="002937E7"/>
    <w:rsid w:val="00293EAE"/>
    <w:rsid w:val="002943F6"/>
    <w:rsid w:val="00294D97"/>
    <w:rsid w:val="0029539E"/>
    <w:rsid w:val="00296568"/>
    <w:rsid w:val="00296A3D"/>
    <w:rsid w:val="00296D11"/>
    <w:rsid w:val="00296EE9"/>
    <w:rsid w:val="002970D8"/>
    <w:rsid w:val="0029738D"/>
    <w:rsid w:val="00297E39"/>
    <w:rsid w:val="002A06B6"/>
    <w:rsid w:val="002A101F"/>
    <w:rsid w:val="002A13FA"/>
    <w:rsid w:val="002A1F78"/>
    <w:rsid w:val="002A2B59"/>
    <w:rsid w:val="002A38E7"/>
    <w:rsid w:val="002A39F2"/>
    <w:rsid w:val="002A3C30"/>
    <w:rsid w:val="002A3C6B"/>
    <w:rsid w:val="002A4297"/>
    <w:rsid w:val="002A43BE"/>
    <w:rsid w:val="002A4489"/>
    <w:rsid w:val="002A5154"/>
    <w:rsid w:val="002A607D"/>
    <w:rsid w:val="002A630A"/>
    <w:rsid w:val="002A6918"/>
    <w:rsid w:val="002A6B49"/>
    <w:rsid w:val="002A6D55"/>
    <w:rsid w:val="002A70F8"/>
    <w:rsid w:val="002A7385"/>
    <w:rsid w:val="002A74BD"/>
    <w:rsid w:val="002A7B06"/>
    <w:rsid w:val="002A7D49"/>
    <w:rsid w:val="002B0226"/>
    <w:rsid w:val="002B06D6"/>
    <w:rsid w:val="002B08F9"/>
    <w:rsid w:val="002B17D3"/>
    <w:rsid w:val="002B1C6D"/>
    <w:rsid w:val="002B1D17"/>
    <w:rsid w:val="002B2735"/>
    <w:rsid w:val="002B2D14"/>
    <w:rsid w:val="002B3450"/>
    <w:rsid w:val="002B3486"/>
    <w:rsid w:val="002B36BA"/>
    <w:rsid w:val="002B39B4"/>
    <w:rsid w:val="002B3CB7"/>
    <w:rsid w:val="002B3CC5"/>
    <w:rsid w:val="002B3DA1"/>
    <w:rsid w:val="002B44B7"/>
    <w:rsid w:val="002B4C2E"/>
    <w:rsid w:val="002B4DFD"/>
    <w:rsid w:val="002B581A"/>
    <w:rsid w:val="002B5C79"/>
    <w:rsid w:val="002B6C90"/>
    <w:rsid w:val="002B6F89"/>
    <w:rsid w:val="002B7869"/>
    <w:rsid w:val="002B7B8D"/>
    <w:rsid w:val="002B7F22"/>
    <w:rsid w:val="002B7F66"/>
    <w:rsid w:val="002C0773"/>
    <w:rsid w:val="002C082C"/>
    <w:rsid w:val="002C0863"/>
    <w:rsid w:val="002C0E19"/>
    <w:rsid w:val="002C115F"/>
    <w:rsid w:val="002C13BC"/>
    <w:rsid w:val="002C1807"/>
    <w:rsid w:val="002C1C99"/>
    <w:rsid w:val="002C1E62"/>
    <w:rsid w:val="002C244F"/>
    <w:rsid w:val="002C2657"/>
    <w:rsid w:val="002C3522"/>
    <w:rsid w:val="002C3728"/>
    <w:rsid w:val="002C3C17"/>
    <w:rsid w:val="002C4E83"/>
    <w:rsid w:val="002C4FDB"/>
    <w:rsid w:val="002C5A36"/>
    <w:rsid w:val="002C5BB2"/>
    <w:rsid w:val="002C5F8E"/>
    <w:rsid w:val="002C60EC"/>
    <w:rsid w:val="002C61E0"/>
    <w:rsid w:val="002C66A1"/>
    <w:rsid w:val="002C6724"/>
    <w:rsid w:val="002C6755"/>
    <w:rsid w:val="002C6C7F"/>
    <w:rsid w:val="002C741A"/>
    <w:rsid w:val="002C7497"/>
    <w:rsid w:val="002C767E"/>
    <w:rsid w:val="002C7822"/>
    <w:rsid w:val="002C79BD"/>
    <w:rsid w:val="002D0A01"/>
    <w:rsid w:val="002D0D6C"/>
    <w:rsid w:val="002D0FFD"/>
    <w:rsid w:val="002D1DE3"/>
    <w:rsid w:val="002D1FCD"/>
    <w:rsid w:val="002D20A6"/>
    <w:rsid w:val="002D2433"/>
    <w:rsid w:val="002D247B"/>
    <w:rsid w:val="002D263B"/>
    <w:rsid w:val="002D2B41"/>
    <w:rsid w:val="002D2C74"/>
    <w:rsid w:val="002D30FC"/>
    <w:rsid w:val="002D33E4"/>
    <w:rsid w:val="002D34CE"/>
    <w:rsid w:val="002D3E2D"/>
    <w:rsid w:val="002D3FB7"/>
    <w:rsid w:val="002D4139"/>
    <w:rsid w:val="002D4C83"/>
    <w:rsid w:val="002D51E0"/>
    <w:rsid w:val="002D530B"/>
    <w:rsid w:val="002D5A3A"/>
    <w:rsid w:val="002D6528"/>
    <w:rsid w:val="002D6862"/>
    <w:rsid w:val="002D6C88"/>
    <w:rsid w:val="002D6F46"/>
    <w:rsid w:val="002D74D8"/>
    <w:rsid w:val="002D7B0C"/>
    <w:rsid w:val="002D7C7F"/>
    <w:rsid w:val="002D7FC7"/>
    <w:rsid w:val="002E1756"/>
    <w:rsid w:val="002E28BF"/>
    <w:rsid w:val="002E2E3B"/>
    <w:rsid w:val="002E3337"/>
    <w:rsid w:val="002E3BBB"/>
    <w:rsid w:val="002E456F"/>
    <w:rsid w:val="002E4B42"/>
    <w:rsid w:val="002E4C78"/>
    <w:rsid w:val="002E4D37"/>
    <w:rsid w:val="002E4E8E"/>
    <w:rsid w:val="002E51D3"/>
    <w:rsid w:val="002E529E"/>
    <w:rsid w:val="002E52C8"/>
    <w:rsid w:val="002E6042"/>
    <w:rsid w:val="002E608E"/>
    <w:rsid w:val="002E61CC"/>
    <w:rsid w:val="002E62C0"/>
    <w:rsid w:val="002E6A0A"/>
    <w:rsid w:val="002E74BE"/>
    <w:rsid w:val="002E76B7"/>
    <w:rsid w:val="002E783C"/>
    <w:rsid w:val="002E7E0C"/>
    <w:rsid w:val="002F148B"/>
    <w:rsid w:val="002F1490"/>
    <w:rsid w:val="002F250D"/>
    <w:rsid w:val="002F3612"/>
    <w:rsid w:val="002F363E"/>
    <w:rsid w:val="002F3EE8"/>
    <w:rsid w:val="002F4706"/>
    <w:rsid w:val="002F47A9"/>
    <w:rsid w:val="002F4C74"/>
    <w:rsid w:val="002F50FB"/>
    <w:rsid w:val="002F560C"/>
    <w:rsid w:val="002F5768"/>
    <w:rsid w:val="002F57AD"/>
    <w:rsid w:val="002F5B5B"/>
    <w:rsid w:val="002F6368"/>
    <w:rsid w:val="002F6904"/>
    <w:rsid w:val="002F6C24"/>
    <w:rsid w:val="002F6E98"/>
    <w:rsid w:val="002F6EC1"/>
    <w:rsid w:val="002F726E"/>
    <w:rsid w:val="002F73E3"/>
    <w:rsid w:val="0030099D"/>
    <w:rsid w:val="00300C55"/>
    <w:rsid w:val="00301B19"/>
    <w:rsid w:val="00301C92"/>
    <w:rsid w:val="00301EE9"/>
    <w:rsid w:val="00302417"/>
    <w:rsid w:val="003025EB"/>
    <w:rsid w:val="0030280F"/>
    <w:rsid w:val="003028B5"/>
    <w:rsid w:val="00302976"/>
    <w:rsid w:val="00302DC2"/>
    <w:rsid w:val="0030374B"/>
    <w:rsid w:val="00303A96"/>
    <w:rsid w:val="00303B99"/>
    <w:rsid w:val="00304289"/>
    <w:rsid w:val="0030463B"/>
    <w:rsid w:val="0030479C"/>
    <w:rsid w:val="00304CE7"/>
    <w:rsid w:val="00304D71"/>
    <w:rsid w:val="00305722"/>
    <w:rsid w:val="0030682B"/>
    <w:rsid w:val="00306FB4"/>
    <w:rsid w:val="00307248"/>
    <w:rsid w:val="00307299"/>
    <w:rsid w:val="003073EF"/>
    <w:rsid w:val="003074AC"/>
    <w:rsid w:val="00307554"/>
    <w:rsid w:val="00307D57"/>
    <w:rsid w:val="00307E13"/>
    <w:rsid w:val="003100A9"/>
    <w:rsid w:val="0031033F"/>
    <w:rsid w:val="0031040F"/>
    <w:rsid w:val="00310490"/>
    <w:rsid w:val="00310CB5"/>
    <w:rsid w:val="00310D8D"/>
    <w:rsid w:val="00310F20"/>
    <w:rsid w:val="0031128D"/>
    <w:rsid w:val="00311941"/>
    <w:rsid w:val="00311B0E"/>
    <w:rsid w:val="00311D2A"/>
    <w:rsid w:val="00311E59"/>
    <w:rsid w:val="00312339"/>
    <w:rsid w:val="0031253A"/>
    <w:rsid w:val="0031262E"/>
    <w:rsid w:val="0031289E"/>
    <w:rsid w:val="003136E1"/>
    <w:rsid w:val="00313775"/>
    <w:rsid w:val="00313D57"/>
    <w:rsid w:val="0031411A"/>
    <w:rsid w:val="00314277"/>
    <w:rsid w:val="00315990"/>
    <w:rsid w:val="00315AAA"/>
    <w:rsid w:val="00316594"/>
    <w:rsid w:val="00316947"/>
    <w:rsid w:val="0031695E"/>
    <w:rsid w:val="00316C7A"/>
    <w:rsid w:val="00316E33"/>
    <w:rsid w:val="00316F17"/>
    <w:rsid w:val="00321A40"/>
    <w:rsid w:val="00321D7C"/>
    <w:rsid w:val="00321F8D"/>
    <w:rsid w:val="003220B9"/>
    <w:rsid w:val="00322215"/>
    <w:rsid w:val="00322F66"/>
    <w:rsid w:val="00322FC8"/>
    <w:rsid w:val="00323020"/>
    <w:rsid w:val="003236CB"/>
    <w:rsid w:val="00323C2A"/>
    <w:rsid w:val="00323FAF"/>
    <w:rsid w:val="003240A5"/>
    <w:rsid w:val="003240B5"/>
    <w:rsid w:val="00324341"/>
    <w:rsid w:val="003245EE"/>
    <w:rsid w:val="0032462A"/>
    <w:rsid w:val="00325227"/>
    <w:rsid w:val="003256F9"/>
    <w:rsid w:val="0032581A"/>
    <w:rsid w:val="00325856"/>
    <w:rsid w:val="003261B1"/>
    <w:rsid w:val="00326366"/>
    <w:rsid w:val="0032642D"/>
    <w:rsid w:val="003266DF"/>
    <w:rsid w:val="00326E7A"/>
    <w:rsid w:val="00327439"/>
    <w:rsid w:val="00327663"/>
    <w:rsid w:val="003277E2"/>
    <w:rsid w:val="00327C7C"/>
    <w:rsid w:val="00330988"/>
    <w:rsid w:val="00331006"/>
    <w:rsid w:val="00331422"/>
    <w:rsid w:val="0033157D"/>
    <w:rsid w:val="00331B0E"/>
    <w:rsid w:val="00331F05"/>
    <w:rsid w:val="0033280E"/>
    <w:rsid w:val="00332E0C"/>
    <w:rsid w:val="00332F2C"/>
    <w:rsid w:val="0033376A"/>
    <w:rsid w:val="003343E3"/>
    <w:rsid w:val="0033480B"/>
    <w:rsid w:val="00334F7C"/>
    <w:rsid w:val="00335034"/>
    <w:rsid w:val="00336882"/>
    <w:rsid w:val="00336950"/>
    <w:rsid w:val="00336A2F"/>
    <w:rsid w:val="00337994"/>
    <w:rsid w:val="00337F73"/>
    <w:rsid w:val="00340E43"/>
    <w:rsid w:val="003412F5"/>
    <w:rsid w:val="003419AC"/>
    <w:rsid w:val="00342028"/>
    <w:rsid w:val="0034236C"/>
    <w:rsid w:val="003423A4"/>
    <w:rsid w:val="003435AB"/>
    <w:rsid w:val="00344342"/>
    <w:rsid w:val="003449A4"/>
    <w:rsid w:val="00344FA7"/>
    <w:rsid w:val="0034557C"/>
    <w:rsid w:val="00345CC6"/>
    <w:rsid w:val="00346521"/>
    <w:rsid w:val="0034673C"/>
    <w:rsid w:val="00346EDD"/>
    <w:rsid w:val="00347D2B"/>
    <w:rsid w:val="0035051F"/>
    <w:rsid w:val="00350A68"/>
    <w:rsid w:val="00350AA8"/>
    <w:rsid w:val="0035154D"/>
    <w:rsid w:val="003516A3"/>
    <w:rsid w:val="00351730"/>
    <w:rsid w:val="003518E3"/>
    <w:rsid w:val="00351929"/>
    <w:rsid w:val="00351949"/>
    <w:rsid w:val="0035246F"/>
    <w:rsid w:val="00353670"/>
    <w:rsid w:val="0035448B"/>
    <w:rsid w:val="0035474E"/>
    <w:rsid w:val="00354DE4"/>
    <w:rsid w:val="003558A4"/>
    <w:rsid w:val="00355BE0"/>
    <w:rsid w:val="00355C0A"/>
    <w:rsid w:val="00355C0B"/>
    <w:rsid w:val="00355FEA"/>
    <w:rsid w:val="003562A6"/>
    <w:rsid w:val="00356E31"/>
    <w:rsid w:val="003576CF"/>
    <w:rsid w:val="00357873"/>
    <w:rsid w:val="00357C21"/>
    <w:rsid w:val="00360625"/>
    <w:rsid w:val="00360C55"/>
    <w:rsid w:val="00361076"/>
    <w:rsid w:val="003610B4"/>
    <w:rsid w:val="003612E9"/>
    <w:rsid w:val="00361B8C"/>
    <w:rsid w:val="003622D9"/>
    <w:rsid w:val="003625A5"/>
    <w:rsid w:val="00362E3C"/>
    <w:rsid w:val="00362E3F"/>
    <w:rsid w:val="003631D7"/>
    <w:rsid w:val="00363B40"/>
    <w:rsid w:val="00363D03"/>
    <w:rsid w:val="00363E26"/>
    <w:rsid w:val="00363F38"/>
    <w:rsid w:val="003642E7"/>
    <w:rsid w:val="00364C77"/>
    <w:rsid w:val="00364DC0"/>
    <w:rsid w:val="00365792"/>
    <w:rsid w:val="00365B3F"/>
    <w:rsid w:val="003662CC"/>
    <w:rsid w:val="003667CE"/>
    <w:rsid w:val="00366C44"/>
    <w:rsid w:val="00366C86"/>
    <w:rsid w:val="003672C7"/>
    <w:rsid w:val="00367D7C"/>
    <w:rsid w:val="00370077"/>
    <w:rsid w:val="003703B2"/>
    <w:rsid w:val="00370638"/>
    <w:rsid w:val="003709B1"/>
    <w:rsid w:val="003715E2"/>
    <w:rsid w:val="00371FD3"/>
    <w:rsid w:val="0037248B"/>
    <w:rsid w:val="00372DDF"/>
    <w:rsid w:val="00372F47"/>
    <w:rsid w:val="003731AD"/>
    <w:rsid w:val="003741A3"/>
    <w:rsid w:val="0037488D"/>
    <w:rsid w:val="00374DBE"/>
    <w:rsid w:val="00374F88"/>
    <w:rsid w:val="00375BA9"/>
    <w:rsid w:val="00375C0F"/>
    <w:rsid w:val="00375C5B"/>
    <w:rsid w:val="00375D3C"/>
    <w:rsid w:val="00375E9A"/>
    <w:rsid w:val="00375FBA"/>
    <w:rsid w:val="00376921"/>
    <w:rsid w:val="00377630"/>
    <w:rsid w:val="00377A33"/>
    <w:rsid w:val="0038000D"/>
    <w:rsid w:val="00380CCA"/>
    <w:rsid w:val="00380F5F"/>
    <w:rsid w:val="003811C8"/>
    <w:rsid w:val="00381333"/>
    <w:rsid w:val="00381549"/>
    <w:rsid w:val="00381B5C"/>
    <w:rsid w:val="00381CC6"/>
    <w:rsid w:val="00382180"/>
    <w:rsid w:val="00382284"/>
    <w:rsid w:val="003831F4"/>
    <w:rsid w:val="0038381F"/>
    <w:rsid w:val="00383DB8"/>
    <w:rsid w:val="00383F1E"/>
    <w:rsid w:val="003844A6"/>
    <w:rsid w:val="00384E50"/>
    <w:rsid w:val="003855AE"/>
    <w:rsid w:val="00386BDE"/>
    <w:rsid w:val="00387431"/>
    <w:rsid w:val="00387AD4"/>
    <w:rsid w:val="00390942"/>
    <w:rsid w:val="00390983"/>
    <w:rsid w:val="00390E1F"/>
    <w:rsid w:val="00391027"/>
    <w:rsid w:val="003910C3"/>
    <w:rsid w:val="00391163"/>
    <w:rsid w:val="0039146C"/>
    <w:rsid w:val="00391732"/>
    <w:rsid w:val="00391734"/>
    <w:rsid w:val="003922F2"/>
    <w:rsid w:val="0039252F"/>
    <w:rsid w:val="003929E1"/>
    <w:rsid w:val="0039324F"/>
    <w:rsid w:val="00393E12"/>
    <w:rsid w:val="00394BFD"/>
    <w:rsid w:val="00394D4A"/>
    <w:rsid w:val="00395716"/>
    <w:rsid w:val="0039588B"/>
    <w:rsid w:val="00395B63"/>
    <w:rsid w:val="00395C35"/>
    <w:rsid w:val="00395D48"/>
    <w:rsid w:val="00396642"/>
    <w:rsid w:val="00396AFD"/>
    <w:rsid w:val="00397057"/>
    <w:rsid w:val="00397707"/>
    <w:rsid w:val="003A0070"/>
    <w:rsid w:val="003A01FB"/>
    <w:rsid w:val="003A0207"/>
    <w:rsid w:val="003A0352"/>
    <w:rsid w:val="003A18B0"/>
    <w:rsid w:val="003A2612"/>
    <w:rsid w:val="003A274B"/>
    <w:rsid w:val="003A2E71"/>
    <w:rsid w:val="003A3236"/>
    <w:rsid w:val="003A3308"/>
    <w:rsid w:val="003A3755"/>
    <w:rsid w:val="003A39B4"/>
    <w:rsid w:val="003A3CA4"/>
    <w:rsid w:val="003A42D0"/>
    <w:rsid w:val="003A463E"/>
    <w:rsid w:val="003A4C9F"/>
    <w:rsid w:val="003A4F76"/>
    <w:rsid w:val="003A56C8"/>
    <w:rsid w:val="003A5A3F"/>
    <w:rsid w:val="003A6403"/>
    <w:rsid w:val="003A7411"/>
    <w:rsid w:val="003A7A59"/>
    <w:rsid w:val="003B047D"/>
    <w:rsid w:val="003B08E1"/>
    <w:rsid w:val="003B0CFD"/>
    <w:rsid w:val="003B1257"/>
    <w:rsid w:val="003B13C3"/>
    <w:rsid w:val="003B1674"/>
    <w:rsid w:val="003B186E"/>
    <w:rsid w:val="003B1916"/>
    <w:rsid w:val="003B22CC"/>
    <w:rsid w:val="003B2965"/>
    <w:rsid w:val="003B320D"/>
    <w:rsid w:val="003B345B"/>
    <w:rsid w:val="003B3A19"/>
    <w:rsid w:val="003B3C75"/>
    <w:rsid w:val="003B4FC0"/>
    <w:rsid w:val="003B5339"/>
    <w:rsid w:val="003B570D"/>
    <w:rsid w:val="003B5B17"/>
    <w:rsid w:val="003B5C70"/>
    <w:rsid w:val="003B68A7"/>
    <w:rsid w:val="003B69FA"/>
    <w:rsid w:val="003B6FD4"/>
    <w:rsid w:val="003B71BE"/>
    <w:rsid w:val="003C01D3"/>
    <w:rsid w:val="003C1410"/>
    <w:rsid w:val="003C1FBE"/>
    <w:rsid w:val="003C2149"/>
    <w:rsid w:val="003C2AD5"/>
    <w:rsid w:val="003C2EA7"/>
    <w:rsid w:val="003C3096"/>
    <w:rsid w:val="003C3299"/>
    <w:rsid w:val="003C3636"/>
    <w:rsid w:val="003C3EA4"/>
    <w:rsid w:val="003C3EB5"/>
    <w:rsid w:val="003C5103"/>
    <w:rsid w:val="003C5577"/>
    <w:rsid w:val="003C5AB8"/>
    <w:rsid w:val="003C778B"/>
    <w:rsid w:val="003D0423"/>
    <w:rsid w:val="003D0458"/>
    <w:rsid w:val="003D04ED"/>
    <w:rsid w:val="003D068D"/>
    <w:rsid w:val="003D0947"/>
    <w:rsid w:val="003D132B"/>
    <w:rsid w:val="003D1479"/>
    <w:rsid w:val="003D185A"/>
    <w:rsid w:val="003D199F"/>
    <w:rsid w:val="003D19A8"/>
    <w:rsid w:val="003D19DE"/>
    <w:rsid w:val="003D1D2D"/>
    <w:rsid w:val="003D1D91"/>
    <w:rsid w:val="003D20C2"/>
    <w:rsid w:val="003D2E6D"/>
    <w:rsid w:val="003D3B0C"/>
    <w:rsid w:val="003D40F4"/>
    <w:rsid w:val="003D45BF"/>
    <w:rsid w:val="003D4BDE"/>
    <w:rsid w:val="003D4C20"/>
    <w:rsid w:val="003D5CD2"/>
    <w:rsid w:val="003D6793"/>
    <w:rsid w:val="003D68FF"/>
    <w:rsid w:val="003D6A37"/>
    <w:rsid w:val="003D6B28"/>
    <w:rsid w:val="003D71A3"/>
    <w:rsid w:val="003D73E3"/>
    <w:rsid w:val="003D7952"/>
    <w:rsid w:val="003D7969"/>
    <w:rsid w:val="003D7ACA"/>
    <w:rsid w:val="003E0B73"/>
    <w:rsid w:val="003E0F29"/>
    <w:rsid w:val="003E11BC"/>
    <w:rsid w:val="003E1672"/>
    <w:rsid w:val="003E1874"/>
    <w:rsid w:val="003E1DE5"/>
    <w:rsid w:val="003E26A8"/>
    <w:rsid w:val="003E2D46"/>
    <w:rsid w:val="003E2D71"/>
    <w:rsid w:val="003E2F61"/>
    <w:rsid w:val="003E315F"/>
    <w:rsid w:val="003E31F8"/>
    <w:rsid w:val="003E4081"/>
    <w:rsid w:val="003E5135"/>
    <w:rsid w:val="003E51A2"/>
    <w:rsid w:val="003E531F"/>
    <w:rsid w:val="003E5593"/>
    <w:rsid w:val="003E56BD"/>
    <w:rsid w:val="003E58D5"/>
    <w:rsid w:val="003E5AAD"/>
    <w:rsid w:val="003E5BD7"/>
    <w:rsid w:val="003E5CCA"/>
    <w:rsid w:val="003E5D13"/>
    <w:rsid w:val="003E5F8E"/>
    <w:rsid w:val="003E6169"/>
    <w:rsid w:val="003E6170"/>
    <w:rsid w:val="003E6C0D"/>
    <w:rsid w:val="003E7330"/>
    <w:rsid w:val="003E7400"/>
    <w:rsid w:val="003E7581"/>
    <w:rsid w:val="003E7C86"/>
    <w:rsid w:val="003F005F"/>
    <w:rsid w:val="003F00D9"/>
    <w:rsid w:val="003F02B7"/>
    <w:rsid w:val="003F0419"/>
    <w:rsid w:val="003F04C8"/>
    <w:rsid w:val="003F1295"/>
    <w:rsid w:val="003F15F2"/>
    <w:rsid w:val="003F2056"/>
    <w:rsid w:val="003F21F7"/>
    <w:rsid w:val="003F32E9"/>
    <w:rsid w:val="003F33B4"/>
    <w:rsid w:val="003F3D44"/>
    <w:rsid w:val="003F5995"/>
    <w:rsid w:val="003F5C2A"/>
    <w:rsid w:val="003F5E59"/>
    <w:rsid w:val="003F60A7"/>
    <w:rsid w:val="003F6475"/>
    <w:rsid w:val="003F67B8"/>
    <w:rsid w:val="003F6954"/>
    <w:rsid w:val="003F6DAB"/>
    <w:rsid w:val="003F71F4"/>
    <w:rsid w:val="003F77FB"/>
    <w:rsid w:val="003F79A6"/>
    <w:rsid w:val="003F7B7F"/>
    <w:rsid w:val="003F7FCD"/>
    <w:rsid w:val="0040098E"/>
    <w:rsid w:val="00400F8B"/>
    <w:rsid w:val="00401EDB"/>
    <w:rsid w:val="00402CA6"/>
    <w:rsid w:val="00402CE3"/>
    <w:rsid w:val="004034D0"/>
    <w:rsid w:val="00403721"/>
    <w:rsid w:val="00404655"/>
    <w:rsid w:val="004049BA"/>
    <w:rsid w:val="00404AED"/>
    <w:rsid w:val="00404C49"/>
    <w:rsid w:val="00405531"/>
    <w:rsid w:val="00406072"/>
    <w:rsid w:val="0040614C"/>
    <w:rsid w:val="004067CC"/>
    <w:rsid w:val="004068BA"/>
    <w:rsid w:val="004079D0"/>
    <w:rsid w:val="00407C99"/>
    <w:rsid w:val="00407F75"/>
    <w:rsid w:val="0041015D"/>
    <w:rsid w:val="0041113D"/>
    <w:rsid w:val="0041118B"/>
    <w:rsid w:val="00411493"/>
    <w:rsid w:val="004114A7"/>
    <w:rsid w:val="00411657"/>
    <w:rsid w:val="00411B36"/>
    <w:rsid w:val="0041213A"/>
    <w:rsid w:val="004128D9"/>
    <w:rsid w:val="00412BEA"/>
    <w:rsid w:val="00412C7B"/>
    <w:rsid w:val="0041355D"/>
    <w:rsid w:val="004138AE"/>
    <w:rsid w:val="00413A44"/>
    <w:rsid w:val="00413D8F"/>
    <w:rsid w:val="00413FDC"/>
    <w:rsid w:val="0041406D"/>
    <w:rsid w:val="004143A9"/>
    <w:rsid w:val="004147C7"/>
    <w:rsid w:val="0041488F"/>
    <w:rsid w:val="00414B73"/>
    <w:rsid w:val="00414D79"/>
    <w:rsid w:val="004154B4"/>
    <w:rsid w:val="00415C6D"/>
    <w:rsid w:val="00416098"/>
    <w:rsid w:val="00416A13"/>
    <w:rsid w:val="00420A3F"/>
    <w:rsid w:val="00421AC3"/>
    <w:rsid w:val="00422986"/>
    <w:rsid w:val="0042329D"/>
    <w:rsid w:val="00423A0C"/>
    <w:rsid w:val="00423F2A"/>
    <w:rsid w:val="00424033"/>
    <w:rsid w:val="00424D12"/>
    <w:rsid w:val="00425D72"/>
    <w:rsid w:val="00426437"/>
    <w:rsid w:val="00426B3A"/>
    <w:rsid w:val="00426B44"/>
    <w:rsid w:val="00426DFF"/>
    <w:rsid w:val="0042777C"/>
    <w:rsid w:val="004306B3"/>
    <w:rsid w:val="004306F8"/>
    <w:rsid w:val="00430D41"/>
    <w:rsid w:val="004310AB"/>
    <w:rsid w:val="004314AA"/>
    <w:rsid w:val="0043197B"/>
    <w:rsid w:val="004319D3"/>
    <w:rsid w:val="00431A85"/>
    <w:rsid w:val="00431B78"/>
    <w:rsid w:val="00431C64"/>
    <w:rsid w:val="00432D9F"/>
    <w:rsid w:val="0043302D"/>
    <w:rsid w:val="00433109"/>
    <w:rsid w:val="00433976"/>
    <w:rsid w:val="00434025"/>
    <w:rsid w:val="00434557"/>
    <w:rsid w:val="00434B5D"/>
    <w:rsid w:val="00434E2B"/>
    <w:rsid w:val="004352C7"/>
    <w:rsid w:val="00435385"/>
    <w:rsid w:val="00435A47"/>
    <w:rsid w:val="00435FA7"/>
    <w:rsid w:val="00436422"/>
    <w:rsid w:val="004365E0"/>
    <w:rsid w:val="00436736"/>
    <w:rsid w:val="00436A34"/>
    <w:rsid w:val="00436A59"/>
    <w:rsid w:val="0043719E"/>
    <w:rsid w:val="004372A6"/>
    <w:rsid w:val="00437A98"/>
    <w:rsid w:val="00437C8F"/>
    <w:rsid w:val="00440215"/>
    <w:rsid w:val="00441855"/>
    <w:rsid w:val="00441908"/>
    <w:rsid w:val="00441CC3"/>
    <w:rsid w:val="00441F55"/>
    <w:rsid w:val="0044269A"/>
    <w:rsid w:val="004426A1"/>
    <w:rsid w:val="004429DC"/>
    <w:rsid w:val="00442AEC"/>
    <w:rsid w:val="00442ED3"/>
    <w:rsid w:val="0044322A"/>
    <w:rsid w:val="004433F5"/>
    <w:rsid w:val="00443961"/>
    <w:rsid w:val="0044408E"/>
    <w:rsid w:val="00444EAF"/>
    <w:rsid w:val="0044566F"/>
    <w:rsid w:val="00445D5B"/>
    <w:rsid w:val="00445F1B"/>
    <w:rsid w:val="00446335"/>
    <w:rsid w:val="0044696C"/>
    <w:rsid w:val="00446BEE"/>
    <w:rsid w:val="004477F1"/>
    <w:rsid w:val="00447B91"/>
    <w:rsid w:val="00450599"/>
    <w:rsid w:val="004509FA"/>
    <w:rsid w:val="00450E51"/>
    <w:rsid w:val="00450FCD"/>
    <w:rsid w:val="0045164B"/>
    <w:rsid w:val="00451B61"/>
    <w:rsid w:val="00452668"/>
    <w:rsid w:val="004528A1"/>
    <w:rsid w:val="00452B43"/>
    <w:rsid w:val="00452BF0"/>
    <w:rsid w:val="0045330E"/>
    <w:rsid w:val="0045352F"/>
    <w:rsid w:val="004536A7"/>
    <w:rsid w:val="00453746"/>
    <w:rsid w:val="004549AE"/>
    <w:rsid w:val="00454B62"/>
    <w:rsid w:val="00455137"/>
    <w:rsid w:val="00455733"/>
    <w:rsid w:val="00455766"/>
    <w:rsid w:val="00455B5C"/>
    <w:rsid w:val="00455F2E"/>
    <w:rsid w:val="00456980"/>
    <w:rsid w:val="00457715"/>
    <w:rsid w:val="004577E3"/>
    <w:rsid w:val="00457A27"/>
    <w:rsid w:val="00460156"/>
    <w:rsid w:val="0046037E"/>
    <w:rsid w:val="00460B8E"/>
    <w:rsid w:val="0046129E"/>
    <w:rsid w:val="00462477"/>
    <w:rsid w:val="00462675"/>
    <w:rsid w:val="004627FE"/>
    <w:rsid w:val="0046343E"/>
    <w:rsid w:val="004636FD"/>
    <w:rsid w:val="004637B7"/>
    <w:rsid w:val="004643FF"/>
    <w:rsid w:val="00464D8E"/>
    <w:rsid w:val="00464FF0"/>
    <w:rsid w:val="004654E9"/>
    <w:rsid w:val="00465C51"/>
    <w:rsid w:val="00466742"/>
    <w:rsid w:val="004678A4"/>
    <w:rsid w:val="0046793D"/>
    <w:rsid w:val="00467958"/>
    <w:rsid w:val="00467AC8"/>
    <w:rsid w:val="00467D56"/>
    <w:rsid w:val="004705C6"/>
    <w:rsid w:val="0047108A"/>
    <w:rsid w:val="00471349"/>
    <w:rsid w:val="0047150C"/>
    <w:rsid w:val="00471D0B"/>
    <w:rsid w:val="00471D52"/>
    <w:rsid w:val="00472942"/>
    <w:rsid w:val="00472E55"/>
    <w:rsid w:val="00472F51"/>
    <w:rsid w:val="00473891"/>
    <w:rsid w:val="00473E8E"/>
    <w:rsid w:val="004747C7"/>
    <w:rsid w:val="00474D98"/>
    <w:rsid w:val="00474F49"/>
    <w:rsid w:val="00475270"/>
    <w:rsid w:val="004756C2"/>
    <w:rsid w:val="00475B0F"/>
    <w:rsid w:val="00475D70"/>
    <w:rsid w:val="00476490"/>
    <w:rsid w:val="00476927"/>
    <w:rsid w:val="004769C4"/>
    <w:rsid w:val="0047727B"/>
    <w:rsid w:val="0047771A"/>
    <w:rsid w:val="0047771F"/>
    <w:rsid w:val="00477739"/>
    <w:rsid w:val="00477A7B"/>
    <w:rsid w:val="00477C4D"/>
    <w:rsid w:val="00477C94"/>
    <w:rsid w:val="0048037F"/>
    <w:rsid w:val="0048081C"/>
    <w:rsid w:val="00480873"/>
    <w:rsid w:val="004809D4"/>
    <w:rsid w:val="0048141E"/>
    <w:rsid w:val="00481A88"/>
    <w:rsid w:val="00481BD3"/>
    <w:rsid w:val="00481C56"/>
    <w:rsid w:val="00481D5C"/>
    <w:rsid w:val="004821B0"/>
    <w:rsid w:val="004823DF"/>
    <w:rsid w:val="00482586"/>
    <w:rsid w:val="00482874"/>
    <w:rsid w:val="00482B82"/>
    <w:rsid w:val="004832DF"/>
    <w:rsid w:val="0048341A"/>
    <w:rsid w:val="00483633"/>
    <w:rsid w:val="00483CCE"/>
    <w:rsid w:val="004848B3"/>
    <w:rsid w:val="00484B7B"/>
    <w:rsid w:val="00485160"/>
    <w:rsid w:val="00485BB7"/>
    <w:rsid w:val="00485D54"/>
    <w:rsid w:val="0048694B"/>
    <w:rsid w:val="004869BC"/>
    <w:rsid w:val="00486A46"/>
    <w:rsid w:val="00487674"/>
    <w:rsid w:val="0049032A"/>
    <w:rsid w:val="00490B0E"/>
    <w:rsid w:val="00490CCC"/>
    <w:rsid w:val="00490D40"/>
    <w:rsid w:val="00491923"/>
    <w:rsid w:val="00492041"/>
    <w:rsid w:val="0049208C"/>
    <w:rsid w:val="00492096"/>
    <w:rsid w:val="004921E1"/>
    <w:rsid w:val="0049235C"/>
    <w:rsid w:val="0049243E"/>
    <w:rsid w:val="00492B61"/>
    <w:rsid w:val="00492B6E"/>
    <w:rsid w:val="00493CB0"/>
    <w:rsid w:val="00493F7F"/>
    <w:rsid w:val="00494A3E"/>
    <w:rsid w:val="00494B72"/>
    <w:rsid w:val="00494D41"/>
    <w:rsid w:val="00494F73"/>
    <w:rsid w:val="0049515D"/>
    <w:rsid w:val="00495349"/>
    <w:rsid w:val="00495692"/>
    <w:rsid w:val="00495C60"/>
    <w:rsid w:val="00496115"/>
    <w:rsid w:val="0049619C"/>
    <w:rsid w:val="004968BD"/>
    <w:rsid w:val="0049735B"/>
    <w:rsid w:val="004A0040"/>
    <w:rsid w:val="004A0424"/>
    <w:rsid w:val="004A0D29"/>
    <w:rsid w:val="004A0EFA"/>
    <w:rsid w:val="004A127C"/>
    <w:rsid w:val="004A142F"/>
    <w:rsid w:val="004A147B"/>
    <w:rsid w:val="004A22E9"/>
    <w:rsid w:val="004A2303"/>
    <w:rsid w:val="004A2A6B"/>
    <w:rsid w:val="004A2FB5"/>
    <w:rsid w:val="004A3226"/>
    <w:rsid w:val="004A3308"/>
    <w:rsid w:val="004A3E14"/>
    <w:rsid w:val="004A4162"/>
    <w:rsid w:val="004A5162"/>
    <w:rsid w:val="004A549E"/>
    <w:rsid w:val="004A581A"/>
    <w:rsid w:val="004A5BC3"/>
    <w:rsid w:val="004A5DF9"/>
    <w:rsid w:val="004A5F36"/>
    <w:rsid w:val="004A6C0A"/>
    <w:rsid w:val="004A7458"/>
    <w:rsid w:val="004A7477"/>
    <w:rsid w:val="004A75F9"/>
    <w:rsid w:val="004A7773"/>
    <w:rsid w:val="004A7B6C"/>
    <w:rsid w:val="004B042D"/>
    <w:rsid w:val="004B0504"/>
    <w:rsid w:val="004B0547"/>
    <w:rsid w:val="004B0939"/>
    <w:rsid w:val="004B11D3"/>
    <w:rsid w:val="004B185C"/>
    <w:rsid w:val="004B1A02"/>
    <w:rsid w:val="004B1F64"/>
    <w:rsid w:val="004B28C6"/>
    <w:rsid w:val="004B2A45"/>
    <w:rsid w:val="004B2EBB"/>
    <w:rsid w:val="004B321F"/>
    <w:rsid w:val="004B3647"/>
    <w:rsid w:val="004B3998"/>
    <w:rsid w:val="004B3A4A"/>
    <w:rsid w:val="004B3AEE"/>
    <w:rsid w:val="004B4589"/>
    <w:rsid w:val="004B4B6E"/>
    <w:rsid w:val="004B4E3E"/>
    <w:rsid w:val="004B51AC"/>
    <w:rsid w:val="004B5327"/>
    <w:rsid w:val="004B57EE"/>
    <w:rsid w:val="004B71F0"/>
    <w:rsid w:val="004B7D38"/>
    <w:rsid w:val="004C04A3"/>
    <w:rsid w:val="004C0595"/>
    <w:rsid w:val="004C06F6"/>
    <w:rsid w:val="004C0876"/>
    <w:rsid w:val="004C0C5B"/>
    <w:rsid w:val="004C1270"/>
    <w:rsid w:val="004C16BE"/>
    <w:rsid w:val="004C1D00"/>
    <w:rsid w:val="004C2094"/>
    <w:rsid w:val="004C21C9"/>
    <w:rsid w:val="004C251E"/>
    <w:rsid w:val="004C30A1"/>
    <w:rsid w:val="004C379D"/>
    <w:rsid w:val="004C4170"/>
    <w:rsid w:val="004C45CC"/>
    <w:rsid w:val="004C477B"/>
    <w:rsid w:val="004C4862"/>
    <w:rsid w:val="004C5833"/>
    <w:rsid w:val="004C6056"/>
    <w:rsid w:val="004C612B"/>
    <w:rsid w:val="004C628D"/>
    <w:rsid w:val="004C6838"/>
    <w:rsid w:val="004C6E43"/>
    <w:rsid w:val="004C7336"/>
    <w:rsid w:val="004C73BA"/>
    <w:rsid w:val="004C7477"/>
    <w:rsid w:val="004C761E"/>
    <w:rsid w:val="004C7CC2"/>
    <w:rsid w:val="004D00D0"/>
    <w:rsid w:val="004D014E"/>
    <w:rsid w:val="004D0435"/>
    <w:rsid w:val="004D05B0"/>
    <w:rsid w:val="004D0B71"/>
    <w:rsid w:val="004D0B73"/>
    <w:rsid w:val="004D0C71"/>
    <w:rsid w:val="004D0CB0"/>
    <w:rsid w:val="004D1211"/>
    <w:rsid w:val="004D1CC1"/>
    <w:rsid w:val="004D39EC"/>
    <w:rsid w:val="004D3F3D"/>
    <w:rsid w:val="004D41BD"/>
    <w:rsid w:val="004D477E"/>
    <w:rsid w:val="004D4CF2"/>
    <w:rsid w:val="004D4F9B"/>
    <w:rsid w:val="004D5051"/>
    <w:rsid w:val="004D517C"/>
    <w:rsid w:val="004D579A"/>
    <w:rsid w:val="004D6333"/>
    <w:rsid w:val="004D6C12"/>
    <w:rsid w:val="004D71F2"/>
    <w:rsid w:val="004D7273"/>
    <w:rsid w:val="004D73A8"/>
    <w:rsid w:val="004D7DE3"/>
    <w:rsid w:val="004E0C2D"/>
    <w:rsid w:val="004E0D54"/>
    <w:rsid w:val="004E12E7"/>
    <w:rsid w:val="004E17E0"/>
    <w:rsid w:val="004E1D2B"/>
    <w:rsid w:val="004E1D3C"/>
    <w:rsid w:val="004E2146"/>
    <w:rsid w:val="004E2383"/>
    <w:rsid w:val="004E2E32"/>
    <w:rsid w:val="004E3A1C"/>
    <w:rsid w:val="004E40A3"/>
    <w:rsid w:val="004E4585"/>
    <w:rsid w:val="004E496E"/>
    <w:rsid w:val="004E4B87"/>
    <w:rsid w:val="004E4C42"/>
    <w:rsid w:val="004E530B"/>
    <w:rsid w:val="004E5846"/>
    <w:rsid w:val="004E58D2"/>
    <w:rsid w:val="004E59D7"/>
    <w:rsid w:val="004E5B19"/>
    <w:rsid w:val="004E5BBB"/>
    <w:rsid w:val="004E6268"/>
    <w:rsid w:val="004E662E"/>
    <w:rsid w:val="004E728C"/>
    <w:rsid w:val="004E75A5"/>
    <w:rsid w:val="004E798C"/>
    <w:rsid w:val="004F0016"/>
    <w:rsid w:val="004F0407"/>
    <w:rsid w:val="004F1AA8"/>
    <w:rsid w:val="004F253E"/>
    <w:rsid w:val="004F27CD"/>
    <w:rsid w:val="004F2A71"/>
    <w:rsid w:val="004F2B2E"/>
    <w:rsid w:val="004F2F64"/>
    <w:rsid w:val="004F30C9"/>
    <w:rsid w:val="004F3A75"/>
    <w:rsid w:val="004F4900"/>
    <w:rsid w:val="004F4BB1"/>
    <w:rsid w:val="004F4D86"/>
    <w:rsid w:val="004F4EAC"/>
    <w:rsid w:val="004F51A9"/>
    <w:rsid w:val="004F5305"/>
    <w:rsid w:val="004F5550"/>
    <w:rsid w:val="004F5A14"/>
    <w:rsid w:val="004F7008"/>
    <w:rsid w:val="004F713F"/>
    <w:rsid w:val="004F79AE"/>
    <w:rsid w:val="00500083"/>
    <w:rsid w:val="00500CB3"/>
    <w:rsid w:val="00501E99"/>
    <w:rsid w:val="005028C7"/>
    <w:rsid w:val="00502FC4"/>
    <w:rsid w:val="00503033"/>
    <w:rsid w:val="00503172"/>
    <w:rsid w:val="00503390"/>
    <w:rsid w:val="00503508"/>
    <w:rsid w:val="00503EDC"/>
    <w:rsid w:val="005043EF"/>
    <w:rsid w:val="005048F3"/>
    <w:rsid w:val="00504E3B"/>
    <w:rsid w:val="00505012"/>
    <w:rsid w:val="005053CE"/>
    <w:rsid w:val="00505423"/>
    <w:rsid w:val="00505AD6"/>
    <w:rsid w:val="0050668D"/>
    <w:rsid w:val="0050766B"/>
    <w:rsid w:val="005076C9"/>
    <w:rsid w:val="005079C0"/>
    <w:rsid w:val="00507C25"/>
    <w:rsid w:val="00507C9E"/>
    <w:rsid w:val="0051096B"/>
    <w:rsid w:val="00510D3D"/>
    <w:rsid w:val="005113B1"/>
    <w:rsid w:val="00511CD0"/>
    <w:rsid w:val="0051222B"/>
    <w:rsid w:val="00512263"/>
    <w:rsid w:val="00512905"/>
    <w:rsid w:val="0051347A"/>
    <w:rsid w:val="005134A2"/>
    <w:rsid w:val="005137B2"/>
    <w:rsid w:val="0051389E"/>
    <w:rsid w:val="00513C62"/>
    <w:rsid w:val="00513F64"/>
    <w:rsid w:val="0051410F"/>
    <w:rsid w:val="00514D44"/>
    <w:rsid w:val="005152C4"/>
    <w:rsid w:val="00515688"/>
    <w:rsid w:val="005157AF"/>
    <w:rsid w:val="00515930"/>
    <w:rsid w:val="00515CEF"/>
    <w:rsid w:val="00515D05"/>
    <w:rsid w:val="005162DE"/>
    <w:rsid w:val="00516EDF"/>
    <w:rsid w:val="005175C0"/>
    <w:rsid w:val="00520147"/>
    <w:rsid w:val="005203BA"/>
    <w:rsid w:val="00520DDF"/>
    <w:rsid w:val="0052171E"/>
    <w:rsid w:val="00521CEE"/>
    <w:rsid w:val="0052264D"/>
    <w:rsid w:val="00522C61"/>
    <w:rsid w:val="00523912"/>
    <w:rsid w:val="00523C5F"/>
    <w:rsid w:val="005243E7"/>
    <w:rsid w:val="00524CD2"/>
    <w:rsid w:val="00525007"/>
    <w:rsid w:val="00525BA8"/>
    <w:rsid w:val="00525D6E"/>
    <w:rsid w:val="0052661F"/>
    <w:rsid w:val="005266FA"/>
    <w:rsid w:val="0052673A"/>
    <w:rsid w:val="0052687E"/>
    <w:rsid w:val="00526C38"/>
    <w:rsid w:val="0052786D"/>
    <w:rsid w:val="00527C02"/>
    <w:rsid w:val="005302B0"/>
    <w:rsid w:val="00530CBA"/>
    <w:rsid w:val="00531670"/>
    <w:rsid w:val="00531D7F"/>
    <w:rsid w:val="00531F98"/>
    <w:rsid w:val="005321E6"/>
    <w:rsid w:val="00533A6E"/>
    <w:rsid w:val="00533DAB"/>
    <w:rsid w:val="00534077"/>
    <w:rsid w:val="00534574"/>
    <w:rsid w:val="005347E5"/>
    <w:rsid w:val="0053528F"/>
    <w:rsid w:val="00535803"/>
    <w:rsid w:val="00536173"/>
    <w:rsid w:val="00536493"/>
    <w:rsid w:val="00536998"/>
    <w:rsid w:val="005369B4"/>
    <w:rsid w:val="00536DE4"/>
    <w:rsid w:val="005370D7"/>
    <w:rsid w:val="0054021B"/>
    <w:rsid w:val="0054033E"/>
    <w:rsid w:val="005403AB"/>
    <w:rsid w:val="0054043B"/>
    <w:rsid w:val="00540CCB"/>
    <w:rsid w:val="00540D6C"/>
    <w:rsid w:val="0054102A"/>
    <w:rsid w:val="00541169"/>
    <w:rsid w:val="00541B4F"/>
    <w:rsid w:val="00541C98"/>
    <w:rsid w:val="0054217D"/>
    <w:rsid w:val="005422D0"/>
    <w:rsid w:val="00542351"/>
    <w:rsid w:val="005426D8"/>
    <w:rsid w:val="00542726"/>
    <w:rsid w:val="005427AB"/>
    <w:rsid w:val="00542F11"/>
    <w:rsid w:val="00543350"/>
    <w:rsid w:val="005434F6"/>
    <w:rsid w:val="00544D45"/>
    <w:rsid w:val="00544D4C"/>
    <w:rsid w:val="00545C4D"/>
    <w:rsid w:val="00545C8B"/>
    <w:rsid w:val="0054721B"/>
    <w:rsid w:val="00547592"/>
    <w:rsid w:val="00550345"/>
    <w:rsid w:val="005506B6"/>
    <w:rsid w:val="005507B5"/>
    <w:rsid w:val="00551738"/>
    <w:rsid w:val="00551969"/>
    <w:rsid w:val="00552379"/>
    <w:rsid w:val="005523CC"/>
    <w:rsid w:val="00552518"/>
    <w:rsid w:val="00552A2F"/>
    <w:rsid w:val="005532A8"/>
    <w:rsid w:val="00553859"/>
    <w:rsid w:val="005548C5"/>
    <w:rsid w:val="00554B85"/>
    <w:rsid w:val="0055510F"/>
    <w:rsid w:val="00555A62"/>
    <w:rsid w:val="00555C39"/>
    <w:rsid w:val="00556008"/>
    <w:rsid w:val="00556046"/>
    <w:rsid w:val="0055632A"/>
    <w:rsid w:val="005566C3"/>
    <w:rsid w:val="00557000"/>
    <w:rsid w:val="005572CF"/>
    <w:rsid w:val="005575BB"/>
    <w:rsid w:val="00557C52"/>
    <w:rsid w:val="00557E87"/>
    <w:rsid w:val="00560835"/>
    <w:rsid w:val="00560BCC"/>
    <w:rsid w:val="00560BDB"/>
    <w:rsid w:val="00561AE4"/>
    <w:rsid w:val="00562D4E"/>
    <w:rsid w:val="00563F0B"/>
    <w:rsid w:val="005641EF"/>
    <w:rsid w:val="005658EE"/>
    <w:rsid w:val="00565AD6"/>
    <w:rsid w:val="00565EE8"/>
    <w:rsid w:val="005661D8"/>
    <w:rsid w:val="005664F2"/>
    <w:rsid w:val="0056717F"/>
    <w:rsid w:val="0056731C"/>
    <w:rsid w:val="0056799A"/>
    <w:rsid w:val="0057028A"/>
    <w:rsid w:val="005702EF"/>
    <w:rsid w:val="00570685"/>
    <w:rsid w:val="00570A57"/>
    <w:rsid w:val="00570A5E"/>
    <w:rsid w:val="00570B5D"/>
    <w:rsid w:val="00570B8E"/>
    <w:rsid w:val="00571429"/>
    <w:rsid w:val="00572262"/>
    <w:rsid w:val="00572458"/>
    <w:rsid w:val="00572E0F"/>
    <w:rsid w:val="00572F36"/>
    <w:rsid w:val="0057326D"/>
    <w:rsid w:val="005736D1"/>
    <w:rsid w:val="00573DA3"/>
    <w:rsid w:val="00573F56"/>
    <w:rsid w:val="0057445D"/>
    <w:rsid w:val="00574ED9"/>
    <w:rsid w:val="0057531C"/>
    <w:rsid w:val="0057537D"/>
    <w:rsid w:val="00575707"/>
    <w:rsid w:val="0057605E"/>
    <w:rsid w:val="0057636B"/>
    <w:rsid w:val="00576443"/>
    <w:rsid w:val="0057697C"/>
    <w:rsid w:val="00576EF2"/>
    <w:rsid w:val="00577137"/>
    <w:rsid w:val="005778E1"/>
    <w:rsid w:val="005802A1"/>
    <w:rsid w:val="00580456"/>
    <w:rsid w:val="00580736"/>
    <w:rsid w:val="00580A30"/>
    <w:rsid w:val="00581490"/>
    <w:rsid w:val="00581496"/>
    <w:rsid w:val="00581570"/>
    <w:rsid w:val="005816F6"/>
    <w:rsid w:val="005823CD"/>
    <w:rsid w:val="00583228"/>
    <w:rsid w:val="005835B6"/>
    <w:rsid w:val="00583715"/>
    <w:rsid w:val="005839BF"/>
    <w:rsid w:val="00583C53"/>
    <w:rsid w:val="00583DCB"/>
    <w:rsid w:val="00583EC9"/>
    <w:rsid w:val="0058402D"/>
    <w:rsid w:val="005843BC"/>
    <w:rsid w:val="005844AE"/>
    <w:rsid w:val="00584825"/>
    <w:rsid w:val="00585299"/>
    <w:rsid w:val="00585399"/>
    <w:rsid w:val="0058553A"/>
    <w:rsid w:val="00585C29"/>
    <w:rsid w:val="00586056"/>
    <w:rsid w:val="005866E7"/>
    <w:rsid w:val="005869CF"/>
    <w:rsid w:val="00586E80"/>
    <w:rsid w:val="00586ECD"/>
    <w:rsid w:val="005871C6"/>
    <w:rsid w:val="00587725"/>
    <w:rsid w:val="00587BBA"/>
    <w:rsid w:val="005905F7"/>
    <w:rsid w:val="00590976"/>
    <w:rsid w:val="0059129B"/>
    <w:rsid w:val="00593128"/>
    <w:rsid w:val="0059328B"/>
    <w:rsid w:val="0059342C"/>
    <w:rsid w:val="00593A00"/>
    <w:rsid w:val="00593A51"/>
    <w:rsid w:val="00593C5A"/>
    <w:rsid w:val="00594475"/>
    <w:rsid w:val="0059455F"/>
    <w:rsid w:val="005947E4"/>
    <w:rsid w:val="0059488D"/>
    <w:rsid w:val="00595686"/>
    <w:rsid w:val="00595753"/>
    <w:rsid w:val="00595A59"/>
    <w:rsid w:val="00595D15"/>
    <w:rsid w:val="00595F23"/>
    <w:rsid w:val="0059621B"/>
    <w:rsid w:val="00596745"/>
    <w:rsid w:val="00596846"/>
    <w:rsid w:val="00596995"/>
    <w:rsid w:val="005971B2"/>
    <w:rsid w:val="00597976"/>
    <w:rsid w:val="00597A70"/>
    <w:rsid w:val="00597C28"/>
    <w:rsid w:val="005A03BD"/>
    <w:rsid w:val="005A0A45"/>
    <w:rsid w:val="005A185F"/>
    <w:rsid w:val="005A1F65"/>
    <w:rsid w:val="005A2014"/>
    <w:rsid w:val="005A2471"/>
    <w:rsid w:val="005A2B0C"/>
    <w:rsid w:val="005A2B6C"/>
    <w:rsid w:val="005A3CEF"/>
    <w:rsid w:val="005A484B"/>
    <w:rsid w:val="005A4E67"/>
    <w:rsid w:val="005A56F3"/>
    <w:rsid w:val="005A5744"/>
    <w:rsid w:val="005A5E36"/>
    <w:rsid w:val="005A6993"/>
    <w:rsid w:val="005A7556"/>
    <w:rsid w:val="005A78BB"/>
    <w:rsid w:val="005B04A0"/>
    <w:rsid w:val="005B0C41"/>
    <w:rsid w:val="005B1149"/>
    <w:rsid w:val="005B12C4"/>
    <w:rsid w:val="005B1A48"/>
    <w:rsid w:val="005B27F9"/>
    <w:rsid w:val="005B294D"/>
    <w:rsid w:val="005B2C2F"/>
    <w:rsid w:val="005B3246"/>
    <w:rsid w:val="005B334B"/>
    <w:rsid w:val="005B3CB9"/>
    <w:rsid w:val="005B3D03"/>
    <w:rsid w:val="005B3ED6"/>
    <w:rsid w:val="005B47C4"/>
    <w:rsid w:val="005B4D53"/>
    <w:rsid w:val="005B56F6"/>
    <w:rsid w:val="005B5BB2"/>
    <w:rsid w:val="005B5F32"/>
    <w:rsid w:val="005B5FDE"/>
    <w:rsid w:val="005B6085"/>
    <w:rsid w:val="005B630F"/>
    <w:rsid w:val="005B6F99"/>
    <w:rsid w:val="005B7852"/>
    <w:rsid w:val="005B7BF4"/>
    <w:rsid w:val="005B7C21"/>
    <w:rsid w:val="005B7FDA"/>
    <w:rsid w:val="005C043A"/>
    <w:rsid w:val="005C06C3"/>
    <w:rsid w:val="005C0A0A"/>
    <w:rsid w:val="005C0F0A"/>
    <w:rsid w:val="005C2E75"/>
    <w:rsid w:val="005C3072"/>
    <w:rsid w:val="005C31ED"/>
    <w:rsid w:val="005C325D"/>
    <w:rsid w:val="005C3317"/>
    <w:rsid w:val="005C3408"/>
    <w:rsid w:val="005C377B"/>
    <w:rsid w:val="005C37BF"/>
    <w:rsid w:val="005C3898"/>
    <w:rsid w:val="005C3CA2"/>
    <w:rsid w:val="005C4A73"/>
    <w:rsid w:val="005C4CD2"/>
    <w:rsid w:val="005C5049"/>
    <w:rsid w:val="005C5392"/>
    <w:rsid w:val="005C5CB2"/>
    <w:rsid w:val="005C642B"/>
    <w:rsid w:val="005C6603"/>
    <w:rsid w:val="005C67BE"/>
    <w:rsid w:val="005C6D71"/>
    <w:rsid w:val="005C74B0"/>
    <w:rsid w:val="005C79E4"/>
    <w:rsid w:val="005D0823"/>
    <w:rsid w:val="005D0854"/>
    <w:rsid w:val="005D0D0B"/>
    <w:rsid w:val="005D0EF9"/>
    <w:rsid w:val="005D10E3"/>
    <w:rsid w:val="005D1B7E"/>
    <w:rsid w:val="005D24CA"/>
    <w:rsid w:val="005D2562"/>
    <w:rsid w:val="005D2BB0"/>
    <w:rsid w:val="005D2D32"/>
    <w:rsid w:val="005D381A"/>
    <w:rsid w:val="005D3847"/>
    <w:rsid w:val="005D3A83"/>
    <w:rsid w:val="005D3D1A"/>
    <w:rsid w:val="005D3EFA"/>
    <w:rsid w:val="005D48AC"/>
    <w:rsid w:val="005D5006"/>
    <w:rsid w:val="005D52E4"/>
    <w:rsid w:val="005D628D"/>
    <w:rsid w:val="005D6AF9"/>
    <w:rsid w:val="005D7185"/>
    <w:rsid w:val="005D72E0"/>
    <w:rsid w:val="005D7732"/>
    <w:rsid w:val="005E015D"/>
    <w:rsid w:val="005E09D8"/>
    <w:rsid w:val="005E1939"/>
    <w:rsid w:val="005E3808"/>
    <w:rsid w:val="005E38BA"/>
    <w:rsid w:val="005E3937"/>
    <w:rsid w:val="005E3EFE"/>
    <w:rsid w:val="005E42F9"/>
    <w:rsid w:val="005E430A"/>
    <w:rsid w:val="005E47E9"/>
    <w:rsid w:val="005E4860"/>
    <w:rsid w:val="005E4896"/>
    <w:rsid w:val="005E5374"/>
    <w:rsid w:val="005E55AA"/>
    <w:rsid w:val="005E5854"/>
    <w:rsid w:val="005E5D84"/>
    <w:rsid w:val="005E60CE"/>
    <w:rsid w:val="005E65F0"/>
    <w:rsid w:val="005E6862"/>
    <w:rsid w:val="005E6C89"/>
    <w:rsid w:val="005E766D"/>
    <w:rsid w:val="005F070E"/>
    <w:rsid w:val="005F0965"/>
    <w:rsid w:val="005F1009"/>
    <w:rsid w:val="005F1629"/>
    <w:rsid w:val="005F193C"/>
    <w:rsid w:val="005F1ACA"/>
    <w:rsid w:val="005F1B4C"/>
    <w:rsid w:val="005F1D1A"/>
    <w:rsid w:val="005F2962"/>
    <w:rsid w:val="005F2E06"/>
    <w:rsid w:val="005F2FAD"/>
    <w:rsid w:val="005F329F"/>
    <w:rsid w:val="005F33C7"/>
    <w:rsid w:val="005F353D"/>
    <w:rsid w:val="005F38E9"/>
    <w:rsid w:val="005F417A"/>
    <w:rsid w:val="005F48F0"/>
    <w:rsid w:val="005F4EBA"/>
    <w:rsid w:val="005F5CE4"/>
    <w:rsid w:val="005F5E85"/>
    <w:rsid w:val="005F7038"/>
    <w:rsid w:val="005F7196"/>
    <w:rsid w:val="005F79BA"/>
    <w:rsid w:val="00600203"/>
    <w:rsid w:val="0060050A"/>
    <w:rsid w:val="00600A03"/>
    <w:rsid w:val="00600E9C"/>
    <w:rsid w:val="00601027"/>
    <w:rsid w:val="006011B2"/>
    <w:rsid w:val="00601736"/>
    <w:rsid w:val="00601B68"/>
    <w:rsid w:val="0060201B"/>
    <w:rsid w:val="0060268E"/>
    <w:rsid w:val="00602BC9"/>
    <w:rsid w:val="00602CB7"/>
    <w:rsid w:val="00603679"/>
    <w:rsid w:val="00603B67"/>
    <w:rsid w:val="00604377"/>
    <w:rsid w:val="00604800"/>
    <w:rsid w:val="00604AFD"/>
    <w:rsid w:val="0060553A"/>
    <w:rsid w:val="00607506"/>
    <w:rsid w:val="0060758F"/>
    <w:rsid w:val="006075D7"/>
    <w:rsid w:val="00607703"/>
    <w:rsid w:val="006077A7"/>
    <w:rsid w:val="00607E74"/>
    <w:rsid w:val="00607F5B"/>
    <w:rsid w:val="00610DB0"/>
    <w:rsid w:val="00610F73"/>
    <w:rsid w:val="00611B76"/>
    <w:rsid w:val="00611D42"/>
    <w:rsid w:val="00611DB8"/>
    <w:rsid w:val="00612A3A"/>
    <w:rsid w:val="00612D21"/>
    <w:rsid w:val="0061339B"/>
    <w:rsid w:val="006137F9"/>
    <w:rsid w:val="0061398D"/>
    <w:rsid w:val="0061403C"/>
    <w:rsid w:val="0061560E"/>
    <w:rsid w:val="00616274"/>
    <w:rsid w:val="006167B5"/>
    <w:rsid w:val="0061688A"/>
    <w:rsid w:val="00616952"/>
    <w:rsid w:val="00617BF9"/>
    <w:rsid w:val="00617F7A"/>
    <w:rsid w:val="00620990"/>
    <w:rsid w:val="00620BAC"/>
    <w:rsid w:val="006219B5"/>
    <w:rsid w:val="00621F16"/>
    <w:rsid w:val="00621FB0"/>
    <w:rsid w:val="006220EF"/>
    <w:rsid w:val="00622509"/>
    <w:rsid w:val="0062253D"/>
    <w:rsid w:val="0062262B"/>
    <w:rsid w:val="00622763"/>
    <w:rsid w:val="00622FE6"/>
    <w:rsid w:val="00623695"/>
    <w:rsid w:val="00623714"/>
    <w:rsid w:val="0062374C"/>
    <w:rsid w:val="0062384D"/>
    <w:rsid w:val="00623B5E"/>
    <w:rsid w:val="00624F8F"/>
    <w:rsid w:val="00625991"/>
    <w:rsid w:val="0062614C"/>
    <w:rsid w:val="00626AEC"/>
    <w:rsid w:val="00626EE3"/>
    <w:rsid w:val="00627646"/>
    <w:rsid w:val="00627ACB"/>
    <w:rsid w:val="00627D35"/>
    <w:rsid w:val="00627E04"/>
    <w:rsid w:val="00627FF3"/>
    <w:rsid w:val="00630184"/>
    <w:rsid w:val="0063065A"/>
    <w:rsid w:val="00630CE5"/>
    <w:rsid w:val="00630E21"/>
    <w:rsid w:val="00630EC5"/>
    <w:rsid w:val="00631357"/>
    <w:rsid w:val="00631568"/>
    <w:rsid w:val="006318F9"/>
    <w:rsid w:val="00631DFB"/>
    <w:rsid w:val="006323FC"/>
    <w:rsid w:val="00633D3E"/>
    <w:rsid w:val="00634089"/>
    <w:rsid w:val="0063474D"/>
    <w:rsid w:val="00634D53"/>
    <w:rsid w:val="006354FD"/>
    <w:rsid w:val="00635559"/>
    <w:rsid w:val="00635662"/>
    <w:rsid w:val="00635BEA"/>
    <w:rsid w:val="006362EE"/>
    <w:rsid w:val="006364E4"/>
    <w:rsid w:val="00636C7A"/>
    <w:rsid w:val="00636CCF"/>
    <w:rsid w:val="006372FF"/>
    <w:rsid w:val="00637401"/>
    <w:rsid w:val="006376D5"/>
    <w:rsid w:val="0064127B"/>
    <w:rsid w:val="00641E03"/>
    <w:rsid w:val="0064215A"/>
    <w:rsid w:val="006421A0"/>
    <w:rsid w:val="006426D8"/>
    <w:rsid w:val="00642DC6"/>
    <w:rsid w:val="00642EE2"/>
    <w:rsid w:val="006430DD"/>
    <w:rsid w:val="00643632"/>
    <w:rsid w:val="00643E62"/>
    <w:rsid w:val="00643E97"/>
    <w:rsid w:val="006447A2"/>
    <w:rsid w:val="00644E40"/>
    <w:rsid w:val="006452FD"/>
    <w:rsid w:val="006454CA"/>
    <w:rsid w:val="006457D7"/>
    <w:rsid w:val="00645C07"/>
    <w:rsid w:val="00645F55"/>
    <w:rsid w:val="00645FEF"/>
    <w:rsid w:val="00646069"/>
    <w:rsid w:val="0064638B"/>
    <w:rsid w:val="00646C77"/>
    <w:rsid w:val="006471B1"/>
    <w:rsid w:val="006474C2"/>
    <w:rsid w:val="00647650"/>
    <w:rsid w:val="00651878"/>
    <w:rsid w:val="00651995"/>
    <w:rsid w:val="00651B4B"/>
    <w:rsid w:val="0065203C"/>
    <w:rsid w:val="006522BF"/>
    <w:rsid w:val="00652469"/>
    <w:rsid w:val="0065247C"/>
    <w:rsid w:val="00652982"/>
    <w:rsid w:val="00652F21"/>
    <w:rsid w:val="00653128"/>
    <w:rsid w:val="006531EE"/>
    <w:rsid w:val="00653232"/>
    <w:rsid w:val="006534A2"/>
    <w:rsid w:val="00653950"/>
    <w:rsid w:val="00653CE1"/>
    <w:rsid w:val="00653D6D"/>
    <w:rsid w:val="00653DB8"/>
    <w:rsid w:val="00653E22"/>
    <w:rsid w:val="006541CE"/>
    <w:rsid w:val="00654447"/>
    <w:rsid w:val="00654B56"/>
    <w:rsid w:val="00654E61"/>
    <w:rsid w:val="00655171"/>
    <w:rsid w:val="0065542C"/>
    <w:rsid w:val="006555C4"/>
    <w:rsid w:val="0065638D"/>
    <w:rsid w:val="0065726E"/>
    <w:rsid w:val="00657AEC"/>
    <w:rsid w:val="00660126"/>
    <w:rsid w:val="00660BD8"/>
    <w:rsid w:val="006616FF"/>
    <w:rsid w:val="00661832"/>
    <w:rsid w:val="00661C42"/>
    <w:rsid w:val="00662228"/>
    <w:rsid w:val="00662D80"/>
    <w:rsid w:val="0066325B"/>
    <w:rsid w:val="006637A0"/>
    <w:rsid w:val="00663AF3"/>
    <w:rsid w:val="00663BE2"/>
    <w:rsid w:val="00663CF9"/>
    <w:rsid w:val="0066406B"/>
    <w:rsid w:val="006643A4"/>
    <w:rsid w:val="006644DB"/>
    <w:rsid w:val="0066573E"/>
    <w:rsid w:val="006657D5"/>
    <w:rsid w:val="00665B6A"/>
    <w:rsid w:val="006660B3"/>
    <w:rsid w:val="0066655B"/>
    <w:rsid w:val="006668D4"/>
    <w:rsid w:val="006700EF"/>
    <w:rsid w:val="00670196"/>
    <w:rsid w:val="00670415"/>
    <w:rsid w:val="006715AF"/>
    <w:rsid w:val="006718A3"/>
    <w:rsid w:val="00671936"/>
    <w:rsid w:val="00671D88"/>
    <w:rsid w:val="00671FBA"/>
    <w:rsid w:val="006720F9"/>
    <w:rsid w:val="00672310"/>
    <w:rsid w:val="006725FA"/>
    <w:rsid w:val="00673179"/>
    <w:rsid w:val="00673291"/>
    <w:rsid w:val="0067366D"/>
    <w:rsid w:val="006742C4"/>
    <w:rsid w:val="00674404"/>
    <w:rsid w:val="006748F3"/>
    <w:rsid w:val="006750CC"/>
    <w:rsid w:val="00675109"/>
    <w:rsid w:val="00675357"/>
    <w:rsid w:val="006762EB"/>
    <w:rsid w:val="0067648D"/>
    <w:rsid w:val="00676FCE"/>
    <w:rsid w:val="0067702B"/>
    <w:rsid w:val="006770B8"/>
    <w:rsid w:val="006771F5"/>
    <w:rsid w:val="006775A9"/>
    <w:rsid w:val="006775D7"/>
    <w:rsid w:val="006775DC"/>
    <w:rsid w:val="0068015E"/>
    <w:rsid w:val="006801FD"/>
    <w:rsid w:val="00680E66"/>
    <w:rsid w:val="00681C0C"/>
    <w:rsid w:val="00682107"/>
    <w:rsid w:val="00682B4E"/>
    <w:rsid w:val="00682FA7"/>
    <w:rsid w:val="006831CA"/>
    <w:rsid w:val="00683720"/>
    <w:rsid w:val="006837D3"/>
    <w:rsid w:val="0068392C"/>
    <w:rsid w:val="00683DBB"/>
    <w:rsid w:val="00683EDF"/>
    <w:rsid w:val="006841C5"/>
    <w:rsid w:val="0068557F"/>
    <w:rsid w:val="006856A8"/>
    <w:rsid w:val="00685763"/>
    <w:rsid w:val="00685889"/>
    <w:rsid w:val="00685D7F"/>
    <w:rsid w:val="00686182"/>
    <w:rsid w:val="00686550"/>
    <w:rsid w:val="00686D3C"/>
    <w:rsid w:val="00686E90"/>
    <w:rsid w:val="006877C0"/>
    <w:rsid w:val="00687EA5"/>
    <w:rsid w:val="00690342"/>
    <w:rsid w:val="0069090B"/>
    <w:rsid w:val="00690AD8"/>
    <w:rsid w:val="006911E7"/>
    <w:rsid w:val="006914D9"/>
    <w:rsid w:val="00691782"/>
    <w:rsid w:val="006918E8"/>
    <w:rsid w:val="00691B4E"/>
    <w:rsid w:val="006920DF"/>
    <w:rsid w:val="006925BF"/>
    <w:rsid w:val="00692E14"/>
    <w:rsid w:val="00694B49"/>
    <w:rsid w:val="00694C8D"/>
    <w:rsid w:val="0069616B"/>
    <w:rsid w:val="006969D3"/>
    <w:rsid w:val="00696A38"/>
    <w:rsid w:val="00696A59"/>
    <w:rsid w:val="00696F55"/>
    <w:rsid w:val="006974A2"/>
    <w:rsid w:val="00697F29"/>
    <w:rsid w:val="006A008F"/>
    <w:rsid w:val="006A0767"/>
    <w:rsid w:val="006A07FC"/>
    <w:rsid w:val="006A0A4B"/>
    <w:rsid w:val="006A0EDA"/>
    <w:rsid w:val="006A0F6D"/>
    <w:rsid w:val="006A12C1"/>
    <w:rsid w:val="006A18AB"/>
    <w:rsid w:val="006A1F4A"/>
    <w:rsid w:val="006A24A3"/>
    <w:rsid w:val="006A24AC"/>
    <w:rsid w:val="006A2A56"/>
    <w:rsid w:val="006A2A76"/>
    <w:rsid w:val="006A3266"/>
    <w:rsid w:val="006A3978"/>
    <w:rsid w:val="006A439E"/>
    <w:rsid w:val="006A4763"/>
    <w:rsid w:val="006A49C7"/>
    <w:rsid w:val="006A4CDB"/>
    <w:rsid w:val="006A53A0"/>
    <w:rsid w:val="006A5E46"/>
    <w:rsid w:val="006A667B"/>
    <w:rsid w:val="006A7D25"/>
    <w:rsid w:val="006B0213"/>
    <w:rsid w:val="006B04CE"/>
    <w:rsid w:val="006B04F9"/>
    <w:rsid w:val="006B0A76"/>
    <w:rsid w:val="006B0BF7"/>
    <w:rsid w:val="006B10B1"/>
    <w:rsid w:val="006B14CF"/>
    <w:rsid w:val="006B18FE"/>
    <w:rsid w:val="006B1B7A"/>
    <w:rsid w:val="006B34D9"/>
    <w:rsid w:val="006B3A21"/>
    <w:rsid w:val="006B40DE"/>
    <w:rsid w:val="006B46B8"/>
    <w:rsid w:val="006B46F0"/>
    <w:rsid w:val="006B5039"/>
    <w:rsid w:val="006B5A7F"/>
    <w:rsid w:val="006B65F9"/>
    <w:rsid w:val="006B6F10"/>
    <w:rsid w:val="006B725B"/>
    <w:rsid w:val="006B7407"/>
    <w:rsid w:val="006B76B5"/>
    <w:rsid w:val="006B7EF9"/>
    <w:rsid w:val="006C002F"/>
    <w:rsid w:val="006C0111"/>
    <w:rsid w:val="006C0CE8"/>
    <w:rsid w:val="006C0D8C"/>
    <w:rsid w:val="006C1224"/>
    <w:rsid w:val="006C14C0"/>
    <w:rsid w:val="006C15ED"/>
    <w:rsid w:val="006C1B71"/>
    <w:rsid w:val="006C2BE4"/>
    <w:rsid w:val="006C2CF6"/>
    <w:rsid w:val="006C2FEB"/>
    <w:rsid w:val="006C4AED"/>
    <w:rsid w:val="006C542D"/>
    <w:rsid w:val="006C54CD"/>
    <w:rsid w:val="006C5A53"/>
    <w:rsid w:val="006C6565"/>
    <w:rsid w:val="006C6680"/>
    <w:rsid w:val="006C673A"/>
    <w:rsid w:val="006C69BD"/>
    <w:rsid w:val="006C6D26"/>
    <w:rsid w:val="006C6D8B"/>
    <w:rsid w:val="006C6EBE"/>
    <w:rsid w:val="006C76D4"/>
    <w:rsid w:val="006C782C"/>
    <w:rsid w:val="006C7AF1"/>
    <w:rsid w:val="006D00A6"/>
    <w:rsid w:val="006D0B1C"/>
    <w:rsid w:val="006D0F62"/>
    <w:rsid w:val="006D102E"/>
    <w:rsid w:val="006D23E3"/>
    <w:rsid w:val="006D2CAB"/>
    <w:rsid w:val="006D2F1B"/>
    <w:rsid w:val="006D39F4"/>
    <w:rsid w:val="006D435E"/>
    <w:rsid w:val="006D4593"/>
    <w:rsid w:val="006D46B0"/>
    <w:rsid w:val="006D4869"/>
    <w:rsid w:val="006D4CF8"/>
    <w:rsid w:val="006D4F58"/>
    <w:rsid w:val="006D566D"/>
    <w:rsid w:val="006D5DC6"/>
    <w:rsid w:val="006D5FE3"/>
    <w:rsid w:val="006D6458"/>
    <w:rsid w:val="006D68FE"/>
    <w:rsid w:val="006D6E4D"/>
    <w:rsid w:val="006D6F25"/>
    <w:rsid w:val="006D750A"/>
    <w:rsid w:val="006D75DB"/>
    <w:rsid w:val="006E0203"/>
    <w:rsid w:val="006E0341"/>
    <w:rsid w:val="006E0736"/>
    <w:rsid w:val="006E0784"/>
    <w:rsid w:val="006E0B42"/>
    <w:rsid w:val="006E1F4A"/>
    <w:rsid w:val="006E1FB5"/>
    <w:rsid w:val="006E2226"/>
    <w:rsid w:val="006E2784"/>
    <w:rsid w:val="006E3856"/>
    <w:rsid w:val="006E404B"/>
    <w:rsid w:val="006E454B"/>
    <w:rsid w:val="006E4D1B"/>
    <w:rsid w:val="006E65FE"/>
    <w:rsid w:val="006E6821"/>
    <w:rsid w:val="006E7BD3"/>
    <w:rsid w:val="006E7D35"/>
    <w:rsid w:val="006E7E05"/>
    <w:rsid w:val="006F06E2"/>
    <w:rsid w:val="006F0722"/>
    <w:rsid w:val="006F0A0D"/>
    <w:rsid w:val="006F1536"/>
    <w:rsid w:val="006F168D"/>
    <w:rsid w:val="006F1C93"/>
    <w:rsid w:val="006F2CEF"/>
    <w:rsid w:val="006F2FB4"/>
    <w:rsid w:val="006F339A"/>
    <w:rsid w:val="006F3BE4"/>
    <w:rsid w:val="006F3E22"/>
    <w:rsid w:val="006F3EF3"/>
    <w:rsid w:val="006F4427"/>
    <w:rsid w:val="006F4653"/>
    <w:rsid w:val="006F4D9E"/>
    <w:rsid w:val="006F51C0"/>
    <w:rsid w:val="006F533E"/>
    <w:rsid w:val="006F56FE"/>
    <w:rsid w:val="006F595A"/>
    <w:rsid w:val="006F5DAC"/>
    <w:rsid w:val="006F78CF"/>
    <w:rsid w:val="006F79CE"/>
    <w:rsid w:val="006F7C90"/>
    <w:rsid w:val="007003F5"/>
    <w:rsid w:val="007004AD"/>
    <w:rsid w:val="007009E8"/>
    <w:rsid w:val="00700B05"/>
    <w:rsid w:val="00701046"/>
    <w:rsid w:val="00701FA9"/>
    <w:rsid w:val="00704A24"/>
    <w:rsid w:val="00704F0A"/>
    <w:rsid w:val="00705558"/>
    <w:rsid w:val="0070576C"/>
    <w:rsid w:val="00705EC1"/>
    <w:rsid w:val="0070698A"/>
    <w:rsid w:val="00706A13"/>
    <w:rsid w:val="00706C52"/>
    <w:rsid w:val="00707032"/>
    <w:rsid w:val="00707592"/>
    <w:rsid w:val="0070789E"/>
    <w:rsid w:val="00711688"/>
    <w:rsid w:val="00711882"/>
    <w:rsid w:val="00711CC7"/>
    <w:rsid w:val="00711EB0"/>
    <w:rsid w:val="0071207F"/>
    <w:rsid w:val="007120A5"/>
    <w:rsid w:val="00712228"/>
    <w:rsid w:val="00712272"/>
    <w:rsid w:val="0071228D"/>
    <w:rsid w:val="007125FA"/>
    <w:rsid w:val="00712670"/>
    <w:rsid w:val="00712D81"/>
    <w:rsid w:val="007133A5"/>
    <w:rsid w:val="00713A4A"/>
    <w:rsid w:val="00713AFA"/>
    <w:rsid w:val="00713E6C"/>
    <w:rsid w:val="00714528"/>
    <w:rsid w:val="007146DB"/>
    <w:rsid w:val="00714EC0"/>
    <w:rsid w:val="0071522B"/>
    <w:rsid w:val="007157F1"/>
    <w:rsid w:val="00715EBA"/>
    <w:rsid w:val="00716391"/>
    <w:rsid w:val="0071699B"/>
    <w:rsid w:val="00717490"/>
    <w:rsid w:val="007179E0"/>
    <w:rsid w:val="007203CB"/>
    <w:rsid w:val="0072118D"/>
    <w:rsid w:val="00721660"/>
    <w:rsid w:val="00721826"/>
    <w:rsid w:val="007219E5"/>
    <w:rsid w:val="0072231E"/>
    <w:rsid w:val="007224FD"/>
    <w:rsid w:val="00723A68"/>
    <w:rsid w:val="00724AE4"/>
    <w:rsid w:val="00724FCE"/>
    <w:rsid w:val="007251C2"/>
    <w:rsid w:val="007276A8"/>
    <w:rsid w:val="00727B36"/>
    <w:rsid w:val="00730306"/>
    <w:rsid w:val="007305ED"/>
    <w:rsid w:val="007313D9"/>
    <w:rsid w:val="0073161B"/>
    <w:rsid w:val="00731895"/>
    <w:rsid w:val="00732ACE"/>
    <w:rsid w:val="00732D74"/>
    <w:rsid w:val="00733135"/>
    <w:rsid w:val="00733309"/>
    <w:rsid w:val="00733582"/>
    <w:rsid w:val="00734EBF"/>
    <w:rsid w:val="00734FAE"/>
    <w:rsid w:val="007351F9"/>
    <w:rsid w:val="00735379"/>
    <w:rsid w:val="0073556E"/>
    <w:rsid w:val="0073595A"/>
    <w:rsid w:val="00735DD4"/>
    <w:rsid w:val="00736557"/>
    <w:rsid w:val="007367E0"/>
    <w:rsid w:val="00736F21"/>
    <w:rsid w:val="00737060"/>
    <w:rsid w:val="00737269"/>
    <w:rsid w:val="007378E7"/>
    <w:rsid w:val="00737E2A"/>
    <w:rsid w:val="00737E7C"/>
    <w:rsid w:val="0074027C"/>
    <w:rsid w:val="007406B1"/>
    <w:rsid w:val="00740A76"/>
    <w:rsid w:val="00740B63"/>
    <w:rsid w:val="00740D91"/>
    <w:rsid w:val="00741D07"/>
    <w:rsid w:val="0074222A"/>
    <w:rsid w:val="007428E0"/>
    <w:rsid w:val="00742A62"/>
    <w:rsid w:val="007430EA"/>
    <w:rsid w:val="00743382"/>
    <w:rsid w:val="00743B1B"/>
    <w:rsid w:val="00743BA3"/>
    <w:rsid w:val="007442FB"/>
    <w:rsid w:val="0074465D"/>
    <w:rsid w:val="00744715"/>
    <w:rsid w:val="00744EE1"/>
    <w:rsid w:val="00744EF1"/>
    <w:rsid w:val="00745012"/>
    <w:rsid w:val="007458AE"/>
    <w:rsid w:val="00746067"/>
    <w:rsid w:val="00746803"/>
    <w:rsid w:val="007468FE"/>
    <w:rsid w:val="0074703B"/>
    <w:rsid w:val="007473C8"/>
    <w:rsid w:val="007478FB"/>
    <w:rsid w:val="00747EA8"/>
    <w:rsid w:val="00747EDD"/>
    <w:rsid w:val="00747FB7"/>
    <w:rsid w:val="00750FAE"/>
    <w:rsid w:val="00751096"/>
    <w:rsid w:val="007512DA"/>
    <w:rsid w:val="00751489"/>
    <w:rsid w:val="007519C3"/>
    <w:rsid w:val="00752013"/>
    <w:rsid w:val="00752931"/>
    <w:rsid w:val="00752DCA"/>
    <w:rsid w:val="00753147"/>
    <w:rsid w:val="00753ED3"/>
    <w:rsid w:val="007541FA"/>
    <w:rsid w:val="0075452B"/>
    <w:rsid w:val="00754558"/>
    <w:rsid w:val="00754B63"/>
    <w:rsid w:val="00754DFE"/>
    <w:rsid w:val="00754F03"/>
    <w:rsid w:val="00754F07"/>
    <w:rsid w:val="00756A71"/>
    <w:rsid w:val="0075775F"/>
    <w:rsid w:val="00757C02"/>
    <w:rsid w:val="00760DF2"/>
    <w:rsid w:val="00761AB7"/>
    <w:rsid w:val="00761DE1"/>
    <w:rsid w:val="00761E0F"/>
    <w:rsid w:val="0076202D"/>
    <w:rsid w:val="00762426"/>
    <w:rsid w:val="007624BC"/>
    <w:rsid w:val="00762B43"/>
    <w:rsid w:val="00762C35"/>
    <w:rsid w:val="00762FA4"/>
    <w:rsid w:val="007632F6"/>
    <w:rsid w:val="007641D2"/>
    <w:rsid w:val="00764363"/>
    <w:rsid w:val="00765DF1"/>
    <w:rsid w:val="00766566"/>
    <w:rsid w:val="0076756B"/>
    <w:rsid w:val="00767DF8"/>
    <w:rsid w:val="00767E4B"/>
    <w:rsid w:val="007702FA"/>
    <w:rsid w:val="00770E1C"/>
    <w:rsid w:val="00770EB4"/>
    <w:rsid w:val="00771709"/>
    <w:rsid w:val="00771951"/>
    <w:rsid w:val="00771C80"/>
    <w:rsid w:val="00772DC0"/>
    <w:rsid w:val="007730D8"/>
    <w:rsid w:val="00773238"/>
    <w:rsid w:val="007732D1"/>
    <w:rsid w:val="00773BBC"/>
    <w:rsid w:val="00773D18"/>
    <w:rsid w:val="00773D20"/>
    <w:rsid w:val="00774A07"/>
    <w:rsid w:val="00774A34"/>
    <w:rsid w:val="00774EA9"/>
    <w:rsid w:val="007752E3"/>
    <w:rsid w:val="00775404"/>
    <w:rsid w:val="00775D61"/>
    <w:rsid w:val="007766EF"/>
    <w:rsid w:val="00776F0E"/>
    <w:rsid w:val="0077740A"/>
    <w:rsid w:val="007775AB"/>
    <w:rsid w:val="0077799A"/>
    <w:rsid w:val="00780831"/>
    <w:rsid w:val="00780D67"/>
    <w:rsid w:val="00780FBF"/>
    <w:rsid w:val="0078210C"/>
    <w:rsid w:val="00782419"/>
    <w:rsid w:val="0078296D"/>
    <w:rsid w:val="00782A37"/>
    <w:rsid w:val="00782C6E"/>
    <w:rsid w:val="00782D9F"/>
    <w:rsid w:val="00782F76"/>
    <w:rsid w:val="007833D6"/>
    <w:rsid w:val="00785D18"/>
    <w:rsid w:val="0078627A"/>
    <w:rsid w:val="007862B3"/>
    <w:rsid w:val="00786508"/>
    <w:rsid w:val="00786B71"/>
    <w:rsid w:val="0078746D"/>
    <w:rsid w:val="007879C3"/>
    <w:rsid w:val="00787BDD"/>
    <w:rsid w:val="00790337"/>
    <w:rsid w:val="007917A2"/>
    <w:rsid w:val="00792C57"/>
    <w:rsid w:val="00792C78"/>
    <w:rsid w:val="00792CEF"/>
    <w:rsid w:val="007934AA"/>
    <w:rsid w:val="007939C9"/>
    <w:rsid w:val="007939E2"/>
    <w:rsid w:val="00793B04"/>
    <w:rsid w:val="00793CB4"/>
    <w:rsid w:val="00793FD5"/>
    <w:rsid w:val="00794535"/>
    <w:rsid w:val="007945A6"/>
    <w:rsid w:val="00794A4C"/>
    <w:rsid w:val="00794B74"/>
    <w:rsid w:val="007954EE"/>
    <w:rsid w:val="00796504"/>
    <w:rsid w:val="00796780"/>
    <w:rsid w:val="00796878"/>
    <w:rsid w:val="00796C75"/>
    <w:rsid w:val="00796D63"/>
    <w:rsid w:val="007A00FD"/>
    <w:rsid w:val="007A1011"/>
    <w:rsid w:val="007A2F9E"/>
    <w:rsid w:val="007A330B"/>
    <w:rsid w:val="007A3682"/>
    <w:rsid w:val="007A3D7D"/>
    <w:rsid w:val="007A3FA6"/>
    <w:rsid w:val="007A49BA"/>
    <w:rsid w:val="007A56D5"/>
    <w:rsid w:val="007A574C"/>
    <w:rsid w:val="007A6963"/>
    <w:rsid w:val="007A6C26"/>
    <w:rsid w:val="007A7411"/>
    <w:rsid w:val="007A7607"/>
    <w:rsid w:val="007A7667"/>
    <w:rsid w:val="007A79D4"/>
    <w:rsid w:val="007B008D"/>
    <w:rsid w:val="007B02C5"/>
    <w:rsid w:val="007B05D8"/>
    <w:rsid w:val="007B0837"/>
    <w:rsid w:val="007B11A8"/>
    <w:rsid w:val="007B14FB"/>
    <w:rsid w:val="007B173F"/>
    <w:rsid w:val="007B17AD"/>
    <w:rsid w:val="007B211D"/>
    <w:rsid w:val="007B24A4"/>
    <w:rsid w:val="007B25C6"/>
    <w:rsid w:val="007B27C8"/>
    <w:rsid w:val="007B28F0"/>
    <w:rsid w:val="007B2E4B"/>
    <w:rsid w:val="007B34CC"/>
    <w:rsid w:val="007B45D5"/>
    <w:rsid w:val="007B49B6"/>
    <w:rsid w:val="007B4FF6"/>
    <w:rsid w:val="007B5290"/>
    <w:rsid w:val="007B57B3"/>
    <w:rsid w:val="007B593C"/>
    <w:rsid w:val="007B5A69"/>
    <w:rsid w:val="007B60A3"/>
    <w:rsid w:val="007B610A"/>
    <w:rsid w:val="007B6299"/>
    <w:rsid w:val="007B6360"/>
    <w:rsid w:val="007B6519"/>
    <w:rsid w:val="007B67E7"/>
    <w:rsid w:val="007B7204"/>
    <w:rsid w:val="007C02DB"/>
    <w:rsid w:val="007C1154"/>
    <w:rsid w:val="007C127B"/>
    <w:rsid w:val="007C1499"/>
    <w:rsid w:val="007C1987"/>
    <w:rsid w:val="007C25FE"/>
    <w:rsid w:val="007C32EB"/>
    <w:rsid w:val="007C39E7"/>
    <w:rsid w:val="007C3E4C"/>
    <w:rsid w:val="007C50EB"/>
    <w:rsid w:val="007C5E61"/>
    <w:rsid w:val="007C6179"/>
    <w:rsid w:val="007C6901"/>
    <w:rsid w:val="007C6E8A"/>
    <w:rsid w:val="007C7691"/>
    <w:rsid w:val="007C7913"/>
    <w:rsid w:val="007D00EB"/>
    <w:rsid w:val="007D0129"/>
    <w:rsid w:val="007D0C71"/>
    <w:rsid w:val="007D104C"/>
    <w:rsid w:val="007D19D0"/>
    <w:rsid w:val="007D21F3"/>
    <w:rsid w:val="007D3243"/>
    <w:rsid w:val="007D33A8"/>
    <w:rsid w:val="007D350F"/>
    <w:rsid w:val="007D39BC"/>
    <w:rsid w:val="007D436B"/>
    <w:rsid w:val="007D4924"/>
    <w:rsid w:val="007D51D8"/>
    <w:rsid w:val="007D52E8"/>
    <w:rsid w:val="007D56A8"/>
    <w:rsid w:val="007D606D"/>
    <w:rsid w:val="007D6395"/>
    <w:rsid w:val="007D658E"/>
    <w:rsid w:val="007D7026"/>
    <w:rsid w:val="007D7CA8"/>
    <w:rsid w:val="007E014F"/>
    <w:rsid w:val="007E0403"/>
    <w:rsid w:val="007E0C17"/>
    <w:rsid w:val="007E139C"/>
    <w:rsid w:val="007E1442"/>
    <w:rsid w:val="007E21AA"/>
    <w:rsid w:val="007E2591"/>
    <w:rsid w:val="007E2C9E"/>
    <w:rsid w:val="007E2D6E"/>
    <w:rsid w:val="007E302C"/>
    <w:rsid w:val="007E43B9"/>
    <w:rsid w:val="007E44A0"/>
    <w:rsid w:val="007E5020"/>
    <w:rsid w:val="007E5757"/>
    <w:rsid w:val="007E5B5A"/>
    <w:rsid w:val="007E5FA0"/>
    <w:rsid w:val="007E61E9"/>
    <w:rsid w:val="007E6727"/>
    <w:rsid w:val="007E7861"/>
    <w:rsid w:val="007E787E"/>
    <w:rsid w:val="007E7BAD"/>
    <w:rsid w:val="007E7E29"/>
    <w:rsid w:val="007E7EBB"/>
    <w:rsid w:val="007F0B66"/>
    <w:rsid w:val="007F14DC"/>
    <w:rsid w:val="007F1999"/>
    <w:rsid w:val="007F1BFE"/>
    <w:rsid w:val="007F203A"/>
    <w:rsid w:val="007F2301"/>
    <w:rsid w:val="007F2D1C"/>
    <w:rsid w:val="007F310C"/>
    <w:rsid w:val="007F33AE"/>
    <w:rsid w:val="007F33C2"/>
    <w:rsid w:val="007F33D1"/>
    <w:rsid w:val="007F3A86"/>
    <w:rsid w:val="007F425E"/>
    <w:rsid w:val="007F43D9"/>
    <w:rsid w:val="007F4665"/>
    <w:rsid w:val="007F47D9"/>
    <w:rsid w:val="007F4A1F"/>
    <w:rsid w:val="007F5054"/>
    <w:rsid w:val="007F5D22"/>
    <w:rsid w:val="007F60B8"/>
    <w:rsid w:val="007F65E3"/>
    <w:rsid w:val="007F6919"/>
    <w:rsid w:val="007F70A1"/>
    <w:rsid w:val="007F770E"/>
    <w:rsid w:val="007F7DDA"/>
    <w:rsid w:val="008000E5"/>
    <w:rsid w:val="0080104C"/>
    <w:rsid w:val="008017D4"/>
    <w:rsid w:val="008018B7"/>
    <w:rsid w:val="008024AF"/>
    <w:rsid w:val="00802AF7"/>
    <w:rsid w:val="00802D17"/>
    <w:rsid w:val="00802DDF"/>
    <w:rsid w:val="00804DB8"/>
    <w:rsid w:val="00805035"/>
    <w:rsid w:val="008061C9"/>
    <w:rsid w:val="008075DA"/>
    <w:rsid w:val="008077FE"/>
    <w:rsid w:val="008104E2"/>
    <w:rsid w:val="00810F2F"/>
    <w:rsid w:val="008111A9"/>
    <w:rsid w:val="0081137C"/>
    <w:rsid w:val="00811E07"/>
    <w:rsid w:val="00811F29"/>
    <w:rsid w:val="00812337"/>
    <w:rsid w:val="00812538"/>
    <w:rsid w:val="00812868"/>
    <w:rsid w:val="00812D3E"/>
    <w:rsid w:val="00812D91"/>
    <w:rsid w:val="00813106"/>
    <w:rsid w:val="00813143"/>
    <w:rsid w:val="00813D63"/>
    <w:rsid w:val="008146F2"/>
    <w:rsid w:val="00814C0F"/>
    <w:rsid w:val="00814EC4"/>
    <w:rsid w:val="00815104"/>
    <w:rsid w:val="008158CB"/>
    <w:rsid w:val="00816B53"/>
    <w:rsid w:val="00816F24"/>
    <w:rsid w:val="00817095"/>
    <w:rsid w:val="008170F6"/>
    <w:rsid w:val="00817554"/>
    <w:rsid w:val="008175EF"/>
    <w:rsid w:val="00817902"/>
    <w:rsid w:val="008202B9"/>
    <w:rsid w:val="008202F6"/>
    <w:rsid w:val="00820746"/>
    <w:rsid w:val="00820875"/>
    <w:rsid w:val="008209EC"/>
    <w:rsid w:val="008210A8"/>
    <w:rsid w:val="008216CB"/>
    <w:rsid w:val="00821FBF"/>
    <w:rsid w:val="00822700"/>
    <w:rsid w:val="00823C15"/>
    <w:rsid w:val="00823F1A"/>
    <w:rsid w:val="0082433D"/>
    <w:rsid w:val="00824ECD"/>
    <w:rsid w:val="00824EF0"/>
    <w:rsid w:val="00825835"/>
    <w:rsid w:val="00825FE7"/>
    <w:rsid w:val="008261C7"/>
    <w:rsid w:val="008261EB"/>
    <w:rsid w:val="00826492"/>
    <w:rsid w:val="00826D87"/>
    <w:rsid w:val="00826F3C"/>
    <w:rsid w:val="00827057"/>
    <w:rsid w:val="00827140"/>
    <w:rsid w:val="0082722B"/>
    <w:rsid w:val="00827AA5"/>
    <w:rsid w:val="00827E39"/>
    <w:rsid w:val="008302CD"/>
    <w:rsid w:val="00830349"/>
    <w:rsid w:val="00830527"/>
    <w:rsid w:val="00831812"/>
    <w:rsid w:val="008325DB"/>
    <w:rsid w:val="00832B14"/>
    <w:rsid w:val="00833893"/>
    <w:rsid w:val="0083392F"/>
    <w:rsid w:val="00833D21"/>
    <w:rsid w:val="00834863"/>
    <w:rsid w:val="00834FBE"/>
    <w:rsid w:val="00835990"/>
    <w:rsid w:val="008359D0"/>
    <w:rsid w:val="00835E72"/>
    <w:rsid w:val="00835F49"/>
    <w:rsid w:val="008364D1"/>
    <w:rsid w:val="008364DA"/>
    <w:rsid w:val="00836559"/>
    <w:rsid w:val="00836C64"/>
    <w:rsid w:val="00837341"/>
    <w:rsid w:val="00837520"/>
    <w:rsid w:val="00837AB8"/>
    <w:rsid w:val="00837C28"/>
    <w:rsid w:val="00837C7C"/>
    <w:rsid w:val="008403E1"/>
    <w:rsid w:val="008419F1"/>
    <w:rsid w:val="00841B4B"/>
    <w:rsid w:val="00842C10"/>
    <w:rsid w:val="00842C89"/>
    <w:rsid w:val="00844E64"/>
    <w:rsid w:val="00844F87"/>
    <w:rsid w:val="008456E0"/>
    <w:rsid w:val="00845F40"/>
    <w:rsid w:val="008460AC"/>
    <w:rsid w:val="00846A93"/>
    <w:rsid w:val="00846F80"/>
    <w:rsid w:val="0084743A"/>
    <w:rsid w:val="008475CA"/>
    <w:rsid w:val="0084794C"/>
    <w:rsid w:val="00847C75"/>
    <w:rsid w:val="00847D73"/>
    <w:rsid w:val="00847EEF"/>
    <w:rsid w:val="00850680"/>
    <w:rsid w:val="00850B5F"/>
    <w:rsid w:val="00850E7E"/>
    <w:rsid w:val="00851218"/>
    <w:rsid w:val="00851619"/>
    <w:rsid w:val="00851644"/>
    <w:rsid w:val="00852320"/>
    <w:rsid w:val="008528BA"/>
    <w:rsid w:val="00852977"/>
    <w:rsid w:val="00852A37"/>
    <w:rsid w:val="00852C5D"/>
    <w:rsid w:val="00852F2B"/>
    <w:rsid w:val="00852F99"/>
    <w:rsid w:val="0085352C"/>
    <w:rsid w:val="00854197"/>
    <w:rsid w:val="008547F3"/>
    <w:rsid w:val="00854AF2"/>
    <w:rsid w:val="00854DF4"/>
    <w:rsid w:val="008558EB"/>
    <w:rsid w:val="00855B32"/>
    <w:rsid w:val="00856B79"/>
    <w:rsid w:val="00857A75"/>
    <w:rsid w:val="00860095"/>
    <w:rsid w:val="00860B32"/>
    <w:rsid w:val="00860DEF"/>
    <w:rsid w:val="008619A2"/>
    <w:rsid w:val="00861D3B"/>
    <w:rsid w:val="00862D23"/>
    <w:rsid w:val="008630AD"/>
    <w:rsid w:val="0086339E"/>
    <w:rsid w:val="008633BB"/>
    <w:rsid w:val="008633EE"/>
    <w:rsid w:val="00863E54"/>
    <w:rsid w:val="0086416B"/>
    <w:rsid w:val="0086429E"/>
    <w:rsid w:val="0086475C"/>
    <w:rsid w:val="00865015"/>
    <w:rsid w:val="0086526B"/>
    <w:rsid w:val="00865396"/>
    <w:rsid w:val="008653DF"/>
    <w:rsid w:val="008654F3"/>
    <w:rsid w:val="0086551B"/>
    <w:rsid w:val="00865A58"/>
    <w:rsid w:val="00866023"/>
    <w:rsid w:val="008660A4"/>
    <w:rsid w:val="008660C9"/>
    <w:rsid w:val="008664B9"/>
    <w:rsid w:val="008668A3"/>
    <w:rsid w:val="008675FC"/>
    <w:rsid w:val="008678C8"/>
    <w:rsid w:val="00870271"/>
    <w:rsid w:val="008702F1"/>
    <w:rsid w:val="008705D1"/>
    <w:rsid w:val="008708CF"/>
    <w:rsid w:val="00871897"/>
    <w:rsid w:val="0087207C"/>
    <w:rsid w:val="008720E6"/>
    <w:rsid w:val="008724E3"/>
    <w:rsid w:val="008735DD"/>
    <w:rsid w:val="008738B4"/>
    <w:rsid w:val="00873969"/>
    <w:rsid w:val="00873D7A"/>
    <w:rsid w:val="008741F0"/>
    <w:rsid w:val="00874548"/>
    <w:rsid w:val="00874BAA"/>
    <w:rsid w:val="00874F98"/>
    <w:rsid w:val="0087503C"/>
    <w:rsid w:val="008750E3"/>
    <w:rsid w:val="00875227"/>
    <w:rsid w:val="00875D01"/>
    <w:rsid w:val="00876088"/>
    <w:rsid w:val="0087756E"/>
    <w:rsid w:val="0087777B"/>
    <w:rsid w:val="00880755"/>
    <w:rsid w:val="0088116D"/>
    <w:rsid w:val="00881FD6"/>
    <w:rsid w:val="00882112"/>
    <w:rsid w:val="008821D5"/>
    <w:rsid w:val="008825DF"/>
    <w:rsid w:val="00882FF5"/>
    <w:rsid w:val="008831B0"/>
    <w:rsid w:val="008832AE"/>
    <w:rsid w:val="0088451E"/>
    <w:rsid w:val="008847AF"/>
    <w:rsid w:val="00884A7F"/>
    <w:rsid w:val="008852E0"/>
    <w:rsid w:val="008855A6"/>
    <w:rsid w:val="008858E5"/>
    <w:rsid w:val="00886A92"/>
    <w:rsid w:val="00887A65"/>
    <w:rsid w:val="00887BC6"/>
    <w:rsid w:val="008905E5"/>
    <w:rsid w:val="00890DDE"/>
    <w:rsid w:val="00890E0E"/>
    <w:rsid w:val="00890F36"/>
    <w:rsid w:val="00891F61"/>
    <w:rsid w:val="008920F5"/>
    <w:rsid w:val="00892215"/>
    <w:rsid w:val="00892704"/>
    <w:rsid w:val="00892973"/>
    <w:rsid w:val="00892FF8"/>
    <w:rsid w:val="00893CC7"/>
    <w:rsid w:val="0089479A"/>
    <w:rsid w:val="008952A2"/>
    <w:rsid w:val="008960BA"/>
    <w:rsid w:val="00896758"/>
    <w:rsid w:val="008A081D"/>
    <w:rsid w:val="008A15A0"/>
    <w:rsid w:val="008A172D"/>
    <w:rsid w:val="008A2ABF"/>
    <w:rsid w:val="008A2C2D"/>
    <w:rsid w:val="008A2D18"/>
    <w:rsid w:val="008A324C"/>
    <w:rsid w:val="008A324E"/>
    <w:rsid w:val="008A35D0"/>
    <w:rsid w:val="008A3A0D"/>
    <w:rsid w:val="008A5646"/>
    <w:rsid w:val="008A6469"/>
    <w:rsid w:val="008A6ACA"/>
    <w:rsid w:val="008A6B88"/>
    <w:rsid w:val="008A78E1"/>
    <w:rsid w:val="008B03AC"/>
    <w:rsid w:val="008B0609"/>
    <w:rsid w:val="008B1D5E"/>
    <w:rsid w:val="008B21FE"/>
    <w:rsid w:val="008B2372"/>
    <w:rsid w:val="008B2BB8"/>
    <w:rsid w:val="008B3104"/>
    <w:rsid w:val="008B34F9"/>
    <w:rsid w:val="008B384D"/>
    <w:rsid w:val="008B47C9"/>
    <w:rsid w:val="008B488C"/>
    <w:rsid w:val="008B4C71"/>
    <w:rsid w:val="008B5120"/>
    <w:rsid w:val="008B550C"/>
    <w:rsid w:val="008B579D"/>
    <w:rsid w:val="008B59C1"/>
    <w:rsid w:val="008B62B3"/>
    <w:rsid w:val="008B6523"/>
    <w:rsid w:val="008B67EE"/>
    <w:rsid w:val="008B69D2"/>
    <w:rsid w:val="008B6B1E"/>
    <w:rsid w:val="008B71E2"/>
    <w:rsid w:val="008B7385"/>
    <w:rsid w:val="008C041E"/>
    <w:rsid w:val="008C0ABD"/>
    <w:rsid w:val="008C1181"/>
    <w:rsid w:val="008C160B"/>
    <w:rsid w:val="008C1A5E"/>
    <w:rsid w:val="008C1B66"/>
    <w:rsid w:val="008C1F3F"/>
    <w:rsid w:val="008C2034"/>
    <w:rsid w:val="008C2160"/>
    <w:rsid w:val="008C2170"/>
    <w:rsid w:val="008C310F"/>
    <w:rsid w:val="008C32B9"/>
    <w:rsid w:val="008C35A0"/>
    <w:rsid w:val="008C3BF2"/>
    <w:rsid w:val="008C3F15"/>
    <w:rsid w:val="008C46E3"/>
    <w:rsid w:val="008C4B10"/>
    <w:rsid w:val="008C55D9"/>
    <w:rsid w:val="008C55FA"/>
    <w:rsid w:val="008C57D7"/>
    <w:rsid w:val="008C6348"/>
    <w:rsid w:val="008C6563"/>
    <w:rsid w:val="008C661A"/>
    <w:rsid w:val="008C6C58"/>
    <w:rsid w:val="008C7328"/>
    <w:rsid w:val="008C7AD2"/>
    <w:rsid w:val="008C7DBF"/>
    <w:rsid w:val="008D0EB0"/>
    <w:rsid w:val="008D1146"/>
    <w:rsid w:val="008D1CD3"/>
    <w:rsid w:val="008D2598"/>
    <w:rsid w:val="008D3125"/>
    <w:rsid w:val="008D36FD"/>
    <w:rsid w:val="008D3912"/>
    <w:rsid w:val="008D3A42"/>
    <w:rsid w:val="008D437A"/>
    <w:rsid w:val="008D439D"/>
    <w:rsid w:val="008D4858"/>
    <w:rsid w:val="008D4869"/>
    <w:rsid w:val="008D4BA1"/>
    <w:rsid w:val="008D4D74"/>
    <w:rsid w:val="008D4F75"/>
    <w:rsid w:val="008D514D"/>
    <w:rsid w:val="008D5461"/>
    <w:rsid w:val="008D56FC"/>
    <w:rsid w:val="008D5A09"/>
    <w:rsid w:val="008D5C2F"/>
    <w:rsid w:val="008D5DFD"/>
    <w:rsid w:val="008D62B2"/>
    <w:rsid w:val="008D66F3"/>
    <w:rsid w:val="008D6E1D"/>
    <w:rsid w:val="008D73F9"/>
    <w:rsid w:val="008D752F"/>
    <w:rsid w:val="008E04CB"/>
    <w:rsid w:val="008E0665"/>
    <w:rsid w:val="008E06C1"/>
    <w:rsid w:val="008E0B60"/>
    <w:rsid w:val="008E167E"/>
    <w:rsid w:val="008E1938"/>
    <w:rsid w:val="008E29CA"/>
    <w:rsid w:val="008E3265"/>
    <w:rsid w:val="008E3800"/>
    <w:rsid w:val="008E38EB"/>
    <w:rsid w:val="008E43FE"/>
    <w:rsid w:val="008E4B3D"/>
    <w:rsid w:val="008E53F9"/>
    <w:rsid w:val="008E5ABD"/>
    <w:rsid w:val="008E5DD6"/>
    <w:rsid w:val="008E5E92"/>
    <w:rsid w:val="008E6624"/>
    <w:rsid w:val="008E7338"/>
    <w:rsid w:val="008E7687"/>
    <w:rsid w:val="008E7D2D"/>
    <w:rsid w:val="008E7E9F"/>
    <w:rsid w:val="008F0EA8"/>
    <w:rsid w:val="008F0F1F"/>
    <w:rsid w:val="008F0F49"/>
    <w:rsid w:val="008F330A"/>
    <w:rsid w:val="008F36F7"/>
    <w:rsid w:val="008F3942"/>
    <w:rsid w:val="008F496B"/>
    <w:rsid w:val="008F6078"/>
    <w:rsid w:val="008F66FF"/>
    <w:rsid w:val="008F74C5"/>
    <w:rsid w:val="008F7E80"/>
    <w:rsid w:val="009000C5"/>
    <w:rsid w:val="009001FA"/>
    <w:rsid w:val="009011F0"/>
    <w:rsid w:val="009014EB"/>
    <w:rsid w:val="0090170A"/>
    <w:rsid w:val="0090194C"/>
    <w:rsid w:val="00902411"/>
    <w:rsid w:val="0090278E"/>
    <w:rsid w:val="00903014"/>
    <w:rsid w:val="009030F7"/>
    <w:rsid w:val="00903DF1"/>
    <w:rsid w:val="00903FEE"/>
    <w:rsid w:val="009044D5"/>
    <w:rsid w:val="009049C9"/>
    <w:rsid w:val="00904C1E"/>
    <w:rsid w:val="00905336"/>
    <w:rsid w:val="0090603B"/>
    <w:rsid w:val="009061B4"/>
    <w:rsid w:val="00906358"/>
    <w:rsid w:val="009071F3"/>
    <w:rsid w:val="00907647"/>
    <w:rsid w:val="00907DDD"/>
    <w:rsid w:val="00907EEE"/>
    <w:rsid w:val="0091118D"/>
    <w:rsid w:val="009111CC"/>
    <w:rsid w:val="009113E2"/>
    <w:rsid w:val="00911EEA"/>
    <w:rsid w:val="009124F2"/>
    <w:rsid w:val="009127DF"/>
    <w:rsid w:val="009128F3"/>
    <w:rsid w:val="00913276"/>
    <w:rsid w:val="00914169"/>
    <w:rsid w:val="009150BF"/>
    <w:rsid w:val="009151AE"/>
    <w:rsid w:val="00915221"/>
    <w:rsid w:val="009156E9"/>
    <w:rsid w:val="00915E67"/>
    <w:rsid w:val="00916104"/>
    <w:rsid w:val="009170A2"/>
    <w:rsid w:val="009172A0"/>
    <w:rsid w:val="0091771A"/>
    <w:rsid w:val="00917897"/>
    <w:rsid w:val="00920B75"/>
    <w:rsid w:val="00920EA2"/>
    <w:rsid w:val="00920ED4"/>
    <w:rsid w:val="00921374"/>
    <w:rsid w:val="00921BE9"/>
    <w:rsid w:val="009228E5"/>
    <w:rsid w:val="00923180"/>
    <w:rsid w:val="0092357C"/>
    <w:rsid w:val="00923E5F"/>
    <w:rsid w:val="0092442D"/>
    <w:rsid w:val="00924CA6"/>
    <w:rsid w:val="00924D42"/>
    <w:rsid w:val="00925A09"/>
    <w:rsid w:val="00926075"/>
    <w:rsid w:val="00926708"/>
    <w:rsid w:val="00927523"/>
    <w:rsid w:val="009305AB"/>
    <w:rsid w:val="00930BF3"/>
    <w:rsid w:val="00930C44"/>
    <w:rsid w:val="009310E7"/>
    <w:rsid w:val="00931248"/>
    <w:rsid w:val="009312AF"/>
    <w:rsid w:val="0093165E"/>
    <w:rsid w:val="009316C2"/>
    <w:rsid w:val="009316E2"/>
    <w:rsid w:val="0093213B"/>
    <w:rsid w:val="00932534"/>
    <w:rsid w:val="00932765"/>
    <w:rsid w:val="009328B1"/>
    <w:rsid w:val="00932959"/>
    <w:rsid w:val="00933621"/>
    <w:rsid w:val="009338E1"/>
    <w:rsid w:val="00933A81"/>
    <w:rsid w:val="009348E4"/>
    <w:rsid w:val="00934C72"/>
    <w:rsid w:val="0093620F"/>
    <w:rsid w:val="009364EA"/>
    <w:rsid w:val="00936FDA"/>
    <w:rsid w:val="00937092"/>
    <w:rsid w:val="0093719D"/>
    <w:rsid w:val="009371FB"/>
    <w:rsid w:val="00937C70"/>
    <w:rsid w:val="00937E1F"/>
    <w:rsid w:val="00940187"/>
    <w:rsid w:val="00940A48"/>
    <w:rsid w:val="00940B9B"/>
    <w:rsid w:val="00940B9F"/>
    <w:rsid w:val="00941083"/>
    <w:rsid w:val="0094120B"/>
    <w:rsid w:val="00941307"/>
    <w:rsid w:val="009415A1"/>
    <w:rsid w:val="009416EE"/>
    <w:rsid w:val="00941FC8"/>
    <w:rsid w:val="00942267"/>
    <w:rsid w:val="009422E1"/>
    <w:rsid w:val="009424F1"/>
    <w:rsid w:val="00942A61"/>
    <w:rsid w:val="00942B84"/>
    <w:rsid w:val="009431BF"/>
    <w:rsid w:val="00943444"/>
    <w:rsid w:val="00943694"/>
    <w:rsid w:val="009436F9"/>
    <w:rsid w:val="009437E4"/>
    <w:rsid w:val="00944647"/>
    <w:rsid w:val="0094467C"/>
    <w:rsid w:val="009454C1"/>
    <w:rsid w:val="00945C8A"/>
    <w:rsid w:val="00946A1B"/>
    <w:rsid w:val="00947379"/>
    <w:rsid w:val="0094750C"/>
    <w:rsid w:val="00947AEA"/>
    <w:rsid w:val="00947AFC"/>
    <w:rsid w:val="009502F8"/>
    <w:rsid w:val="009507E7"/>
    <w:rsid w:val="00950875"/>
    <w:rsid w:val="0095110A"/>
    <w:rsid w:val="0095122F"/>
    <w:rsid w:val="00951420"/>
    <w:rsid w:val="00951DD4"/>
    <w:rsid w:val="00951E44"/>
    <w:rsid w:val="009521A9"/>
    <w:rsid w:val="009522D1"/>
    <w:rsid w:val="009528F8"/>
    <w:rsid w:val="0095294A"/>
    <w:rsid w:val="00952AC2"/>
    <w:rsid w:val="00952D0E"/>
    <w:rsid w:val="00954456"/>
    <w:rsid w:val="00954CE2"/>
    <w:rsid w:val="0095556D"/>
    <w:rsid w:val="00955D50"/>
    <w:rsid w:val="00956248"/>
    <w:rsid w:val="0095657B"/>
    <w:rsid w:val="009566EA"/>
    <w:rsid w:val="009569A3"/>
    <w:rsid w:val="00956ED0"/>
    <w:rsid w:val="0095758F"/>
    <w:rsid w:val="009603B7"/>
    <w:rsid w:val="0096041D"/>
    <w:rsid w:val="00960901"/>
    <w:rsid w:val="009609CD"/>
    <w:rsid w:val="00960FE3"/>
    <w:rsid w:val="009610B4"/>
    <w:rsid w:val="009615C1"/>
    <w:rsid w:val="00961650"/>
    <w:rsid w:val="0096179F"/>
    <w:rsid w:val="00961CCE"/>
    <w:rsid w:val="00961D24"/>
    <w:rsid w:val="00961FBA"/>
    <w:rsid w:val="00962111"/>
    <w:rsid w:val="00962764"/>
    <w:rsid w:val="00962C96"/>
    <w:rsid w:val="009633A4"/>
    <w:rsid w:val="0096359F"/>
    <w:rsid w:val="00963B54"/>
    <w:rsid w:val="00963D7B"/>
    <w:rsid w:val="00964264"/>
    <w:rsid w:val="0096432B"/>
    <w:rsid w:val="0096487F"/>
    <w:rsid w:val="0096542D"/>
    <w:rsid w:val="0096585C"/>
    <w:rsid w:val="00965BBF"/>
    <w:rsid w:val="009662B0"/>
    <w:rsid w:val="009668B9"/>
    <w:rsid w:val="00966EEE"/>
    <w:rsid w:val="00967055"/>
    <w:rsid w:val="00967294"/>
    <w:rsid w:val="00967997"/>
    <w:rsid w:val="00967AA2"/>
    <w:rsid w:val="00967D82"/>
    <w:rsid w:val="009707D2"/>
    <w:rsid w:val="00970965"/>
    <w:rsid w:val="00970E3C"/>
    <w:rsid w:val="00970E96"/>
    <w:rsid w:val="00971279"/>
    <w:rsid w:val="0097150E"/>
    <w:rsid w:val="00971B22"/>
    <w:rsid w:val="00971C6C"/>
    <w:rsid w:val="009724F4"/>
    <w:rsid w:val="00972724"/>
    <w:rsid w:val="00972891"/>
    <w:rsid w:val="009728E7"/>
    <w:rsid w:val="00972B8F"/>
    <w:rsid w:val="009734B7"/>
    <w:rsid w:val="00973C36"/>
    <w:rsid w:val="009751D6"/>
    <w:rsid w:val="00975C6B"/>
    <w:rsid w:val="0097612E"/>
    <w:rsid w:val="0097708D"/>
    <w:rsid w:val="0097715F"/>
    <w:rsid w:val="00977D2F"/>
    <w:rsid w:val="00980045"/>
    <w:rsid w:val="00980742"/>
    <w:rsid w:val="009821E3"/>
    <w:rsid w:val="00982626"/>
    <w:rsid w:val="00982FC8"/>
    <w:rsid w:val="009839D1"/>
    <w:rsid w:val="00983D43"/>
    <w:rsid w:val="009841F6"/>
    <w:rsid w:val="009851BE"/>
    <w:rsid w:val="009852C6"/>
    <w:rsid w:val="0098576B"/>
    <w:rsid w:val="0098599D"/>
    <w:rsid w:val="00985B8D"/>
    <w:rsid w:val="00985CE7"/>
    <w:rsid w:val="0098615C"/>
    <w:rsid w:val="009861BC"/>
    <w:rsid w:val="00986D21"/>
    <w:rsid w:val="00987855"/>
    <w:rsid w:val="00987D0D"/>
    <w:rsid w:val="00990265"/>
    <w:rsid w:val="009917F2"/>
    <w:rsid w:val="00991906"/>
    <w:rsid w:val="009920F6"/>
    <w:rsid w:val="009927F3"/>
    <w:rsid w:val="009928C2"/>
    <w:rsid w:val="00992DD1"/>
    <w:rsid w:val="00993316"/>
    <w:rsid w:val="00993604"/>
    <w:rsid w:val="009937D5"/>
    <w:rsid w:val="00993E88"/>
    <w:rsid w:val="00994083"/>
    <w:rsid w:val="0099509B"/>
    <w:rsid w:val="00995140"/>
    <w:rsid w:val="009951B3"/>
    <w:rsid w:val="009958B0"/>
    <w:rsid w:val="00995CF2"/>
    <w:rsid w:val="00996455"/>
    <w:rsid w:val="009968BA"/>
    <w:rsid w:val="00996E7D"/>
    <w:rsid w:val="0099733D"/>
    <w:rsid w:val="00997D9A"/>
    <w:rsid w:val="009A087F"/>
    <w:rsid w:val="009A1972"/>
    <w:rsid w:val="009A1FA8"/>
    <w:rsid w:val="009A230B"/>
    <w:rsid w:val="009A293E"/>
    <w:rsid w:val="009A2EBB"/>
    <w:rsid w:val="009A33D2"/>
    <w:rsid w:val="009A38EF"/>
    <w:rsid w:val="009A3E89"/>
    <w:rsid w:val="009A46AF"/>
    <w:rsid w:val="009A4730"/>
    <w:rsid w:val="009A4766"/>
    <w:rsid w:val="009A4E17"/>
    <w:rsid w:val="009A4F50"/>
    <w:rsid w:val="009A5214"/>
    <w:rsid w:val="009A54EE"/>
    <w:rsid w:val="009A638B"/>
    <w:rsid w:val="009A63BA"/>
    <w:rsid w:val="009A63D8"/>
    <w:rsid w:val="009A66B2"/>
    <w:rsid w:val="009A733C"/>
    <w:rsid w:val="009A73C5"/>
    <w:rsid w:val="009A79BD"/>
    <w:rsid w:val="009A7AA4"/>
    <w:rsid w:val="009B065E"/>
    <w:rsid w:val="009B09AF"/>
    <w:rsid w:val="009B0E30"/>
    <w:rsid w:val="009B0FCD"/>
    <w:rsid w:val="009B10F0"/>
    <w:rsid w:val="009B12A6"/>
    <w:rsid w:val="009B1661"/>
    <w:rsid w:val="009B1A30"/>
    <w:rsid w:val="009B1ACC"/>
    <w:rsid w:val="009B2287"/>
    <w:rsid w:val="009B2760"/>
    <w:rsid w:val="009B28D7"/>
    <w:rsid w:val="009B2DE9"/>
    <w:rsid w:val="009B323E"/>
    <w:rsid w:val="009B34C5"/>
    <w:rsid w:val="009B350F"/>
    <w:rsid w:val="009B3966"/>
    <w:rsid w:val="009B403B"/>
    <w:rsid w:val="009B4AD9"/>
    <w:rsid w:val="009B4BCE"/>
    <w:rsid w:val="009B4ECC"/>
    <w:rsid w:val="009B555E"/>
    <w:rsid w:val="009B568A"/>
    <w:rsid w:val="009B661E"/>
    <w:rsid w:val="009B6742"/>
    <w:rsid w:val="009B6ACF"/>
    <w:rsid w:val="009B6E4B"/>
    <w:rsid w:val="009B7111"/>
    <w:rsid w:val="009B770E"/>
    <w:rsid w:val="009B77AA"/>
    <w:rsid w:val="009B7A08"/>
    <w:rsid w:val="009B7DDE"/>
    <w:rsid w:val="009C0C24"/>
    <w:rsid w:val="009C0DC9"/>
    <w:rsid w:val="009C1732"/>
    <w:rsid w:val="009C194D"/>
    <w:rsid w:val="009C1D3A"/>
    <w:rsid w:val="009C1E59"/>
    <w:rsid w:val="009C1F19"/>
    <w:rsid w:val="009C24BA"/>
    <w:rsid w:val="009C24D6"/>
    <w:rsid w:val="009C2839"/>
    <w:rsid w:val="009C288A"/>
    <w:rsid w:val="009C2D63"/>
    <w:rsid w:val="009C2D92"/>
    <w:rsid w:val="009C2EE7"/>
    <w:rsid w:val="009C3057"/>
    <w:rsid w:val="009C3592"/>
    <w:rsid w:val="009C3796"/>
    <w:rsid w:val="009C37DE"/>
    <w:rsid w:val="009C396A"/>
    <w:rsid w:val="009C3B5A"/>
    <w:rsid w:val="009C519C"/>
    <w:rsid w:val="009C55E3"/>
    <w:rsid w:val="009C57AD"/>
    <w:rsid w:val="009C59C2"/>
    <w:rsid w:val="009C5B18"/>
    <w:rsid w:val="009C6B48"/>
    <w:rsid w:val="009C7033"/>
    <w:rsid w:val="009C71FE"/>
    <w:rsid w:val="009C7CE4"/>
    <w:rsid w:val="009D07E9"/>
    <w:rsid w:val="009D080B"/>
    <w:rsid w:val="009D1A00"/>
    <w:rsid w:val="009D23BA"/>
    <w:rsid w:val="009D2700"/>
    <w:rsid w:val="009D2DE5"/>
    <w:rsid w:val="009D2E4D"/>
    <w:rsid w:val="009D38ED"/>
    <w:rsid w:val="009D39E9"/>
    <w:rsid w:val="009D3F6B"/>
    <w:rsid w:val="009D43A2"/>
    <w:rsid w:val="009D45EF"/>
    <w:rsid w:val="009D4F4B"/>
    <w:rsid w:val="009D5E6D"/>
    <w:rsid w:val="009D5F8A"/>
    <w:rsid w:val="009D690E"/>
    <w:rsid w:val="009D6A28"/>
    <w:rsid w:val="009D6EEC"/>
    <w:rsid w:val="009D7A88"/>
    <w:rsid w:val="009E0311"/>
    <w:rsid w:val="009E0392"/>
    <w:rsid w:val="009E053A"/>
    <w:rsid w:val="009E06E3"/>
    <w:rsid w:val="009E0C1C"/>
    <w:rsid w:val="009E0C85"/>
    <w:rsid w:val="009E10BF"/>
    <w:rsid w:val="009E15BF"/>
    <w:rsid w:val="009E187C"/>
    <w:rsid w:val="009E1AE2"/>
    <w:rsid w:val="009E1D5E"/>
    <w:rsid w:val="009E29A1"/>
    <w:rsid w:val="009E29E4"/>
    <w:rsid w:val="009E30FF"/>
    <w:rsid w:val="009E36EA"/>
    <w:rsid w:val="009E44A0"/>
    <w:rsid w:val="009E4764"/>
    <w:rsid w:val="009E4CB2"/>
    <w:rsid w:val="009E5971"/>
    <w:rsid w:val="009E5ECA"/>
    <w:rsid w:val="009E6636"/>
    <w:rsid w:val="009E77C4"/>
    <w:rsid w:val="009E77F9"/>
    <w:rsid w:val="009F0CD9"/>
    <w:rsid w:val="009F1044"/>
    <w:rsid w:val="009F15EE"/>
    <w:rsid w:val="009F1800"/>
    <w:rsid w:val="009F19D0"/>
    <w:rsid w:val="009F2AAA"/>
    <w:rsid w:val="009F2E7F"/>
    <w:rsid w:val="009F3521"/>
    <w:rsid w:val="009F420F"/>
    <w:rsid w:val="009F4825"/>
    <w:rsid w:val="009F49A5"/>
    <w:rsid w:val="009F4BED"/>
    <w:rsid w:val="009F4E58"/>
    <w:rsid w:val="009F5883"/>
    <w:rsid w:val="009F58F4"/>
    <w:rsid w:val="009F5FC1"/>
    <w:rsid w:val="009F60EA"/>
    <w:rsid w:val="009F695A"/>
    <w:rsid w:val="009F6995"/>
    <w:rsid w:val="009F69B2"/>
    <w:rsid w:val="009F6A12"/>
    <w:rsid w:val="009F6CF7"/>
    <w:rsid w:val="009F6E18"/>
    <w:rsid w:val="009F7670"/>
    <w:rsid w:val="009F7A60"/>
    <w:rsid w:val="009F7B15"/>
    <w:rsid w:val="00A0007B"/>
    <w:rsid w:val="00A0065C"/>
    <w:rsid w:val="00A01076"/>
    <w:rsid w:val="00A011B0"/>
    <w:rsid w:val="00A015D6"/>
    <w:rsid w:val="00A01832"/>
    <w:rsid w:val="00A0183F"/>
    <w:rsid w:val="00A019A2"/>
    <w:rsid w:val="00A01E2D"/>
    <w:rsid w:val="00A02191"/>
    <w:rsid w:val="00A024F3"/>
    <w:rsid w:val="00A02583"/>
    <w:rsid w:val="00A0360A"/>
    <w:rsid w:val="00A0368D"/>
    <w:rsid w:val="00A04287"/>
    <w:rsid w:val="00A04809"/>
    <w:rsid w:val="00A04EC6"/>
    <w:rsid w:val="00A0549D"/>
    <w:rsid w:val="00A0757D"/>
    <w:rsid w:val="00A07C70"/>
    <w:rsid w:val="00A07F52"/>
    <w:rsid w:val="00A10980"/>
    <w:rsid w:val="00A10ACC"/>
    <w:rsid w:val="00A10B78"/>
    <w:rsid w:val="00A11750"/>
    <w:rsid w:val="00A118EB"/>
    <w:rsid w:val="00A12087"/>
    <w:rsid w:val="00A120EE"/>
    <w:rsid w:val="00A125DE"/>
    <w:rsid w:val="00A12A5D"/>
    <w:rsid w:val="00A133AE"/>
    <w:rsid w:val="00A134CF"/>
    <w:rsid w:val="00A141C4"/>
    <w:rsid w:val="00A14957"/>
    <w:rsid w:val="00A14C85"/>
    <w:rsid w:val="00A14F95"/>
    <w:rsid w:val="00A152AA"/>
    <w:rsid w:val="00A15BAE"/>
    <w:rsid w:val="00A16095"/>
    <w:rsid w:val="00A16100"/>
    <w:rsid w:val="00A16528"/>
    <w:rsid w:val="00A16610"/>
    <w:rsid w:val="00A16C56"/>
    <w:rsid w:val="00A1778E"/>
    <w:rsid w:val="00A20567"/>
    <w:rsid w:val="00A20B55"/>
    <w:rsid w:val="00A20D52"/>
    <w:rsid w:val="00A2134B"/>
    <w:rsid w:val="00A21739"/>
    <w:rsid w:val="00A21B6E"/>
    <w:rsid w:val="00A21E69"/>
    <w:rsid w:val="00A21EAD"/>
    <w:rsid w:val="00A221B4"/>
    <w:rsid w:val="00A226F3"/>
    <w:rsid w:val="00A228D3"/>
    <w:rsid w:val="00A22B32"/>
    <w:rsid w:val="00A22D98"/>
    <w:rsid w:val="00A231BF"/>
    <w:rsid w:val="00A23618"/>
    <w:rsid w:val="00A23C00"/>
    <w:rsid w:val="00A24011"/>
    <w:rsid w:val="00A24554"/>
    <w:rsid w:val="00A24AE6"/>
    <w:rsid w:val="00A24CBB"/>
    <w:rsid w:val="00A251E8"/>
    <w:rsid w:val="00A25250"/>
    <w:rsid w:val="00A252C3"/>
    <w:rsid w:val="00A2530E"/>
    <w:rsid w:val="00A25C14"/>
    <w:rsid w:val="00A26DF3"/>
    <w:rsid w:val="00A27114"/>
    <w:rsid w:val="00A27497"/>
    <w:rsid w:val="00A27D9D"/>
    <w:rsid w:val="00A27FBA"/>
    <w:rsid w:val="00A3023D"/>
    <w:rsid w:val="00A302D6"/>
    <w:rsid w:val="00A30506"/>
    <w:rsid w:val="00A30920"/>
    <w:rsid w:val="00A309B5"/>
    <w:rsid w:val="00A30A5B"/>
    <w:rsid w:val="00A3186E"/>
    <w:rsid w:val="00A31E34"/>
    <w:rsid w:val="00A31EA8"/>
    <w:rsid w:val="00A32A3E"/>
    <w:rsid w:val="00A32BF6"/>
    <w:rsid w:val="00A32CB4"/>
    <w:rsid w:val="00A33243"/>
    <w:rsid w:val="00A33E8E"/>
    <w:rsid w:val="00A33EFB"/>
    <w:rsid w:val="00A341A5"/>
    <w:rsid w:val="00A34413"/>
    <w:rsid w:val="00A347A8"/>
    <w:rsid w:val="00A35B69"/>
    <w:rsid w:val="00A35F61"/>
    <w:rsid w:val="00A366D7"/>
    <w:rsid w:val="00A36A85"/>
    <w:rsid w:val="00A370A0"/>
    <w:rsid w:val="00A3726A"/>
    <w:rsid w:val="00A37809"/>
    <w:rsid w:val="00A37B3B"/>
    <w:rsid w:val="00A4003D"/>
    <w:rsid w:val="00A402C4"/>
    <w:rsid w:val="00A405C0"/>
    <w:rsid w:val="00A42266"/>
    <w:rsid w:val="00A422EB"/>
    <w:rsid w:val="00A426CA"/>
    <w:rsid w:val="00A428BF"/>
    <w:rsid w:val="00A42EE1"/>
    <w:rsid w:val="00A4339E"/>
    <w:rsid w:val="00A44431"/>
    <w:rsid w:val="00A445D6"/>
    <w:rsid w:val="00A4482F"/>
    <w:rsid w:val="00A44A54"/>
    <w:rsid w:val="00A44D85"/>
    <w:rsid w:val="00A450E7"/>
    <w:rsid w:val="00A45329"/>
    <w:rsid w:val="00A4544F"/>
    <w:rsid w:val="00A45722"/>
    <w:rsid w:val="00A45CE7"/>
    <w:rsid w:val="00A46E47"/>
    <w:rsid w:val="00A470ED"/>
    <w:rsid w:val="00A47A0C"/>
    <w:rsid w:val="00A5110F"/>
    <w:rsid w:val="00A517AA"/>
    <w:rsid w:val="00A520E4"/>
    <w:rsid w:val="00A52470"/>
    <w:rsid w:val="00A52FF6"/>
    <w:rsid w:val="00A53579"/>
    <w:rsid w:val="00A53F92"/>
    <w:rsid w:val="00A549D1"/>
    <w:rsid w:val="00A55159"/>
    <w:rsid w:val="00A555B5"/>
    <w:rsid w:val="00A55677"/>
    <w:rsid w:val="00A558A0"/>
    <w:rsid w:val="00A55A59"/>
    <w:rsid w:val="00A5676D"/>
    <w:rsid w:val="00A5697A"/>
    <w:rsid w:val="00A56C18"/>
    <w:rsid w:val="00A56D88"/>
    <w:rsid w:val="00A56EF3"/>
    <w:rsid w:val="00A570F2"/>
    <w:rsid w:val="00A576B4"/>
    <w:rsid w:val="00A57B64"/>
    <w:rsid w:val="00A6061B"/>
    <w:rsid w:val="00A6093D"/>
    <w:rsid w:val="00A615C5"/>
    <w:rsid w:val="00A61B24"/>
    <w:rsid w:val="00A61CD8"/>
    <w:rsid w:val="00A61FC7"/>
    <w:rsid w:val="00A62E87"/>
    <w:rsid w:val="00A6342E"/>
    <w:rsid w:val="00A638EF"/>
    <w:rsid w:val="00A63B4D"/>
    <w:rsid w:val="00A6485D"/>
    <w:rsid w:val="00A6494E"/>
    <w:rsid w:val="00A64CCE"/>
    <w:rsid w:val="00A6626D"/>
    <w:rsid w:val="00A662C2"/>
    <w:rsid w:val="00A6653E"/>
    <w:rsid w:val="00A669CE"/>
    <w:rsid w:val="00A6707C"/>
    <w:rsid w:val="00A67281"/>
    <w:rsid w:val="00A6767C"/>
    <w:rsid w:val="00A67948"/>
    <w:rsid w:val="00A679AF"/>
    <w:rsid w:val="00A67EAC"/>
    <w:rsid w:val="00A70456"/>
    <w:rsid w:val="00A7064F"/>
    <w:rsid w:val="00A713CA"/>
    <w:rsid w:val="00A71A49"/>
    <w:rsid w:val="00A72185"/>
    <w:rsid w:val="00A72416"/>
    <w:rsid w:val="00A73158"/>
    <w:rsid w:val="00A734B8"/>
    <w:rsid w:val="00A7374F"/>
    <w:rsid w:val="00A738E0"/>
    <w:rsid w:val="00A73D9F"/>
    <w:rsid w:val="00A744E0"/>
    <w:rsid w:val="00A74580"/>
    <w:rsid w:val="00A746B3"/>
    <w:rsid w:val="00A7481F"/>
    <w:rsid w:val="00A74C4F"/>
    <w:rsid w:val="00A75242"/>
    <w:rsid w:val="00A7550F"/>
    <w:rsid w:val="00A75FE3"/>
    <w:rsid w:val="00A7633B"/>
    <w:rsid w:val="00A76A22"/>
    <w:rsid w:val="00A76F1B"/>
    <w:rsid w:val="00A773F8"/>
    <w:rsid w:val="00A8158C"/>
    <w:rsid w:val="00A8168E"/>
    <w:rsid w:val="00A816B3"/>
    <w:rsid w:val="00A81E8B"/>
    <w:rsid w:val="00A8274C"/>
    <w:rsid w:val="00A82B9B"/>
    <w:rsid w:val="00A832A3"/>
    <w:rsid w:val="00A83361"/>
    <w:rsid w:val="00A8340B"/>
    <w:rsid w:val="00A838E6"/>
    <w:rsid w:val="00A83C1F"/>
    <w:rsid w:val="00A8432B"/>
    <w:rsid w:val="00A844B1"/>
    <w:rsid w:val="00A84588"/>
    <w:rsid w:val="00A846E8"/>
    <w:rsid w:val="00A847E0"/>
    <w:rsid w:val="00A84C62"/>
    <w:rsid w:val="00A852F3"/>
    <w:rsid w:val="00A85C56"/>
    <w:rsid w:val="00A85FE6"/>
    <w:rsid w:val="00A86098"/>
    <w:rsid w:val="00A8618E"/>
    <w:rsid w:val="00A86564"/>
    <w:rsid w:val="00A865FC"/>
    <w:rsid w:val="00A86A4A"/>
    <w:rsid w:val="00A86B5D"/>
    <w:rsid w:val="00A86B82"/>
    <w:rsid w:val="00A871F2"/>
    <w:rsid w:val="00A876DC"/>
    <w:rsid w:val="00A877DF"/>
    <w:rsid w:val="00A904D7"/>
    <w:rsid w:val="00A90620"/>
    <w:rsid w:val="00A90ED6"/>
    <w:rsid w:val="00A91210"/>
    <w:rsid w:val="00A916A6"/>
    <w:rsid w:val="00A91E6D"/>
    <w:rsid w:val="00A9255C"/>
    <w:rsid w:val="00A926A8"/>
    <w:rsid w:val="00A926FF"/>
    <w:rsid w:val="00A92F5A"/>
    <w:rsid w:val="00A9331C"/>
    <w:rsid w:val="00A939A7"/>
    <w:rsid w:val="00A93BF9"/>
    <w:rsid w:val="00A94048"/>
    <w:rsid w:val="00A940F1"/>
    <w:rsid w:val="00A946FB"/>
    <w:rsid w:val="00A948C5"/>
    <w:rsid w:val="00A94C00"/>
    <w:rsid w:val="00A95465"/>
    <w:rsid w:val="00A95808"/>
    <w:rsid w:val="00A958C2"/>
    <w:rsid w:val="00A96005"/>
    <w:rsid w:val="00A9640A"/>
    <w:rsid w:val="00A9671A"/>
    <w:rsid w:val="00A968DB"/>
    <w:rsid w:val="00A96A61"/>
    <w:rsid w:val="00A976BA"/>
    <w:rsid w:val="00A97865"/>
    <w:rsid w:val="00A97EFC"/>
    <w:rsid w:val="00AA0CD0"/>
    <w:rsid w:val="00AA0DDB"/>
    <w:rsid w:val="00AA0E3C"/>
    <w:rsid w:val="00AA11BC"/>
    <w:rsid w:val="00AA19F3"/>
    <w:rsid w:val="00AA1B3E"/>
    <w:rsid w:val="00AA1BC0"/>
    <w:rsid w:val="00AA2A62"/>
    <w:rsid w:val="00AA2D45"/>
    <w:rsid w:val="00AA333E"/>
    <w:rsid w:val="00AA34A2"/>
    <w:rsid w:val="00AA3891"/>
    <w:rsid w:val="00AA3981"/>
    <w:rsid w:val="00AA3A6F"/>
    <w:rsid w:val="00AA3F45"/>
    <w:rsid w:val="00AA4854"/>
    <w:rsid w:val="00AA48B1"/>
    <w:rsid w:val="00AA4A18"/>
    <w:rsid w:val="00AA4A5E"/>
    <w:rsid w:val="00AA4EC8"/>
    <w:rsid w:val="00AA5117"/>
    <w:rsid w:val="00AA582C"/>
    <w:rsid w:val="00AA58C1"/>
    <w:rsid w:val="00AA59AF"/>
    <w:rsid w:val="00AA5AED"/>
    <w:rsid w:val="00AA6105"/>
    <w:rsid w:val="00AA6348"/>
    <w:rsid w:val="00AA665D"/>
    <w:rsid w:val="00AA6AB9"/>
    <w:rsid w:val="00AA6B6A"/>
    <w:rsid w:val="00AA6CB7"/>
    <w:rsid w:val="00AA7B9A"/>
    <w:rsid w:val="00AB0323"/>
    <w:rsid w:val="00AB1622"/>
    <w:rsid w:val="00AB162E"/>
    <w:rsid w:val="00AB2431"/>
    <w:rsid w:val="00AB24AF"/>
    <w:rsid w:val="00AB28A9"/>
    <w:rsid w:val="00AB2D4B"/>
    <w:rsid w:val="00AB2D7C"/>
    <w:rsid w:val="00AB31DA"/>
    <w:rsid w:val="00AB34F3"/>
    <w:rsid w:val="00AB3ADB"/>
    <w:rsid w:val="00AB3DC5"/>
    <w:rsid w:val="00AB4291"/>
    <w:rsid w:val="00AB45BC"/>
    <w:rsid w:val="00AB479F"/>
    <w:rsid w:val="00AB49D6"/>
    <w:rsid w:val="00AB4F7E"/>
    <w:rsid w:val="00AB5055"/>
    <w:rsid w:val="00AB5AAB"/>
    <w:rsid w:val="00AB5AF3"/>
    <w:rsid w:val="00AB5D4F"/>
    <w:rsid w:val="00AB6616"/>
    <w:rsid w:val="00AB7088"/>
    <w:rsid w:val="00AB739E"/>
    <w:rsid w:val="00AC03F5"/>
    <w:rsid w:val="00AC09C1"/>
    <w:rsid w:val="00AC1137"/>
    <w:rsid w:val="00AC125F"/>
    <w:rsid w:val="00AC168E"/>
    <w:rsid w:val="00AC2591"/>
    <w:rsid w:val="00AC2668"/>
    <w:rsid w:val="00AC2677"/>
    <w:rsid w:val="00AC2705"/>
    <w:rsid w:val="00AC2F2D"/>
    <w:rsid w:val="00AC34D0"/>
    <w:rsid w:val="00AC35EC"/>
    <w:rsid w:val="00AC3F48"/>
    <w:rsid w:val="00AC3F66"/>
    <w:rsid w:val="00AC462A"/>
    <w:rsid w:val="00AC4EF6"/>
    <w:rsid w:val="00AC5188"/>
    <w:rsid w:val="00AC533A"/>
    <w:rsid w:val="00AC5EE3"/>
    <w:rsid w:val="00AC6220"/>
    <w:rsid w:val="00AC63F3"/>
    <w:rsid w:val="00AC6576"/>
    <w:rsid w:val="00AC6B73"/>
    <w:rsid w:val="00AC6D6F"/>
    <w:rsid w:val="00AC6EE1"/>
    <w:rsid w:val="00AC775F"/>
    <w:rsid w:val="00AC7E74"/>
    <w:rsid w:val="00AD01A4"/>
    <w:rsid w:val="00AD0219"/>
    <w:rsid w:val="00AD0842"/>
    <w:rsid w:val="00AD0F88"/>
    <w:rsid w:val="00AD0FCE"/>
    <w:rsid w:val="00AD1367"/>
    <w:rsid w:val="00AD1A83"/>
    <w:rsid w:val="00AD222A"/>
    <w:rsid w:val="00AD2261"/>
    <w:rsid w:val="00AD29FA"/>
    <w:rsid w:val="00AD3668"/>
    <w:rsid w:val="00AD3795"/>
    <w:rsid w:val="00AD4272"/>
    <w:rsid w:val="00AD46B1"/>
    <w:rsid w:val="00AD4867"/>
    <w:rsid w:val="00AD5116"/>
    <w:rsid w:val="00AD56C9"/>
    <w:rsid w:val="00AD57FE"/>
    <w:rsid w:val="00AD5BC3"/>
    <w:rsid w:val="00AD6203"/>
    <w:rsid w:val="00AD6F39"/>
    <w:rsid w:val="00AD748D"/>
    <w:rsid w:val="00AD7F9A"/>
    <w:rsid w:val="00AE0B1F"/>
    <w:rsid w:val="00AE0EB5"/>
    <w:rsid w:val="00AE119B"/>
    <w:rsid w:val="00AE1360"/>
    <w:rsid w:val="00AE17DF"/>
    <w:rsid w:val="00AE1A3A"/>
    <w:rsid w:val="00AE1FA3"/>
    <w:rsid w:val="00AE2B06"/>
    <w:rsid w:val="00AE2E23"/>
    <w:rsid w:val="00AE2E3A"/>
    <w:rsid w:val="00AE3EA4"/>
    <w:rsid w:val="00AE4040"/>
    <w:rsid w:val="00AE4AB9"/>
    <w:rsid w:val="00AE4BD9"/>
    <w:rsid w:val="00AE4E44"/>
    <w:rsid w:val="00AE5643"/>
    <w:rsid w:val="00AE57B5"/>
    <w:rsid w:val="00AE5F2C"/>
    <w:rsid w:val="00AE61D2"/>
    <w:rsid w:val="00AE6225"/>
    <w:rsid w:val="00AE63C1"/>
    <w:rsid w:val="00AE63CE"/>
    <w:rsid w:val="00AE6EED"/>
    <w:rsid w:val="00AE75B7"/>
    <w:rsid w:val="00AF00AD"/>
    <w:rsid w:val="00AF00C1"/>
    <w:rsid w:val="00AF0413"/>
    <w:rsid w:val="00AF06BD"/>
    <w:rsid w:val="00AF1221"/>
    <w:rsid w:val="00AF15C7"/>
    <w:rsid w:val="00AF18B9"/>
    <w:rsid w:val="00AF1941"/>
    <w:rsid w:val="00AF1965"/>
    <w:rsid w:val="00AF20DF"/>
    <w:rsid w:val="00AF218E"/>
    <w:rsid w:val="00AF2715"/>
    <w:rsid w:val="00AF2989"/>
    <w:rsid w:val="00AF2BB7"/>
    <w:rsid w:val="00AF42D4"/>
    <w:rsid w:val="00AF4662"/>
    <w:rsid w:val="00AF56D4"/>
    <w:rsid w:val="00AF5D72"/>
    <w:rsid w:val="00AF6715"/>
    <w:rsid w:val="00AF69B1"/>
    <w:rsid w:val="00AF6CC3"/>
    <w:rsid w:val="00AF6FC7"/>
    <w:rsid w:val="00AF7298"/>
    <w:rsid w:val="00AF7473"/>
    <w:rsid w:val="00AF7E7F"/>
    <w:rsid w:val="00B008EC"/>
    <w:rsid w:val="00B00E53"/>
    <w:rsid w:val="00B00F24"/>
    <w:rsid w:val="00B010A9"/>
    <w:rsid w:val="00B0123D"/>
    <w:rsid w:val="00B016E5"/>
    <w:rsid w:val="00B0177B"/>
    <w:rsid w:val="00B01B0A"/>
    <w:rsid w:val="00B020AB"/>
    <w:rsid w:val="00B037A3"/>
    <w:rsid w:val="00B044DA"/>
    <w:rsid w:val="00B049AE"/>
    <w:rsid w:val="00B04EED"/>
    <w:rsid w:val="00B055BE"/>
    <w:rsid w:val="00B056E0"/>
    <w:rsid w:val="00B06585"/>
    <w:rsid w:val="00B06C4E"/>
    <w:rsid w:val="00B06D0D"/>
    <w:rsid w:val="00B06DB0"/>
    <w:rsid w:val="00B06EFF"/>
    <w:rsid w:val="00B0707C"/>
    <w:rsid w:val="00B07307"/>
    <w:rsid w:val="00B07524"/>
    <w:rsid w:val="00B0769A"/>
    <w:rsid w:val="00B07CBF"/>
    <w:rsid w:val="00B07D9C"/>
    <w:rsid w:val="00B102FE"/>
    <w:rsid w:val="00B10331"/>
    <w:rsid w:val="00B103AB"/>
    <w:rsid w:val="00B10B27"/>
    <w:rsid w:val="00B111F5"/>
    <w:rsid w:val="00B11212"/>
    <w:rsid w:val="00B119CC"/>
    <w:rsid w:val="00B1277A"/>
    <w:rsid w:val="00B129E7"/>
    <w:rsid w:val="00B14183"/>
    <w:rsid w:val="00B146CF"/>
    <w:rsid w:val="00B15269"/>
    <w:rsid w:val="00B152B9"/>
    <w:rsid w:val="00B15667"/>
    <w:rsid w:val="00B15758"/>
    <w:rsid w:val="00B15955"/>
    <w:rsid w:val="00B15E48"/>
    <w:rsid w:val="00B1639B"/>
    <w:rsid w:val="00B1652D"/>
    <w:rsid w:val="00B16730"/>
    <w:rsid w:val="00B1742C"/>
    <w:rsid w:val="00B17684"/>
    <w:rsid w:val="00B17773"/>
    <w:rsid w:val="00B177BD"/>
    <w:rsid w:val="00B20099"/>
    <w:rsid w:val="00B20477"/>
    <w:rsid w:val="00B20C10"/>
    <w:rsid w:val="00B20CB8"/>
    <w:rsid w:val="00B20E85"/>
    <w:rsid w:val="00B20FA1"/>
    <w:rsid w:val="00B215B2"/>
    <w:rsid w:val="00B2182F"/>
    <w:rsid w:val="00B21E13"/>
    <w:rsid w:val="00B21F3A"/>
    <w:rsid w:val="00B220D1"/>
    <w:rsid w:val="00B22DF2"/>
    <w:rsid w:val="00B22E09"/>
    <w:rsid w:val="00B24080"/>
    <w:rsid w:val="00B246C5"/>
    <w:rsid w:val="00B24812"/>
    <w:rsid w:val="00B2572E"/>
    <w:rsid w:val="00B2591B"/>
    <w:rsid w:val="00B25C76"/>
    <w:rsid w:val="00B25D02"/>
    <w:rsid w:val="00B26565"/>
    <w:rsid w:val="00B26A6D"/>
    <w:rsid w:val="00B27C78"/>
    <w:rsid w:val="00B306D3"/>
    <w:rsid w:val="00B30B3B"/>
    <w:rsid w:val="00B30BD2"/>
    <w:rsid w:val="00B30E3F"/>
    <w:rsid w:val="00B31398"/>
    <w:rsid w:val="00B3165E"/>
    <w:rsid w:val="00B31682"/>
    <w:rsid w:val="00B31BC9"/>
    <w:rsid w:val="00B321A9"/>
    <w:rsid w:val="00B32B3D"/>
    <w:rsid w:val="00B339B2"/>
    <w:rsid w:val="00B33C21"/>
    <w:rsid w:val="00B356ED"/>
    <w:rsid w:val="00B35A05"/>
    <w:rsid w:val="00B35DB3"/>
    <w:rsid w:val="00B36566"/>
    <w:rsid w:val="00B3656B"/>
    <w:rsid w:val="00B36B72"/>
    <w:rsid w:val="00B378C0"/>
    <w:rsid w:val="00B37916"/>
    <w:rsid w:val="00B40090"/>
    <w:rsid w:val="00B403C4"/>
    <w:rsid w:val="00B40618"/>
    <w:rsid w:val="00B40768"/>
    <w:rsid w:val="00B4132E"/>
    <w:rsid w:val="00B41DC6"/>
    <w:rsid w:val="00B41FE7"/>
    <w:rsid w:val="00B42FC5"/>
    <w:rsid w:val="00B4338D"/>
    <w:rsid w:val="00B43709"/>
    <w:rsid w:val="00B438AE"/>
    <w:rsid w:val="00B44A6A"/>
    <w:rsid w:val="00B44EC5"/>
    <w:rsid w:val="00B44FDB"/>
    <w:rsid w:val="00B454AA"/>
    <w:rsid w:val="00B45AE0"/>
    <w:rsid w:val="00B45B2B"/>
    <w:rsid w:val="00B45D87"/>
    <w:rsid w:val="00B467A3"/>
    <w:rsid w:val="00B47389"/>
    <w:rsid w:val="00B478C4"/>
    <w:rsid w:val="00B4796E"/>
    <w:rsid w:val="00B50389"/>
    <w:rsid w:val="00B50557"/>
    <w:rsid w:val="00B5088C"/>
    <w:rsid w:val="00B50B69"/>
    <w:rsid w:val="00B50FD8"/>
    <w:rsid w:val="00B51137"/>
    <w:rsid w:val="00B51584"/>
    <w:rsid w:val="00B51660"/>
    <w:rsid w:val="00B521F5"/>
    <w:rsid w:val="00B52723"/>
    <w:rsid w:val="00B52A65"/>
    <w:rsid w:val="00B53198"/>
    <w:rsid w:val="00B53E4F"/>
    <w:rsid w:val="00B53F33"/>
    <w:rsid w:val="00B54203"/>
    <w:rsid w:val="00B5437F"/>
    <w:rsid w:val="00B54E67"/>
    <w:rsid w:val="00B55763"/>
    <w:rsid w:val="00B5586C"/>
    <w:rsid w:val="00B56F1C"/>
    <w:rsid w:val="00B5716A"/>
    <w:rsid w:val="00B57D3B"/>
    <w:rsid w:val="00B601BF"/>
    <w:rsid w:val="00B603F7"/>
    <w:rsid w:val="00B608B6"/>
    <w:rsid w:val="00B60D12"/>
    <w:rsid w:val="00B61E4E"/>
    <w:rsid w:val="00B61F8A"/>
    <w:rsid w:val="00B61FCF"/>
    <w:rsid w:val="00B620BB"/>
    <w:rsid w:val="00B620DC"/>
    <w:rsid w:val="00B62121"/>
    <w:rsid w:val="00B629B1"/>
    <w:rsid w:val="00B63042"/>
    <w:rsid w:val="00B633D4"/>
    <w:rsid w:val="00B6349B"/>
    <w:rsid w:val="00B636ED"/>
    <w:rsid w:val="00B63D45"/>
    <w:rsid w:val="00B63E6E"/>
    <w:rsid w:val="00B64233"/>
    <w:rsid w:val="00B64C95"/>
    <w:rsid w:val="00B661ED"/>
    <w:rsid w:val="00B676CF"/>
    <w:rsid w:val="00B6781B"/>
    <w:rsid w:val="00B7010B"/>
    <w:rsid w:val="00B709A9"/>
    <w:rsid w:val="00B70E3A"/>
    <w:rsid w:val="00B71461"/>
    <w:rsid w:val="00B71B72"/>
    <w:rsid w:val="00B71E1E"/>
    <w:rsid w:val="00B71F22"/>
    <w:rsid w:val="00B72609"/>
    <w:rsid w:val="00B72781"/>
    <w:rsid w:val="00B729E0"/>
    <w:rsid w:val="00B72F4E"/>
    <w:rsid w:val="00B73454"/>
    <w:rsid w:val="00B734D2"/>
    <w:rsid w:val="00B73D87"/>
    <w:rsid w:val="00B742E1"/>
    <w:rsid w:val="00B74F88"/>
    <w:rsid w:val="00B750AE"/>
    <w:rsid w:val="00B751A7"/>
    <w:rsid w:val="00B75925"/>
    <w:rsid w:val="00B759C0"/>
    <w:rsid w:val="00B75BC6"/>
    <w:rsid w:val="00B75DBB"/>
    <w:rsid w:val="00B76227"/>
    <w:rsid w:val="00B7665B"/>
    <w:rsid w:val="00B76997"/>
    <w:rsid w:val="00B769F6"/>
    <w:rsid w:val="00B76E75"/>
    <w:rsid w:val="00B775C5"/>
    <w:rsid w:val="00B776C5"/>
    <w:rsid w:val="00B77CBB"/>
    <w:rsid w:val="00B77FB2"/>
    <w:rsid w:val="00B80026"/>
    <w:rsid w:val="00B80311"/>
    <w:rsid w:val="00B8063D"/>
    <w:rsid w:val="00B80784"/>
    <w:rsid w:val="00B80F8F"/>
    <w:rsid w:val="00B8260B"/>
    <w:rsid w:val="00B8284E"/>
    <w:rsid w:val="00B82F33"/>
    <w:rsid w:val="00B82FE8"/>
    <w:rsid w:val="00B82FF8"/>
    <w:rsid w:val="00B83058"/>
    <w:rsid w:val="00B841A1"/>
    <w:rsid w:val="00B84DA1"/>
    <w:rsid w:val="00B84DF2"/>
    <w:rsid w:val="00B84E9A"/>
    <w:rsid w:val="00B84FA9"/>
    <w:rsid w:val="00B85CB8"/>
    <w:rsid w:val="00B8618F"/>
    <w:rsid w:val="00B86695"/>
    <w:rsid w:val="00B86802"/>
    <w:rsid w:val="00B8696F"/>
    <w:rsid w:val="00B86B42"/>
    <w:rsid w:val="00B87376"/>
    <w:rsid w:val="00B873E8"/>
    <w:rsid w:val="00B87E88"/>
    <w:rsid w:val="00B9001F"/>
    <w:rsid w:val="00B9094A"/>
    <w:rsid w:val="00B91017"/>
    <w:rsid w:val="00B917FA"/>
    <w:rsid w:val="00B91BFF"/>
    <w:rsid w:val="00B921C8"/>
    <w:rsid w:val="00B92D0A"/>
    <w:rsid w:val="00B935D5"/>
    <w:rsid w:val="00B93808"/>
    <w:rsid w:val="00B93986"/>
    <w:rsid w:val="00B93D92"/>
    <w:rsid w:val="00B93DC4"/>
    <w:rsid w:val="00B94276"/>
    <w:rsid w:val="00B94308"/>
    <w:rsid w:val="00B94490"/>
    <w:rsid w:val="00B946FE"/>
    <w:rsid w:val="00B94D73"/>
    <w:rsid w:val="00B94E45"/>
    <w:rsid w:val="00B94F0F"/>
    <w:rsid w:val="00B95175"/>
    <w:rsid w:val="00B951DA"/>
    <w:rsid w:val="00B954A3"/>
    <w:rsid w:val="00B9590D"/>
    <w:rsid w:val="00B961CA"/>
    <w:rsid w:val="00B96643"/>
    <w:rsid w:val="00B96AC6"/>
    <w:rsid w:val="00B977E9"/>
    <w:rsid w:val="00B97990"/>
    <w:rsid w:val="00B97EAE"/>
    <w:rsid w:val="00BA2399"/>
    <w:rsid w:val="00BA24B7"/>
    <w:rsid w:val="00BA24F6"/>
    <w:rsid w:val="00BA3487"/>
    <w:rsid w:val="00BA3A77"/>
    <w:rsid w:val="00BA3CCA"/>
    <w:rsid w:val="00BA4F9E"/>
    <w:rsid w:val="00BA55A5"/>
    <w:rsid w:val="00BA5D21"/>
    <w:rsid w:val="00BA6194"/>
    <w:rsid w:val="00BA677B"/>
    <w:rsid w:val="00BA6A15"/>
    <w:rsid w:val="00BA6A7B"/>
    <w:rsid w:val="00BA6CC4"/>
    <w:rsid w:val="00BA6D56"/>
    <w:rsid w:val="00BA73B2"/>
    <w:rsid w:val="00BA76B7"/>
    <w:rsid w:val="00BA7759"/>
    <w:rsid w:val="00BA779D"/>
    <w:rsid w:val="00BA7C8D"/>
    <w:rsid w:val="00BB01C1"/>
    <w:rsid w:val="00BB0E56"/>
    <w:rsid w:val="00BB13C4"/>
    <w:rsid w:val="00BB1B89"/>
    <w:rsid w:val="00BB25CB"/>
    <w:rsid w:val="00BB2D71"/>
    <w:rsid w:val="00BB2EB3"/>
    <w:rsid w:val="00BB3048"/>
    <w:rsid w:val="00BB3A94"/>
    <w:rsid w:val="00BB3D5D"/>
    <w:rsid w:val="00BB4129"/>
    <w:rsid w:val="00BB42B0"/>
    <w:rsid w:val="00BB4A05"/>
    <w:rsid w:val="00BB4B9E"/>
    <w:rsid w:val="00BB4DD0"/>
    <w:rsid w:val="00BB563C"/>
    <w:rsid w:val="00BB5DD1"/>
    <w:rsid w:val="00BB6336"/>
    <w:rsid w:val="00BB69DB"/>
    <w:rsid w:val="00BB723C"/>
    <w:rsid w:val="00BB7AE2"/>
    <w:rsid w:val="00BB7B44"/>
    <w:rsid w:val="00BB7C5F"/>
    <w:rsid w:val="00BB7D63"/>
    <w:rsid w:val="00BC02FB"/>
    <w:rsid w:val="00BC070A"/>
    <w:rsid w:val="00BC09ED"/>
    <w:rsid w:val="00BC12D5"/>
    <w:rsid w:val="00BC2C70"/>
    <w:rsid w:val="00BC3166"/>
    <w:rsid w:val="00BC398C"/>
    <w:rsid w:val="00BC3A68"/>
    <w:rsid w:val="00BC3E85"/>
    <w:rsid w:val="00BC40A9"/>
    <w:rsid w:val="00BC40D8"/>
    <w:rsid w:val="00BC467B"/>
    <w:rsid w:val="00BC4C74"/>
    <w:rsid w:val="00BC4F87"/>
    <w:rsid w:val="00BC5BA6"/>
    <w:rsid w:val="00BC5BB6"/>
    <w:rsid w:val="00BC6152"/>
    <w:rsid w:val="00BC7266"/>
    <w:rsid w:val="00BD0889"/>
    <w:rsid w:val="00BD0DA5"/>
    <w:rsid w:val="00BD17C0"/>
    <w:rsid w:val="00BD1C9B"/>
    <w:rsid w:val="00BD1E35"/>
    <w:rsid w:val="00BD1EFF"/>
    <w:rsid w:val="00BD2256"/>
    <w:rsid w:val="00BD23A4"/>
    <w:rsid w:val="00BD27C2"/>
    <w:rsid w:val="00BD31A4"/>
    <w:rsid w:val="00BD3CAB"/>
    <w:rsid w:val="00BD3E9E"/>
    <w:rsid w:val="00BD4114"/>
    <w:rsid w:val="00BD5578"/>
    <w:rsid w:val="00BD5B1B"/>
    <w:rsid w:val="00BD6D12"/>
    <w:rsid w:val="00BD6DA0"/>
    <w:rsid w:val="00BD74A5"/>
    <w:rsid w:val="00BD7B98"/>
    <w:rsid w:val="00BD7BF3"/>
    <w:rsid w:val="00BD7D91"/>
    <w:rsid w:val="00BE1E02"/>
    <w:rsid w:val="00BE25D0"/>
    <w:rsid w:val="00BE2763"/>
    <w:rsid w:val="00BE3494"/>
    <w:rsid w:val="00BE3EE1"/>
    <w:rsid w:val="00BE3FB5"/>
    <w:rsid w:val="00BE4916"/>
    <w:rsid w:val="00BE4963"/>
    <w:rsid w:val="00BE4AAC"/>
    <w:rsid w:val="00BE4C8A"/>
    <w:rsid w:val="00BE55AA"/>
    <w:rsid w:val="00BE5CC4"/>
    <w:rsid w:val="00BE5D5D"/>
    <w:rsid w:val="00BE5F94"/>
    <w:rsid w:val="00BE6219"/>
    <w:rsid w:val="00BE6330"/>
    <w:rsid w:val="00BE6BC3"/>
    <w:rsid w:val="00BF017B"/>
    <w:rsid w:val="00BF0426"/>
    <w:rsid w:val="00BF27F2"/>
    <w:rsid w:val="00BF291E"/>
    <w:rsid w:val="00BF2B5D"/>
    <w:rsid w:val="00BF30E0"/>
    <w:rsid w:val="00BF4E8A"/>
    <w:rsid w:val="00BF52A4"/>
    <w:rsid w:val="00BF5400"/>
    <w:rsid w:val="00BF5800"/>
    <w:rsid w:val="00BF5901"/>
    <w:rsid w:val="00BF6E33"/>
    <w:rsid w:val="00BF73E9"/>
    <w:rsid w:val="00BF7DCD"/>
    <w:rsid w:val="00C00CEF"/>
    <w:rsid w:val="00C011AC"/>
    <w:rsid w:val="00C01A70"/>
    <w:rsid w:val="00C01C8B"/>
    <w:rsid w:val="00C02008"/>
    <w:rsid w:val="00C02145"/>
    <w:rsid w:val="00C0244F"/>
    <w:rsid w:val="00C03844"/>
    <w:rsid w:val="00C03F62"/>
    <w:rsid w:val="00C04BEA"/>
    <w:rsid w:val="00C04C9E"/>
    <w:rsid w:val="00C0578E"/>
    <w:rsid w:val="00C05B7F"/>
    <w:rsid w:val="00C05CD8"/>
    <w:rsid w:val="00C070BA"/>
    <w:rsid w:val="00C07199"/>
    <w:rsid w:val="00C075FE"/>
    <w:rsid w:val="00C076BC"/>
    <w:rsid w:val="00C076C2"/>
    <w:rsid w:val="00C0779F"/>
    <w:rsid w:val="00C07C69"/>
    <w:rsid w:val="00C11A84"/>
    <w:rsid w:val="00C11D1A"/>
    <w:rsid w:val="00C12BBE"/>
    <w:rsid w:val="00C132D8"/>
    <w:rsid w:val="00C13529"/>
    <w:rsid w:val="00C13773"/>
    <w:rsid w:val="00C13830"/>
    <w:rsid w:val="00C13CDF"/>
    <w:rsid w:val="00C14944"/>
    <w:rsid w:val="00C14E00"/>
    <w:rsid w:val="00C14EFE"/>
    <w:rsid w:val="00C151AE"/>
    <w:rsid w:val="00C153C6"/>
    <w:rsid w:val="00C158C7"/>
    <w:rsid w:val="00C15FE4"/>
    <w:rsid w:val="00C16228"/>
    <w:rsid w:val="00C16AFC"/>
    <w:rsid w:val="00C1742D"/>
    <w:rsid w:val="00C17984"/>
    <w:rsid w:val="00C2152D"/>
    <w:rsid w:val="00C22330"/>
    <w:rsid w:val="00C22613"/>
    <w:rsid w:val="00C22963"/>
    <w:rsid w:val="00C23A1A"/>
    <w:rsid w:val="00C241A0"/>
    <w:rsid w:val="00C24834"/>
    <w:rsid w:val="00C2494A"/>
    <w:rsid w:val="00C24C40"/>
    <w:rsid w:val="00C24CE5"/>
    <w:rsid w:val="00C24FA3"/>
    <w:rsid w:val="00C25B36"/>
    <w:rsid w:val="00C25D6D"/>
    <w:rsid w:val="00C25F78"/>
    <w:rsid w:val="00C26588"/>
    <w:rsid w:val="00C267CF"/>
    <w:rsid w:val="00C2696A"/>
    <w:rsid w:val="00C2736E"/>
    <w:rsid w:val="00C274EF"/>
    <w:rsid w:val="00C27675"/>
    <w:rsid w:val="00C27A89"/>
    <w:rsid w:val="00C27F7E"/>
    <w:rsid w:val="00C30498"/>
    <w:rsid w:val="00C30C9C"/>
    <w:rsid w:val="00C30F49"/>
    <w:rsid w:val="00C31873"/>
    <w:rsid w:val="00C31990"/>
    <w:rsid w:val="00C31E65"/>
    <w:rsid w:val="00C32BC6"/>
    <w:rsid w:val="00C340EA"/>
    <w:rsid w:val="00C3456D"/>
    <w:rsid w:val="00C347DE"/>
    <w:rsid w:val="00C35405"/>
    <w:rsid w:val="00C3591B"/>
    <w:rsid w:val="00C3616A"/>
    <w:rsid w:val="00C367AB"/>
    <w:rsid w:val="00C36EF1"/>
    <w:rsid w:val="00C403FD"/>
    <w:rsid w:val="00C406A9"/>
    <w:rsid w:val="00C40FE0"/>
    <w:rsid w:val="00C4114B"/>
    <w:rsid w:val="00C4167E"/>
    <w:rsid w:val="00C428CC"/>
    <w:rsid w:val="00C42DA2"/>
    <w:rsid w:val="00C432EF"/>
    <w:rsid w:val="00C4399D"/>
    <w:rsid w:val="00C44071"/>
    <w:rsid w:val="00C442F0"/>
    <w:rsid w:val="00C44806"/>
    <w:rsid w:val="00C448D9"/>
    <w:rsid w:val="00C44C7F"/>
    <w:rsid w:val="00C455BC"/>
    <w:rsid w:val="00C45851"/>
    <w:rsid w:val="00C45DC7"/>
    <w:rsid w:val="00C45F50"/>
    <w:rsid w:val="00C460FE"/>
    <w:rsid w:val="00C46792"/>
    <w:rsid w:val="00C469D2"/>
    <w:rsid w:val="00C46C8B"/>
    <w:rsid w:val="00C46EB3"/>
    <w:rsid w:val="00C47318"/>
    <w:rsid w:val="00C47351"/>
    <w:rsid w:val="00C4799A"/>
    <w:rsid w:val="00C50D09"/>
    <w:rsid w:val="00C5118B"/>
    <w:rsid w:val="00C513B4"/>
    <w:rsid w:val="00C5219B"/>
    <w:rsid w:val="00C5246B"/>
    <w:rsid w:val="00C52476"/>
    <w:rsid w:val="00C524C7"/>
    <w:rsid w:val="00C53A10"/>
    <w:rsid w:val="00C53BF3"/>
    <w:rsid w:val="00C53D36"/>
    <w:rsid w:val="00C53D73"/>
    <w:rsid w:val="00C54FDA"/>
    <w:rsid w:val="00C55194"/>
    <w:rsid w:val="00C56021"/>
    <w:rsid w:val="00C5623E"/>
    <w:rsid w:val="00C56B3E"/>
    <w:rsid w:val="00C56D05"/>
    <w:rsid w:val="00C572F4"/>
    <w:rsid w:val="00C577BB"/>
    <w:rsid w:val="00C60157"/>
    <w:rsid w:val="00C60DE0"/>
    <w:rsid w:val="00C6123F"/>
    <w:rsid w:val="00C61AE0"/>
    <w:rsid w:val="00C62524"/>
    <w:rsid w:val="00C633CB"/>
    <w:rsid w:val="00C63574"/>
    <w:rsid w:val="00C63777"/>
    <w:rsid w:val="00C64386"/>
    <w:rsid w:val="00C64BE8"/>
    <w:rsid w:val="00C64C37"/>
    <w:rsid w:val="00C64F09"/>
    <w:rsid w:val="00C6500A"/>
    <w:rsid w:val="00C653FD"/>
    <w:rsid w:val="00C65487"/>
    <w:rsid w:val="00C655C5"/>
    <w:rsid w:val="00C65960"/>
    <w:rsid w:val="00C662DC"/>
    <w:rsid w:val="00C6634F"/>
    <w:rsid w:val="00C66609"/>
    <w:rsid w:val="00C66C8A"/>
    <w:rsid w:val="00C671F3"/>
    <w:rsid w:val="00C67D0E"/>
    <w:rsid w:val="00C70100"/>
    <w:rsid w:val="00C707EA"/>
    <w:rsid w:val="00C7082D"/>
    <w:rsid w:val="00C70C13"/>
    <w:rsid w:val="00C70D7A"/>
    <w:rsid w:val="00C70ECF"/>
    <w:rsid w:val="00C71D5E"/>
    <w:rsid w:val="00C72028"/>
    <w:rsid w:val="00C72168"/>
    <w:rsid w:val="00C72319"/>
    <w:rsid w:val="00C72331"/>
    <w:rsid w:val="00C72384"/>
    <w:rsid w:val="00C72BD9"/>
    <w:rsid w:val="00C72DCE"/>
    <w:rsid w:val="00C730D1"/>
    <w:rsid w:val="00C736D8"/>
    <w:rsid w:val="00C738ED"/>
    <w:rsid w:val="00C73F6B"/>
    <w:rsid w:val="00C740CA"/>
    <w:rsid w:val="00C74118"/>
    <w:rsid w:val="00C745E6"/>
    <w:rsid w:val="00C7499D"/>
    <w:rsid w:val="00C74D5B"/>
    <w:rsid w:val="00C750D3"/>
    <w:rsid w:val="00C762BF"/>
    <w:rsid w:val="00C764BF"/>
    <w:rsid w:val="00C77358"/>
    <w:rsid w:val="00C77880"/>
    <w:rsid w:val="00C80169"/>
    <w:rsid w:val="00C805A7"/>
    <w:rsid w:val="00C8087B"/>
    <w:rsid w:val="00C80958"/>
    <w:rsid w:val="00C81A56"/>
    <w:rsid w:val="00C8204C"/>
    <w:rsid w:val="00C8291D"/>
    <w:rsid w:val="00C837FE"/>
    <w:rsid w:val="00C83EF3"/>
    <w:rsid w:val="00C83FA4"/>
    <w:rsid w:val="00C84031"/>
    <w:rsid w:val="00C84A0A"/>
    <w:rsid w:val="00C854F2"/>
    <w:rsid w:val="00C85985"/>
    <w:rsid w:val="00C85A01"/>
    <w:rsid w:val="00C86C7B"/>
    <w:rsid w:val="00C9039E"/>
    <w:rsid w:val="00C90CB1"/>
    <w:rsid w:val="00C91466"/>
    <w:rsid w:val="00C91C0C"/>
    <w:rsid w:val="00C9211A"/>
    <w:rsid w:val="00C927B6"/>
    <w:rsid w:val="00C93D93"/>
    <w:rsid w:val="00C93EF9"/>
    <w:rsid w:val="00C93FA1"/>
    <w:rsid w:val="00C95E3F"/>
    <w:rsid w:val="00C95F63"/>
    <w:rsid w:val="00C96070"/>
    <w:rsid w:val="00C9658C"/>
    <w:rsid w:val="00C96EC6"/>
    <w:rsid w:val="00C96F38"/>
    <w:rsid w:val="00C96F81"/>
    <w:rsid w:val="00C979B6"/>
    <w:rsid w:val="00C97FE3"/>
    <w:rsid w:val="00CA0114"/>
    <w:rsid w:val="00CA0353"/>
    <w:rsid w:val="00CA081B"/>
    <w:rsid w:val="00CA1738"/>
    <w:rsid w:val="00CA1C9F"/>
    <w:rsid w:val="00CA218F"/>
    <w:rsid w:val="00CA23F7"/>
    <w:rsid w:val="00CA25EC"/>
    <w:rsid w:val="00CA2B84"/>
    <w:rsid w:val="00CA2E60"/>
    <w:rsid w:val="00CA3035"/>
    <w:rsid w:val="00CA378D"/>
    <w:rsid w:val="00CA38C8"/>
    <w:rsid w:val="00CA40E4"/>
    <w:rsid w:val="00CA416D"/>
    <w:rsid w:val="00CA4755"/>
    <w:rsid w:val="00CA4864"/>
    <w:rsid w:val="00CA49DA"/>
    <w:rsid w:val="00CA57F7"/>
    <w:rsid w:val="00CA5957"/>
    <w:rsid w:val="00CA5AD9"/>
    <w:rsid w:val="00CA6DC6"/>
    <w:rsid w:val="00CA6E66"/>
    <w:rsid w:val="00CA6F5E"/>
    <w:rsid w:val="00CA73F7"/>
    <w:rsid w:val="00CA783B"/>
    <w:rsid w:val="00CA7CE6"/>
    <w:rsid w:val="00CB0129"/>
    <w:rsid w:val="00CB024D"/>
    <w:rsid w:val="00CB0C7E"/>
    <w:rsid w:val="00CB10F2"/>
    <w:rsid w:val="00CB11ED"/>
    <w:rsid w:val="00CB12A9"/>
    <w:rsid w:val="00CB16F6"/>
    <w:rsid w:val="00CB1CA5"/>
    <w:rsid w:val="00CB1D5D"/>
    <w:rsid w:val="00CB1F40"/>
    <w:rsid w:val="00CB2412"/>
    <w:rsid w:val="00CB36A3"/>
    <w:rsid w:val="00CB36A7"/>
    <w:rsid w:val="00CB38E7"/>
    <w:rsid w:val="00CB4007"/>
    <w:rsid w:val="00CB4251"/>
    <w:rsid w:val="00CB5086"/>
    <w:rsid w:val="00CB58BF"/>
    <w:rsid w:val="00CB5DDC"/>
    <w:rsid w:val="00CB6858"/>
    <w:rsid w:val="00CB6923"/>
    <w:rsid w:val="00CB7D94"/>
    <w:rsid w:val="00CC0135"/>
    <w:rsid w:val="00CC04F1"/>
    <w:rsid w:val="00CC08C9"/>
    <w:rsid w:val="00CC1490"/>
    <w:rsid w:val="00CC1804"/>
    <w:rsid w:val="00CC1ED8"/>
    <w:rsid w:val="00CC1EEB"/>
    <w:rsid w:val="00CC2778"/>
    <w:rsid w:val="00CC2A8D"/>
    <w:rsid w:val="00CC2B31"/>
    <w:rsid w:val="00CC33E6"/>
    <w:rsid w:val="00CC35AF"/>
    <w:rsid w:val="00CC3B92"/>
    <w:rsid w:val="00CC4642"/>
    <w:rsid w:val="00CC586F"/>
    <w:rsid w:val="00CC5B91"/>
    <w:rsid w:val="00CC5E38"/>
    <w:rsid w:val="00CC6008"/>
    <w:rsid w:val="00CD00BC"/>
    <w:rsid w:val="00CD0A94"/>
    <w:rsid w:val="00CD0BB2"/>
    <w:rsid w:val="00CD0EC8"/>
    <w:rsid w:val="00CD116C"/>
    <w:rsid w:val="00CD146E"/>
    <w:rsid w:val="00CD16C1"/>
    <w:rsid w:val="00CD2656"/>
    <w:rsid w:val="00CD2828"/>
    <w:rsid w:val="00CD3003"/>
    <w:rsid w:val="00CD3248"/>
    <w:rsid w:val="00CD35C4"/>
    <w:rsid w:val="00CD3636"/>
    <w:rsid w:val="00CD37DB"/>
    <w:rsid w:val="00CD3F59"/>
    <w:rsid w:val="00CD3FD3"/>
    <w:rsid w:val="00CD483A"/>
    <w:rsid w:val="00CD4B7A"/>
    <w:rsid w:val="00CD4FAD"/>
    <w:rsid w:val="00CD5E30"/>
    <w:rsid w:val="00CD6550"/>
    <w:rsid w:val="00CD7B46"/>
    <w:rsid w:val="00CE01D4"/>
    <w:rsid w:val="00CE04FD"/>
    <w:rsid w:val="00CE09FB"/>
    <w:rsid w:val="00CE0AD0"/>
    <w:rsid w:val="00CE0C5C"/>
    <w:rsid w:val="00CE122B"/>
    <w:rsid w:val="00CE1491"/>
    <w:rsid w:val="00CE1531"/>
    <w:rsid w:val="00CE15E0"/>
    <w:rsid w:val="00CE1BDF"/>
    <w:rsid w:val="00CE1E82"/>
    <w:rsid w:val="00CE265E"/>
    <w:rsid w:val="00CE2874"/>
    <w:rsid w:val="00CE2B9F"/>
    <w:rsid w:val="00CE2CB9"/>
    <w:rsid w:val="00CE3351"/>
    <w:rsid w:val="00CE3C9F"/>
    <w:rsid w:val="00CE45E2"/>
    <w:rsid w:val="00CE477A"/>
    <w:rsid w:val="00CE5039"/>
    <w:rsid w:val="00CE53E9"/>
    <w:rsid w:val="00CE5994"/>
    <w:rsid w:val="00CE5B52"/>
    <w:rsid w:val="00CE5B57"/>
    <w:rsid w:val="00CE5B5F"/>
    <w:rsid w:val="00CE60A7"/>
    <w:rsid w:val="00CE6386"/>
    <w:rsid w:val="00CE672D"/>
    <w:rsid w:val="00CE674B"/>
    <w:rsid w:val="00CE7D1F"/>
    <w:rsid w:val="00CE7E57"/>
    <w:rsid w:val="00CF08BC"/>
    <w:rsid w:val="00CF105D"/>
    <w:rsid w:val="00CF1BB8"/>
    <w:rsid w:val="00CF25C3"/>
    <w:rsid w:val="00CF2EC8"/>
    <w:rsid w:val="00CF373B"/>
    <w:rsid w:val="00CF3BC9"/>
    <w:rsid w:val="00CF439D"/>
    <w:rsid w:val="00CF4908"/>
    <w:rsid w:val="00CF493E"/>
    <w:rsid w:val="00CF51C5"/>
    <w:rsid w:val="00CF55F6"/>
    <w:rsid w:val="00CF6B82"/>
    <w:rsid w:val="00CF715D"/>
    <w:rsid w:val="00CF76A8"/>
    <w:rsid w:val="00CF7B37"/>
    <w:rsid w:val="00D00027"/>
    <w:rsid w:val="00D00ADD"/>
    <w:rsid w:val="00D00C8E"/>
    <w:rsid w:val="00D012E2"/>
    <w:rsid w:val="00D016AE"/>
    <w:rsid w:val="00D0176D"/>
    <w:rsid w:val="00D01C22"/>
    <w:rsid w:val="00D029B6"/>
    <w:rsid w:val="00D0319D"/>
    <w:rsid w:val="00D034DE"/>
    <w:rsid w:val="00D03737"/>
    <w:rsid w:val="00D03DA6"/>
    <w:rsid w:val="00D03E2D"/>
    <w:rsid w:val="00D03E62"/>
    <w:rsid w:val="00D0431A"/>
    <w:rsid w:val="00D0441F"/>
    <w:rsid w:val="00D046D2"/>
    <w:rsid w:val="00D04BCE"/>
    <w:rsid w:val="00D04D21"/>
    <w:rsid w:val="00D059A2"/>
    <w:rsid w:val="00D05C56"/>
    <w:rsid w:val="00D06110"/>
    <w:rsid w:val="00D067E9"/>
    <w:rsid w:val="00D0688D"/>
    <w:rsid w:val="00D06C4F"/>
    <w:rsid w:val="00D06CA4"/>
    <w:rsid w:val="00D0733C"/>
    <w:rsid w:val="00D07627"/>
    <w:rsid w:val="00D07708"/>
    <w:rsid w:val="00D0780E"/>
    <w:rsid w:val="00D07F88"/>
    <w:rsid w:val="00D10A57"/>
    <w:rsid w:val="00D11722"/>
    <w:rsid w:val="00D117B6"/>
    <w:rsid w:val="00D11881"/>
    <w:rsid w:val="00D11A34"/>
    <w:rsid w:val="00D11E05"/>
    <w:rsid w:val="00D11ED7"/>
    <w:rsid w:val="00D12573"/>
    <w:rsid w:val="00D12AAF"/>
    <w:rsid w:val="00D12FF5"/>
    <w:rsid w:val="00D1306B"/>
    <w:rsid w:val="00D13314"/>
    <w:rsid w:val="00D13CB8"/>
    <w:rsid w:val="00D13DC6"/>
    <w:rsid w:val="00D13F2A"/>
    <w:rsid w:val="00D14108"/>
    <w:rsid w:val="00D144F8"/>
    <w:rsid w:val="00D14B6A"/>
    <w:rsid w:val="00D14B93"/>
    <w:rsid w:val="00D14F22"/>
    <w:rsid w:val="00D151AE"/>
    <w:rsid w:val="00D1550B"/>
    <w:rsid w:val="00D158F2"/>
    <w:rsid w:val="00D162C6"/>
    <w:rsid w:val="00D17D30"/>
    <w:rsid w:val="00D202CA"/>
    <w:rsid w:val="00D202DC"/>
    <w:rsid w:val="00D2037C"/>
    <w:rsid w:val="00D20C9C"/>
    <w:rsid w:val="00D2143B"/>
    <w:rsid w:val="00D21DD0"/>
    <w:rsid w:val="00D22557"/>
    <w:rsid w:val="00D2365B"/>
    <w:rsid w:val="00D237F4"/>
    <w:rsid w:val="00D2420F"/>
    <w:rsid w:val="00D24D07"/>
    <w:rsid w:val="00D2526F"/>
    <w:rsid w:val="00D253F1"/>
    <w:rsid w:val="00D257A5"/>
    <w:rsid w:val="00D2590A"/>
    <w:rsid w:val="00D260AC"/>
    <w:rsid w:val="00D26401"/>
    <w:rsid w:val="00D26B9F"/>
    <w:rsid w:val="00D275F4"/>
    <w:rsid w:val="00D27A48"/>
    <w:rsid w:val="00D30321"/>
    <w:rsid w:val="00D30F76"/>
    <w:rsid w:val="00D315EF"/>
    <w:rsid w:val="00D32724"/>
    <w:rsid w:val="00D32CDB"/>
    <w:rsid w:val="00D33602"/>
    <w:rsid w:val="00D33BD7"/>
    <w:rsid w:val="00D34044"/>
    <w:rsid w:val="00D342A2"/>
    <w:rsid w:val="00D342B6"/>
    <w:rsid w:val="00D3494D"/>
    <w:rsid w:val="00D34BB3"/>
    <w:rsid w:val="00D35332"/>
    <w:rsid w:val="00D35ECC"/>
    <w:rsid w:val="00D3646D"/>
    <w:rsid w:val="00D36A10"/>
    <w:rsid w:val="00D36F74"/>
    <w:rsid w:val="00D370B4"/>
    <w:rsid w:val="00D37390"/>
    <w:rsid w:val="00D37445"/>
    <w:rsid w:val="00D401F2"/>
    <w:rsid w:val="00D41F9D"/>
    <w:rsid w:val="00D42318"/>
    <w:rsid w:val="00D42380"/>
    <w:rsid w:val="00D42AFA"/>
    <w:rsid w:val="00D4306A"/>
    <w:rsid w:val="00D43EA2"/>
    <w:rsid w:val="00D4441C"/>
    <w:rsid w:val="00D446E4"/>
    <w:rsid w:val="00D447DB"/>
    <w:rsid w:val="00D448B5"/>
    <w:rsid w:val="00D449FF"/>
    <w:rsid w:val="00D450E8"/>
    <w:rsid w:val="00D45509"/>
    <w:rsid w:val="00D46F3F"/>
    <w:rsid w:val="00D46F6E"/>
    <w:rsid w:val="00D4790E"/>
    <w:rsid w:val="00D479FD"/>
    <w:rsid w:val="00D47F62"/>
    <w:rsid w:val="00D50261"/>
    <w:rsid w:val="00D50A61"/>
    <w:rsid w:val="00D50FAD"/>
    <w:rsid w:val="00D51B01"/>
    <w:rsid w:val="00D52271"/>
    <w:rsid w:val="00D525BF"/>
    <w:rsid w:val="00D5277D"/>
    <w:rsid w:val="00D5288A"/>
    <w:rsid w:val="00D52C89"/>
    <w:rsid w:val="00D52F7C"/>
    <w:rsid w:val="00D53000"/>
    <w:rsid w:val="00D53341"/>
    <w:rsid w:val="00D5375C"/>
    <w:rsid w:val="00D5385C"/>
    <w:rsid w:val="00D53A9A"/>
    <w:rsid w:val="00D5453A"/>
    <w:rsid w:val="00D550F1"/>
    <w:rsid w:val="00D55EC2"/>
    <w:rsid w:val="00D5676E"/>
    <w:rsid w:val="00D567EE"/>
    <w:rsid w:val="00D571AD"/>
    <w:rsid w:val="00D5725A"/>
    <w:rsid w:val="00D5763C"/>
    <w:rsid w:val="00D57D3C"/>
    <w:rsid w:val="00D57FB4"/>
    <w:rsid w:val="00D60251"/>
    <w:rsid w:val="00D60A06"/>
    <w:rsid w:val="00D60A42"/>
    <w:rsid w:val="00D60BE1"/>
    <w:rsid w:val="00D6142D"/>
    <w:rsid w:val="00D61B81"/>
    <w:rsid w:val="00D61BEE"/>
    <w:rsid w:val="00D61C40"/>
    <w:rsid w:val="00D62E43"/>
    <w:rsid w:val="00D637B8"/>
    <w:rsid w:val="00D63F08"/>
    <w:rsid w:val="00D64071"/>
    <w:rsid w:val="00D6412F"/>
    <w:rsid w:val="00D642E2"/>
    <w:rsid w:val="00D646F6"/>
    <w:rsid w:val="00D648DD"/>
    <w:rsid w:val="00D658E3"/>
    <w:rsid w:val="00D65ADB"/>
    <w:rsid w:val="00D65E0E"/>
    <w:rsid w:val="00D67310"/>
    <w:rsid w:val="00D67531"/>
    <w:rsid w:val="00D678E7"/>
    <w:rsid w:val="00D67D09"/>
    <w:rsid w:val="00D67FCF"/>
    <w:rsid w:val="00D70741"/>
    <w:rsid w:val="00D70F82"/>
    <w:rsid w:val="00D70FB7"/>
    <w:rsid w:val="00D710CF"/>
    <w:rsid w:val="00D71315"/>
    <w:rsid w:val="00D71EEB"/>
    <w:rsid w:val="00D7209E"/>
    <w:rsid w:val="00D721B1"/>
    <w:rsid w:val="00D72DB8"/>
    <w:rsid w:val="00D72FD0"/>
    <w:rsid w:val="00D73B01"/>
    <w:rsid w:val="00D73BCA"/>
    <w:rsid w:val="00D73C06"/>
    <w:rsid w:val="00D7424F"/>
    <w:rsid w:val="00D74513"/>
    <w:rsid w:val="00D74AD6"/>
    <w:rsid w:val="00D7552B"/>
    <w:rsid w:val="00D75653"/>
    <w:rsid w:val="00D758C6"/>
    <w:rsid w:val="00D75937"/>
    <w:rsid w:val="00D76286"/>
    <w:rsid w:val="00D76844"/>
    <w:rsid w:val="00D76D9E"/>
    <w:rsid w:val="00D76F3F"/>
    <w:rsid w:val="00D7712F"/>
    <w:rsid w:val="00D776A1"/>
    <w:rsid w:val="00D77B6B"/>
    <w:rsid w:val="00D77B74"/>
    <w:rsid w:val="00D80040"/>
    <w:rsid w:val="00D81732"/>
    <w:rsid w:val="00D826FB"/>
    <w:rsid w:val="00D83578"/>
    <w:rsid w:val="00D83654"/>
    <w:rsid w:val="00D83AD8"/>
    <w:rsid w:val="00D84331"/>
    <w:rsid w:val="00D8454E"/>
    <w:rsid w:val="00D84C86"/>
    <w:rsid w:val="00D85289"/>
    <w:rsid w:val="00D85CC9"/>
    <w:rsid w:val="00D8648D"/>
    <w:rsid w:val="00D865E7"/>
    <w:rsid w:val="00D86628"/>
    <w:rsid w:val="00D872E5"/>
    <w:rsid w:val="00D87835"/>
    <w:rsid w:val="00D87A63"/>
    <w:rsid w:val="00D900E7"/>
    <w:rsid w:val="00D9042E"/>
    <w:rsid w:val="00D9089D"/>
    <w:rsid w:val="00D914D7"/>
    <w:rsid w:val="00D9275C"/>
    <w:rsid w:val="00D929A6"/>
    <w:rsid w:val="00D92C17"/>
    <w:rsid w:val="00D933EB"/>
    <w:rsid w:val="00D9388D"/>
    <w:rsid w:val="00D94192"/>
    <w:rsid w:val="00D944DE"/>
    <w:rsid w:val="00D94D9B"/>
    <w:rsid w:val="00D95324"/>
    <w:rsid w:val="00D95BDE"/>
    <w:rsid w:val="00D966B1"/>
    <w:rsid w:val="00D96EBC"/>
    <w:rsid w:val="00D9753E"/>
    <w:rsid w:val="00DA02A7"/>
    <w:rsid w:val="00DA0A7B"/>
    <w:rsid w:val="00DA0AB5"/>
    <w:rsid w:val="00DA0DF6"/>
    <w:rsid w:val="00DA15A1"/>
    <w:rsid w:val="00DA1CC3"/>
    <w:rsid w:val="00DA1FF7"/>
    <w:rsid w:val="00DA27E9"/>
    <w:rsid w:val="00DA2869"/>
    <w:rsid w:val="00DA2968"/>
    <w:rsid w:val="00DA2AD9"/>
    <w:rsid w:val="00DA3270"/>
    <w:rsid w:val="00DA3746"/>
    <w:rsid w:val="00DA37E8"/>
    <w:rsid w:val="00DA436B"/>
    <w:rsid w:val="00DA4897"/>
    <w:rsid w:val="00DA4B97"/>
    <w:rsid w:val="00DA5822"/>
    <w:rsid w:val="00DA5B56"/>
    <w:rsid w:val="00DA5CC2"/>
    <w:rsid w:val="00DA5CEB"/>
    <w:rsid w:val="00DA616D"/>
    <w:rsid w:val="00DA6427"/>
    <w:rsid w:val="00DA6627"/>
    <w:rsid w:val="00DA667D"/>
    <w:rsid w:val="00DA6760"/>
    <w:rsid w:val="00DA6EDE"/>
    <w:rsid w:val="00DA743F"/>
    <w:rsid w:val="00DA7E40"/>
    <w:rsid w:val="00DA7E64"/>
    <w:rsid w:val="00DA7F00"/>
    <w:rsid w:val="00DB00F3"/>
    <w:rsid w:val="00DB1A27"/>
    <w:rsid w:val="00DB1CE0"/>
    <w:rsid w:val="00DB2E22"/>
    <w:rsid w:val="00DB34BA"/>
    <w:rsid w:val="00DB3500"/>
    <w:rsid w:val="00DB48F6"/>
    <w:rsid w:val="00DB4B26"/>
    <w:rsid w:val="00DB599D"/>
    <w:rsid w:val="00DB5D30"/>
    <w:rsid w:val="00DB5EEE"/>
    <w:rsid w:val="00DB65DA"/>
    <w:rsid w:val="00DB6AC3"/>
    <w:rsid w:val="00DB6B46"/>
    <w:rsid w:val="00DB6BE7"/>
    <w:rsid w:val="00DB6EF9"/>
    <w:rsid w:val="00DB6FCB"/>
    <w:rsid w:val="00DB7657"/>
    <w:rsid w:val="00DB78A1"/>
    <w:rsid w:val="00DC0B71"/>
    <w:rsid w:val="00DC18A3"/>
    <w:rsid w:val="00DC1AEA"/>
    <w:rsid w:val="00DC2394"/>
    <w:rsid w:val="00DC24EE"/>
    <w:rsid w:val="00DC2515"/>
    <w:rsid w:val="00DC27F7"/>
    <w:rsid w:val="00DC2C45"/>
    <w:rsid w:val="00DC31AD"/>
    <w:rsid w:val="00DC3732"/>
    <w:rsid w:val="00DC3DE1"/>
    <w:rsid w:val="00DC4271"/>
    <w:rsid w:val="00DC469E"/>
    <w:rsid w:val="00DC4D27"/>
    <w:rsid w:val="00DC5179"/>
    <w:rsid w:val="00DC5B0D"/>
    <w:rsid w:val="00DC5B43"/>
    <w:rsid w:val="00DC5D83"/>
    <w:rsid w:val="00DC7498"/>
    <w:rsid w:val="00DC7510"/>
    <w:rsid w:val="00DC7EB8"/>
    <w:rsid w:val="00DC7F92"/>
    <w:rsid w:val="00DD01A8"/>
    <w:rsid w:val="00DD10B0"/>
    <w:rsid w:val="00DD17EE"/>
    <w:rsid w:val="00DD1CCB"/>
    <w:rsid w:val="00DD2D84"/>
    <w:rsid w:val="00DD31E9"/>
    <w:rsid w:val="00DD3E45"/>
    <w:rsid w:val="00DD48C1"/>
    <w:rsid w:val="00DD4FCE"/>
    <w:rsid w:val="00DD557F"/>
    <w:rsid w:val="00DD564E"/>
    <w:rsid w:val="00DD5974"/>
    <w:rsid w:val="00DD5B54"/>
    <w:rsid w:val="00DD5BDA"/>
    <w:rsid w:val="00DD5D8A"/>
    <w:rsid w:val="00DD6127"/>
    <w:rsid w:val="00DD68B6"/>
    <w:rsid w:val="00DD6E93"/>
    <w:rsid w:val="00DD7270"/>
    <w:rsid w:val="00DD73ED"/>
    <w:rsid w:val="00DD73F0"/>
    <w:rsid w:val="00DD7470"/>
    <w:rsid w:val="00DD7C3D"/>
    <w:rsid w:val="00DD7F04"/>
    <w:rsid w:val="00DE08D1"/>
    <w:rsid w:val="00DE1207"/>
    <w:rsid w:val="00DE14EF"/>
    <w:rsid w:val="00DE162D"/>
    <w:rsid w:val="00DE1F78"/>
    <w:rsid w:val="00DE25DF"/>
    <w:rsid w:val="00DE3CD3"/>
    <w:rsid w:val="00DE40D8"/>
    <w:rsid w:val="00DE43DB"/>
    <w:rsid w:val="00DE49AF"/>
    <w:rsid w:val="00DE522A"/>
    <w:rsid w:val="00DE5331"/>
    <w:rsid w:val="00DE54F8"/>
    <w:rsid w:val="00DE64A2"/>
    <w:rsid w:val="00DE6753"/>
    <w:rsid w:val="00DE782D"/>
    <w:rsid w:val="00DE7CE5"/>
    <w:rsid w:val="00DF072B"/>
    <w:rsid w:val="00DF1712"/>
    <w:rsid w:val="00DF2C5C"/>
    <w:rsid w:val="00DF3321"/>
    <w:rsid w:val="00DF3634"/>
    <w:rsid w:val="00DF3826"/>
    <w:rsid w:val="00DF40BF"/>
    <w:rsid w:val="00DF4258"/>
    <w:rsid w:val="00DF433B"/>
    <w:rsid w:val="00DF4644"/>
    <w:rsid w:val="00DF4821"/>
    <w:rsid w:val="00DF50D2"/>
    <w:rsid w:val="00DF51C2"/>
    <w:rsid w:val="00DF54B5"/>
    <w:rsid w:val="00DF5754"/>
    <w:rsid w:val="00DF5E6B"/>
    <w:rsid w:val="00DF5F3B"/>
    <w:rsid w:val="00DF621D"/>
    <w:rsid w:val="00DF6EF6"/>
    <w:rsid w:val="00DF729E"/>
    <w:rsid w:val="00DF72E0"/>
    <w:rsid w:val="00E0014A"/>
    <w:rsid w:val="00E00307"/>
    <w:rsid w:val="00E005F2"/>
    <w:rsid w:val="00E00CE5"/>
    <w:rsid w:val="00E00F52"/>
    <w:rsid w:val="00E0192D"/>
    <w:rsid w:val="00E01B04"/>
    <w:rsid w:val="00E01FE7"/>
    <w:rsid w:val="00E02639"/>
    <w:rsid w:val="00E02F1E"/>
    <w:rsid w:val="00E02F47"/>
    <w:rsid w:val="00E030C9"/>
    <w:rsid w:val="00E03E2A"/>
    <w:rsid w:val="00E0442F"/>
    <w:rsid w:val="00E044FB"/>
    <w:rsid w:val="00E047B6"/>
    <w:rsid w:val="00E047F2"/>
    <w:rsid w:val="00E04BEE"/>
    <w:rsid w:val="00E0598E"/>
    <w:rsid w:val="00E05A09"/>
    <w:rsid w:val="00E06746"/>
    <w:rsid w:val="00E069D3"/>
    <w:rsid w:val="00E0728B"/>
    <w:rsid w:val="00E073AE"/>
    <w:rsid w:val="00E0765D"/>
    <w:rsid w:val="00E07990"/>
    <w:rsid w:val="00E07FAC"/>
    <w:rsid w:val="00E1037D"/>
    <w:rsid w:val="00E105BA"/>
    <w:rsid w:val="00E11B21"/>
    <w:rsid w:val="00E11E4E"/>
    <w:rsid w:val="00E11FA5"/>
    <w:rsid w:val="00E121E9"/>
    <w:rsid w:val="00E12292"/>
    <w:rsid w:val="00E12AF6"/>
    <w:rsid w:val="00E132CD"/>
    <w:rsid w:val="00E13509"/>
    <w:rsid w:val="00E13918"/>
    <w:rsid w:val="00E14DA7"/>
    <w:rsid w:val="00E1538F"/>
    <w:rsid w:val="00E1557D"/>
    <w:rsid w:val="00E156F8"/>
    <w:rsid w:val="00E16013"/>
    <w:rsid w:val="00E160D2"/>
    <w:rsid w:val="00E16477"/>
    <w:rsid w:val="00E167B1"/>
    <w:rsid w:val="00E169EB"/>
    <w:rsid w:val="00E171F7"/>
    <w:rsid w:val="00E176F5"/>
    <w:rsid w:val="00E179F0"/>
    <w:rsid w:val="00E17A43"/>
    <w:rsid w:val="00E17B74"/>
    <w:rsid w:val="00E17EAE"/>
    <w:rsid w:val="00E20A98"/>
    <w:rsid w:val="00E21421"/>
    <w:rsid w:val="00E2145D"/>
    <w:rsid w:val="00E220A6"/>
    <w:rsid w:val="00E2272E"/>
    <w:rsid w:val="00E22E4D"/>
    <w:rsid w:val="00E239C7"/>
    <w:rsid w:val="00E23D49"/>
    <w:rsid w:val="00E23E8E"/>
    <w:rsid w:val="00E2436D"/>
    <w:rsid w:val="00E2454F"/>
    <w:rsid w:val="00E24581"/>
    <w:rsid w:val="00E25634"/>
    <w:rsid w:val="00E25886"/>
    <w:rsid w:val="00E26242"/>
    <w:rsid w:val="00E26337"/>
    <w:rsid w:val="00E2654C"/>
    <w:rsid w:val="00E26983"/>
    <w:rsid w:val="00E26B89"/>
    <w:rsid w:val="00E26E45"/>
    <w:rsid w:val="00E27A82"/>
    <w:rsid w:val="00E30370"/>
    <w:rsid w:val="00E303BC"/>
    <w:rsid w:val="00E30B36"/>
    <w:rsid w:val="00E30FE8"/>
    <w:rsid w:val="00E31103"/>
    <w:rsid w:val="00E323F2"/>
    <w:rsid w:val="00E32DAD"/>
    <w:rsid w:val="00E32DD9"/>
    <w:rsid w:val="00E32DDC"/>
    <w:rsid w:val="00E32E17"/>
    <w:rsid w:val="00E32EED"/>
    <w:rsid w:val="00E33927"/>
    <w:rsid w:val="00E33B5D"/>
    <w:rsid w:val="00E33BF6"/>
    <w:rsid w:val="00E34104"/>
    <w:rsid w:val="00E350F8"/>
    <w:rsid w:val="00E3530C"/>
    <w:rsid w:val="00E35A0E"/>
    <w:rsid w:val="00E35C3F"/>
    <w:rsid w:val="00E35DC1"/>
    <w:rsid w:val="00E361BF"/>
    <w:rsid w:val="00E36781"/>
    <w:rsid w:val="00E36A85"/>
    <w:rsid w:val="00E36C11"/>
    <w:rsid w:val="00E36F3D"/>
    <w:rsid w:val="00E36F85"/>
    <w:rsid w:val="00E37420"/>
    <w:rsid w:val="00E37DC5"/>
    <w:rsid w:val="00E40085"/>
    <w:rsid w:val="00E404EC"/>
    <w:rsid w:val="00E407E8"/>
    <w:rsid w:val="00E40CA4"/>
    <w:rsid w:val="00E415CA"/>
    <w:rsid w:val="00E4187E"/>
    <w:rsid w:val="00E41B3A"/>
    <w:rsid w:val="00E41B8D"/>
    <w:rsid w:val="00E41FD2"/>
    <w:rsid w:val="00E42582"/>
    <w:rsid w:val="00E438B1"/>
    <w:rsid w:val="00E43DDF"/>
    <w:rsid w:val="00E43DE5"/>
    <w:rsid w:val="00E43EC6"/>
    <w:rsid w:val="00E448D7"/>
    <w:rsid w:val="00E4504D"/>
    <w:rsid w:val="00E4515A"/>
    <w:rsid w:val="00E451E2"/>
    <w:rsid w:val="00E45560"/>
    <w:rsid w:val="00E46316"/>
    <w:rsid w:val="00E469F1"/>
    <w:rsid w:val="00E46A92"/>
    <w:rsid w:val="00E47ADB"/>
    <w:rsid w:val="00E50191"/>
    <w:rsid w:val="00E5032F"/>
    <w:rsid w:val="00E5039B"/>
    <w:rsid w:val="00E510EB"/>
    <w:rsid w:val="00E5134D"/>
    <w:rsid w:val="00E51449"/>
    <w:rsid w:val="00E51475"/>
    <w:rsid w:val="00E5151A"/>
    <w:rsid w:val="00E51860"/>
    <w:rsid w:val="00E5195D"/>
    <w:rsid w:val="00E52345"/>
    <w:rsid w:val="00E52B9C"/>
    <w:rsid w:val="00E52E14"/>
    <w:rsid w:val="00E53E8A"/>
    <w:rsid w:val="00E546F7"/>
    <w:rsid w:val="00E55E21"/>
    <w:rsid w:val="00E5643B"/>
    <w:rsid w:val="00E565B5"/>
    <w:rsid w:val="00E56D87"/>
    <w:rsid w:val="00E56F9F"/>
    <w:rsid w:val="00E57DB6"/>
    <w:rsid w:val="00E60352"/>
    <w:rsid w:val="00E60782"/>
    <w:rsid w:val="00E60850"/>
    <w:rsid w:val="00E60A2F"/>
    <w:rsid w:val="00E60B4E"/>
    <w:rsid w:val="00E6172B"/>
    <w:rsid w:val="00E62523"/>
    <w:rsid w:val="00E62697"/>
    <w:rsid w:val="00E626AE"/>
    <w:rsid w:val="00E62FB4"/>
    <w:rsid w:val="00E632E4"/>
    <w:rsid w:val="00E634DA"/>
    <w:rsid w:val="00E63AB8"/>
    <w:rsid w:val="00E63FC4"/>
    <w:rsid w:val="00E64157"/>
    <w:rsid w:val="00E647B8"/>
    <w:rsid w:val="00E65E51"/>
    <w:rsid w:val="00E65F59"/>
    <w:rsid w:val="00E65F72"/>
    <w:rsid w:val="00E6617B"/>
    <w:rsid w:val="00E66213"/>
    <w:rsid w:val="00E66D71"/>
    <w:rsid w:val="00E66E1D"/>
    <w:rsid w:val="00E66F68"/>
    <w:rsid w:val="00E6705B"/>
    <w:rsid w:val="00E670DE"/>
    <w:rsid w:val="00E671ED"/>
    <w:rsid w:val="00E673C1"/>
    <w:rsid w:val="00E70060"/>
    <w:rsid w:val="00E700F3"/>
    <w:rsid w:val="00E7049C"/>
    <w:rsid w:val="00E7088A"/>
    <w:rsid w:val="00E71233"/>
    <w:rsid w:val="00E7162F"/>
    <w:rsid w:val="00E71DE7"/>
    <w:rsid w:val="00E71FB5"/>
    <w:rsid w:val="00E725E9"/>
    <w:rsid w:val="00E726CA"/>
    <w:rsid w:val="00E726EB"/>
    <w:rsid w:val="00E72AD9"/>
    <w:rsid w:val="00E7340A"/>
    <w:rsid w:val="00E734DD"/>
    <w:rsid w:val="00E735C1"/>
    <w:rsid w:val="00E736A5"/>
    <w:rsid w:val="00E744D7"/>
    <w:rsid w:val="00E745E7"/>
    <w:rsid w:val="00E748AC"/>
    <w:rsid w:val="00E7555A"/>
    <w:rsid w:val="00E76835"/>
    <w:rsid w:val="00E7714E"/>
    <w:rsid w:val="00E801B7"/>
    <w:rsid w:val="00E80302"/>
    <w:rsid w:val="00E80A41"/>
    <w:rsid w:val="00E81AFC"/>
    <w:rsid w:val="00E81C3A"/>
    <w:rsid w:val="00E81C46"/>
    <w:rsid w:val="00E81D35"/>
    <w:rsid w:val="00E82034"/>
    <w:rsid w:val="00E847A7"/>
    <w:rsid w:val="00E849AC"/>
    <w:rsid w:val="00E84B40"/>
    <w:rsid w:val="00E853DF"/>
    <w:rsid w:val="00E85650"/>
    <w:rsid w:val="00E85ABE"/>
    <w:rsid w:val="00E85D09"/>
    <w:rsid w:val="00E86C4B"/>
    <w:rsid w:val="00E87259"/>
    <w:rsid w:val="00E90293"/>
    <w:rsid w:val="00E90385"/>
    <w:rsid w:val="00E906DB"/>
    <w:rsid w:val="00E90728"/>
    <w:rsid w:val="00E90C79"/>
    <w:rsid w:val="00E90DA8"/>
    <w:rsid w:val="00E910BF"/>
    <w:rsid w:val="00E912A5"/>
    <w:rsid w:val="00E930C8"/>
    <w:rsid w:val="00E93241"/>
    <w:rsid w:val="00E9334C"/>
    <w:rsid w:val="00E933DC"/>
    <w:rsid w:val="00E938E3"/>
    <w:rsid w:val="00E93C76"/>
    <w:rsid w:val="00E94E35"/>
    <w:rsid w:val="00E94EF9"/>
    <w:rsid w:val="00E95EF4"/>
    <w:rsid w:val="00E960B5"/>
    <w:rsid w:val="00E9655C"/>
    <w:rsid w:val="00E96C85"/>
    <w:rsid w:val="00E96DC6"/>
    <w:rsid w:val="00E97034"/>
    <w:rsid w:val="00E97059"/>
    <w:rsid w:val="00E973D9"/>
    <w:rsid w:val="00EA0157"/>
    <w:rsid w:val="00EA0E1B"/>
    <w:rsid w:val="00EA1060"/>
    <w:rsid w:val="00EA1BFC"/>
    <w:rsid w:val="00EA2702"/>
    <w:rsid w:val="00EA2E27"/>
    <w:rsid w:val="00EA3198"/>
    <w:rsid w:val="00EA376A"/>
    <w:rsid w:val="00EA39A7"/>
    <w:rsid w:val="00EA3C93"/>
    <w:rsid w:val="00EA3CED"/>
    <w:rsid w:val="00EA423D"/>
    <w:rsid w:val="00EA4298"/>
    <w:rsid w:val="00EA43B3"/>
    <w:rsid w:val="00EA4973"/>
    <w:rsid w:val="00EA49CD"/>
    <w:rsid w:val="00EA4D2A"/>
    <w:rsid w:val="00EA4D7C"/>
    <w:rsid w:val="00EA500D"/>
    <w:rsid w:val="00EA55A5"/>
    <w:rsid w:val="00EA5613"/>
    <w:rsid w:val="00EA601B"/>
    <w:rsid w:val="00EA670B"/>
    <w:rsid w:val="00EA6A6A"/>
    <w:rsid w:val="00EA6C9B"/>
    <w:rsid w:val="00EA6EE5"/>
    <w:rsid w:val="00EA735A"/>
    <w:rsid w:val="00EA7613"/>
    <w:rsid w:val="00EA76D8"/>
    <w:rsid w:val="00EA7B32"/>
    <w:rsid w:val="00EB0542"/>
    <w:rsid w:val="00EB0AAF"/>
    <w:rsid w:val="00EB1CE3"/>
    <w:rsid w:val="00EB20F9"/>
    <w:rsid w:val="00EB2305"/>
    <w:rsid w:val="00EB2635"/>
    <w:rsid w:val="00EB2765"/>
    <w:rsid w:val="00EB27B8"/>
    <w:rsid w:val="00EB28EE"/>
    <w:rsid w:val="00EB2911"/>
    <w:rsid w:val="00EB2A4C"/>
    <w:rsid w:val="00EB2A5F"/>
    <w:rsid w:val="00EB2FC0"/>
    <w:rsid w:val="00EB32C9"/>
    <w:rsid w:val="00EB37F2"/>
    <w:rsid w:val="00EB380B"/>
    <w:rsid w:val="00EB3BB2"/>
    <w:rsid w:val="00EB47D2"/>
    <w:rsid w:val="00EB4F82"/>
    <w:rsid w:val="00EB5ED8"/>
    <w:rsid w:val="00EB5EFB"/>
    <w:rsid w:val="00EB6119"/>
    <w:rsid w:val="00EB62B4"/>
    <w:rsid w:val="00EB6F46"/>
    <w:rsid w:val="00EB76EA"/>
    <w:rsid w:val="00EC0245"/>
    <w:rsid w:val="00EC0643"/>
    <w:rsid w:val="00EC13ED"/>
    <w:rsid w:val="00EC1917"/>
    <w:rsid w:val="00EC1A24"/>
    <w:rsid w:val="00EC1A74"/>
    <w:rsid w:val="00EC1C4E"/>
    <w:rsid w:val="00EC1E36"/>
    <w:rsid w:val="00EC20B4"/>
    <w:rsid w:val="00EC21FC"/>
    <w:rsid w:val="00EC2959"/>
    <w:rsid w:val="00EC2CA2"/>
    <w:rsid w:val="00EC325A"/>
    <w:rsid w:val="00EC34A9"/>
    <w:rsid w:val="00EC36B2"/>
    <w:rsid w:val="00EC3DEE"/>
    <w:rsid w:val="00EC41FF"/>
    <w:rsid w:val="00EC4306"/>
    <w:rsid w:val="00EC4754"/>
    <w:rsid w:val="00EC4C42"/>
    <w:rsid w:val="00EC50D0"/>
    <w:rsid w:val="00EC5581"/>
    <w:rsid w:val="00EC56AB"/>
    <w:rsid w:val="00EC58CB"/>
    <w:rsid w:val="00EC636B"/>
    <w:rsid w:val="00EC664C"/>
    <w:rsid w:val="00EC6C9A"/>
    <w:rsid w:val="00EC706F"/>
    <w:rsid w:val="00EC7260"/>
    <w:rsid w:val="00EC7653"/>
    <w:rsid w:val="00EC7A05"/>
    <w:rsid w:val="00EC7A54"/>
    <w:rsid w:val="00EC7ADB"/>
    <w:rsid w:val="00EC7BBD"/>
    <w:rsid w:val="00ED003D"/>
    <w:rsid w:val="00ED0400"/>
    <w:rsid w:val="00ED0C36"/>
    <w:rsid w:val="00ED0CFE"/>
    <w:rsid w:val="00ED159E"/>
    <w:rsid w:val="00ED1A6F"/>
    <w:rsid w:val="00ED1B50"/>
    <w:rsid w:val="00ED1C3D"/>
    <w:rsid w:val="00ED1EF4"/>
    <w:rsid w:val="00ED31E7"/>
    <w:rsid w:val="00ED3473"/>
    <w:rsid w:val="00ED3859"/>
    <w:rsid w:val="00ED3D7A"/>
    <w:rsid w:val="00ED3F5E"/>
    <w:rsid w:val="00ED4433"/>
    <w:rsid w:val="00ED4BC6"/>
    <w:rsid w:val="00ED505A"/>
    <w:rsid w:val="00ED5DEF"/>
    <w:rsid w:val="00ED6098"/>
    <w:rsid w:val="00ED6D7D"/>
    <w:rsid w:val="00ED6FAE"/>
    <w:rsid w:val="00ED739C"/>
    <w:rsid w:val="00ED7AAA"/>
    <w:rsid w:val="00ED7C8D"/>
    <w:rsid w:val="00EE145F"/>
    <w:rsid w:val="00EE185F"/>
    <w:rsid w:val="00EE19C9"/>
    <w:rsid w:val="00EE20F9"/>
    <w:rsid w:val="00EE2A14"/>
    <w:rsid w:val="00EE348D"/>
    <w:rsid w:val="00EE437E"/>
    <w:rsid w:val="00EE48D5"/>
    <w:rsid w:val="00EE4F0F"/>
    <w:rsid w:val="00EE51C6"/>
    <w:rsid w:val="00EE53F9"/>
    <w:rsid w:val="00EE57C9"/>
    <w:rsid w:val="00EE6162"/>
    <w:rsid w:val="00EE67B9"/>
    <w:rsid w:val="00EE67F2"/>
    <w:rsid w:val="00EE6C9D"/>
    <w:rsid w:val="00EE6CC4"/>
    <w:rsid w:val="00EE7554"/>
    <w:rsid w:val="00EE7599"/>
    <w:rsid w:val="00EF02F1"/>
    <w:rsid w:val="00EF0C27"/>
    <w:rsid w:val="00EF0C8D"/>
    <w:rsid w:val="00EF0F14"/>
    <w:rsid w:val="00EF1445"/>
    <w:rsid w:val="00EF1652"/>
    <w:rsid w:val="00EF1C8E"/>
    <w:rsid w:val="00EF1E69"/>
    <w:rsid w:val="00EF1EB2"/>
    <w:rsid w:val="00EF2352"/>
    <w:rsid w:val="00EF2CEE"/>
    <w:rsid w:val="00EF2E75"/>
    <w:rsid w:val="00EF2F43"/>
    <w:rsid w:val="00EF3430"/>
    <w:rsid w:val="00EF363E"/>
    <w:rsid w:val="00EF36A9"/>
    <w:rsid w:val="00EF3B32"/>
    <w:rsid w:val="00EF3BEE"/>
    <w:rsid w:val="00EF470E"/>
    <w:rsid w:val="00EF4A69"/>
    <w:rsid w:val="00EF5988"/>
    <w:rsid w:val="00EF5E5E"/>
    <w:rsid w:val="00EF6231"/>
    <w:rsid w:val="00EF7229"/>
    <w:rsid w:val="00EF7939"/>
    <w:rsid w:val="00EF7F5B"/>
    <w:rsid w:val="00F0038E"/>
    <w:rsid w:val="00F00D35"/>
    <w:rsid w:val="00F00DEA"/>
    <w:rsid w:val="00F03762"/>
    <w:rsid w:val="00F03DE2"/>
    <w:rsid w:val="00F03F75"/>
    <w:rsid w:val="00F04224"/>
    <w:rsid w:val="00F04355"/>
    <w:rsid w:val="00F047B6"/>
    <w:rsid w:val="00F04C75"/>
    <w:rsid w:val="00F05737"/>
    <w:rsid w:val="00F05BBD"/>
    <w:rsid w:val="00F05E36"/>
    <w:rsid w:val="00F05E6E"/>
    <w:rsid w:val="00F061B5"/>
    <w:rsid w:val="00F066E8"/>
    <w:rsid w:val="00F06951"/>
    <w:rsid w:val="00F06ED2"/>
    <w:rsid w:val="00F07020"/>
    <w:rsid w:val="00F07E19"/>
    <w:rsid w:val="00F1008A"/>
    <w:rsid w:val="00F10110"/>
    <w:rsid w:val="00F10310"/>
    <w:rsid w:val="00F112CD"/>
    <w:rsid w:val="00F11428"/>
    <w:rsid w:val="00F118AA"/>
    <w:rsid w:val="00F11B19"/>
    <w:rsid w:val="00F121B2"/>
    <w:rsid w:val="00F126BC"/>
    <w:rsid w:val="00F1270B"/>
    <w:rsid w:val="00F12FE6"/>
    <w:rsid w:val="00F13498"/>
    <w:rsid w:val="00F139B1"/>
    <w:rsid w:val="00F13B21"/>
    <w:rsid w:val="00F13D0C"/>
    <w:rsid w:val="00F140B3"/>
    <w:rsid w:val="00F14128"/>
    <w:rsid w:val="00F144E9"/>
    <w:rsid w:val="00F14825"/>
    <w:rsid w:val="00F14A54"/>
    <w:rsid w:val="00F14BB5"/>
    <w:rsid w:val="00F14E7C"/>
    <w:rsid w:val="00F14F10"/>
    <w:rsid w:val="00F15B3C"/>
    <w:rsid w:val="00F15F89"/>
    <w:rsid w:val="00F1616B"/>
    <w:rsid w:val="00F162C4"/>
    <w:rsid w:val="00F1656A"/>
    <w:rsid w:val="00F17DD1"/>
    <w:rsid w:val="00F17E0A"/>
    <w:rsid w:val="00F22377"/>
    <w:rsid w:val="00F22653"/>
    <w:rsid w:val="00F22D40"/>
    <w:rsid w:val="00F22F83"/>
    <w:rsid w:val="00F23C1C"/>
    <w:rsid w:val="00F23C21"/>
    <w:rsid w:val="00F2444D"/>
    <w:rsid w:val="00F24650"/>
    <w:rsid w:val="00F2487B"/>
    <w:rsid w:val="00F268D1"/>
    <w:rsid w:val="00F26BEE"/>
    <w:rsid w:val="00F26E6A"/>
    <w:rsid w:val="00F27BE9"/>
    <w:rsid w:val="00F27C04"/>
    <w:rsid w:val="00F27D90"/>
    <w:rsid w:val="00F3017B"/>
    <w:rsid w:val="00F30241"/>
    <w:rsid w:val="00F305D5"/>
    <w:rsid w:val="00F30831"/>
    <w:rsid w:val="00F30E8A"/>
    <w:rsid w:val="00F31768"/>
    <w:rsid w:val="00F31BD4"/>
    <w:rsid w:val="00F32418"/>
    <w:rsid w:val="00F32768"/>
    <w:rsid w:val="00F32C5D"/>
    <w:rsid w:val="00F32C6C"/>
    <w:rsid w:val="00F32DD8"/>
    <w:rsid w:val="00F3321E"/>
    <w:rsid w:val="00F338B5"/>
    <w:rsid w:val="00F338E4"/>
    <w:rsid w:val="00F33DFB"/>
    <w:rsid w:val="00F34090"/>
    <w:rsid w:val="00F340C5"/>
    <w:rsid w:val="00F3422E"/>
    <w:rsid w:val="00F3442C"/>
    <w:rsid w:val="00F347FE"/>
    <w:rsid w:val="00F34843"/>
    <w:rsid w:val="00F34B35"/>
    <w:rsid w:val="00F34E6B"/>
    <w:rsid w:val="00F3552F"/>
    <w:rsid w:val="00F3590D"/>
    <w:rsid w:val="00F360EC"/>
    <w:rsid w:val="00F3643C"/>
    <w:rsid w:val="00F3646B"/>
    <w:rsid w:val="00F36762"/>
    <w:rsid w:val="00F3694A"/>
    <w:rsid w:val="00F36D43"/>
    <w:rsid w:val="00F377B6"/>
    <w:rsid w:val="00F37809"/>
    <w:rsid w:val="00F37A44"/>
    <w:rsid w:val="00F403BC"/>
    <w:rsid w:val="00F4082D"/>
    <w:rsid w:val="00F40881"/>
    <w:rsid w:val="00F4108F"/>
    <w:rsid w:val="00F412D0"/>
    <w:rsid w:val="00F41594"/>
    <w:rsid w:val="00F41713"/>
    <w:rsid w:val="00F41C9E"/>
    <w:rsid w:val="00F41EE8"/>
    <w:rsid w:val="00F426E0"/>
    <w:rsid w:val="00F431F4"/>
    <w:rsid w:val="00F43531"/>
    <w:rsid w:val="00F43D5D"/>
    <w:rsid w:val="00F445CA"/>
    <w:rsid w:val="00F4497F"/>
    <w:rsid w:val="00F449C0"/>
    <w:rsid w:val="00F44A7F"/>
    <w:rsid w:val="00F45418"/>
    <w:rsid w:val="00F46759"/>
    <w:rsid w:val="00F46AF6"/>
    <w:rsid w:val="00F478C9"/>
    <w:rsid w:val="00F47B5E"/>
    <w:rsid w:val="00F47DCD"/>
    <w:rsid w:val="00F5033F"/>
    <w:rsid w:val="00F50972"/>
    <w:rsid w:val="00F50DDD"/>
    <w:rsid w:val="00F511F2"/>
    <w:rsid w:val="00F51499"/>
    <w:rsid w:val="00F51A50"/>
    <w:rsid w:val="00F5234A"/>
    <w:rsid w:val="00F526A1"/>
    <w:rsid w:val="00F528D5"/>
    <w:rsid w:val="00F529EB"/>
    <w:rsid w:val="00F52D7D"/>
    <w:rsid w:val="00F532C0"/>
    <w:rsid w:val="00F545C1"/>
    <w:rsid w:val="00F547E4"/>
    <w:rsid w:val="00F54969"/>
    <w:rsid w:val="00F551F5"/>
    <w:rsid w:val="00F55237"/>
    <w:rsid w:val="00F55438"/>
    <w:rsid w:val="00F55585"/>
    <w:rsid w:val="00F56133"/>
    <w:rsid w:val="00F56442"/>
    <w:rsid w:val="00F57019"/>
    <w:rsid w:val="00F576F4"/>
    <w:rsid w:val="00F57C91"/>
    <w:rsid w:val="00F602C1"/>
    <w:rsid w:val="00F6099A"/>
    <w:rsid w:val="00F60A8C"/>
    <w:rsid w:val="00F613FE"/>
    <w:rsid w:val="00F61723"/>
    <w:rsid w:val="00F626B0"/>
    <w:rsid w:val="00F62DF5"/>
    <w:rsid w:val="00F62E8D"/>
    <w:rsid w:val="00F63125"/>
    <w:rsid w:val="00F6356B"/>
    <w:rsid w:val="00F6364F"/>
    <w:rsid w:val="00F63858"/>
    <w:rsid w:val="00F64606"/>
    <w:rsid w:val="00F64B95"/>
    <w:rsid w:val="00F65035"/>
    <w:rsid w:val="00F650C9"/>
    <w:rsid w:val="00F65130"/>
    <w:rsid w:val="00F652D1"/>
    <w:rsid w:val="00F6544C"/>
    <w:rsid w:val="00F65CD8"/>
    <w:rsid w:val="00F65DCD"/>
    <w:rsid w:val="00F65FBA"/>
    <w:rsid w:val="00F66072"/>
    <w:rsid w:val="00F6678A"/>
    <w:rsid w:val="00F66E4A"/>
    <w:rsid w:val="00F67765"/>
    <w:rsid w:val="00F70094"/>
    <w:rsid w:val="00F70D4C"/>
    <w:rsid w:val="00F70EF6"/>
    <w:rsid w:val="00F71306"/>
    <w:rsid w:val="00F71F3C"/>
    <w:rsid w:val="00F724F5"/>
    <w:rsid w:val="00F72617"/>
    <w:rsid w:val="00F72864"/>
    <w:rsid w:val="00F72A44"/>
    <w:rsid w:val="00F733E3"/>
    <w:rsid w:val="00F7353C"/>
    <w:rsid w:val="00F73654"/>
    <w:rsid w:val="00F74035"/>
    <w:rsid w:val="00F7463D"/>
    <w:rsid w:val="00F74B1E"/>
    <w:rsid w:val="00F75078"/>
    <w:rsid w:val="00F755C0"/>
    <w:rsid w:val="00F75907"/>
    <w:rsid w:val="00F7591C"/>
    <w:rsid w:val="00F75CAF"/>
    <w:rsid w:val="00F76702"/>
    <w:rsid w:val="00F76E3F"/>
    <w:rsid w:val="00F772E6"/>
    <w:rsid w:val="00F801E0"/>
    <w:rsid w:val="00F80338"/>
    <w:rsid w:val="00F80412"/>
    <w:rsid w:val="00F806F5"/>
    <w:rsid w:val="00F808EF"/>
    <w:rsid w:val="00F80E51"/>
    <w:rsid w:val="00F81F40"/>
    <w:rsid w:val="00F81F42"/>
    <w:rsid w:val="00F823C3"/>
    <w:rsid w:val="00F82E46"/>
    <w:rsid w:val="00F82EF6"/>
    <w:rsid w:val="00F83586"/>
    <w:rsid w:val="00F83B1D"/>
    <w:rsid w:val="00F83D0F"/>
    <w:rsid w:val="00F84139"/>
    <w:rsid w:val="00F84201"/>
    <w:rsid w:val="00F847AB"/>
    <w:rsid w:val="00F84B14"/>
    <w:rsid w:val="00F854DE"/>
    <w:rsid w:val="00F8571F"/>
    <w:rsid w:val="00F85801"/>
    <w:rsid w:val="00F85C11"/>
    <w:rsid w:val="00F866D3"/>
    <w:rsid w:val="00F908AE"/>
    <w:rsid w:val="00F91511"/>
    <w:rsid w:val="00F91ABE"/>
    <w:rsid w:val="00F91DB7"/>
    <w:rsid w:val="00F923A6"/>
    <w:rsid w:val="00F925EF"/>
    <w:rsid w:val="00F930F8"/>
    <w:rsid w:val="00F94263"/>
    <w:rsid w:val="00F943BD"/>
    <w:rsid w:val="00F9469A"/>
    <w:rsid w:val="00F946A3"/>
    <w:rsid w:val="00F951F9"/>
    <w:rsid w:val="00F955C9"/>
    <w:rsid w:val="00F9612F"/>
    <w:rsid w:val="00F96987"/>
    <w:rsid w:val="00F96ECA"/>
    <w:rsid w:val="00F97592"/>
    <w:rsid w:val="00F97ADB"/>
    <w:rsid w:val="00F97E07"/>
    <w:rsid w:val="00F97E5E"/>
    <w:rsid w:val="00FA00AE"/>
    <w:rsid w:val="00FA0D4C"/>
    <w:rsid w:val="00FA0F95"/>
    <w:rsid w:val="00FA15E4"/>
    <w:rsid w:val="00FA1DD2"/>
    <w:rsid w:val="00FA2072"/>
    <w:rsid w:val="00FA23C8"/>
    <w:rsid w:val="00FA2643"/>
    <w:rsid w:val="00FA2D06"/>
    <w:rsid w:val="00FA363F"/>
    <w:rsid w:val="00FA3A36"/>
    <w:rsid w:val="00FA3F8F"/>
    <w:rsid w:val="00FA4529"/>
    <w:rsid w:val="00FA49B1"/>
    <w:rsid w:val="00FA4A47"/>
    <w:rsid w:val="00FA4F32"/>
    <w:rsid w:val="00FA5091"/>
    <w:rsid w:val="00FA56F1"/>
    <w:rsid w:val="00FA5DFA"/>
    <w:rsid w:val="00FA6C02"/>
    <w:rsid w:val="00FA70DD"/>
    <w:rsid w:val="00FA7B36"/>
    <w:rsid w:val="00FB136C"/>
    <w:rsid w:val="00FB18C5"/>
    <w:rsid w:val="00FB19D3"/>
    <w:rsid w:val="00FB2034"/>
    <w:rsid w:val="00FB219C"/>
    <w:rsid w:val="00FB23E7"/>
    <w:rsid w:val="00FB2BAD"/>
    <w:rsid w:val="00FB3A04"/>
    <w:rsid w:val="00FB41B8"/>
    <w:rsid w:val="00FB43D6"/>
    <w:rsid w:val="00FB45BC"/>
    <w:rsid w:val="00FB55DF"/>
    <w:rsid w:val="00FB56A2"/>
    <w:rsid w:val="00FB6170"/>
    <w:rsid w:val="00FB6B3F"/>
    <w:rsid w:val="00FB6EF8"/>
    <w:rsid w:val="00FB739A"/>
    <w:rsid w:val="00FB75DA"/>
    <w:rsid w:val="00FC0507"/>
    <w:rsid w:val="00FC0C63"/>
    <w:rsid w:val="00FC20A1"/>
    <w:rsid w:val="00FC23EB"/>
    <w:rsid w:val="00FC2418"/>
    <w:rsid w:val="00FC283C"/>
    <w:rsid w:val="00FC2B47"/>
    <w:rsid w:val="00FC37CF"/>
    <w:rsid w:val="00FC4599"/>
    <w:rsid w:val="00FC476D"/>
    <w:rsid w:val="00FC4809"/>
    <w:rsid w:val="00FC4867"/>
    <w:rsid w:val="00FC4DCC"/>
    <w:rsid w:val="00FC4F14"/>
    <w:rsid w:val="00FC5724"/>
    <w:rsid w:val="00FC58FD"/>
    <w:rsid w:val="00FC5AAF"/>
    <w:rsid w:val="00FC5E24"/>
    <w:rsid w:val="00FC5F4C"/>
    <w:rsid w:val="00FC62A6"/>
    <w:rsid w:val="00FC62DC"/>
    <w:rsid w:val="00FC6455"/>
    <w:rsid w:val="00FC6541"/>
    <w:rsid w:val="00FC6C2D"/>
    <w:rsid w:val="00FC6C99"/>
    <w:rsid w:val="00FC7000"/>
    <w:rsid w:val="00FC701D"/>
    <w:rsid w:val="00FC7821"/>
    <w:rsid w:val="00FC7E33"/>
    <w:rsid w:val="00FC7E67"/>
    <w:rsid w:val="00FD01C3"/>
    <w:rsid w:val="00FD0C8B"/>
    <w:rsid w:val="00FD1189"/>
    <w:rsid w:val="00FD150B"/>
    <w:rsid w:val="00FD1F8B"/>
    <w:rsid w:val="00FD242C"/>
    <w:rsid w:val="00FD2F63"/>
    <w:rsid w:val="00FD33F0"/>
    <w:rsid w:val="00FD3EE7"/>
    <w:rsid w:val="00FD5368"/>
    <w:rsid w:val="00FD5EC7"/>
    <w:rsid w:val="00FD62E8"/>
    <w:rsid w:val="00FD784B"/>
    <w:rsid w:val="00FD7B1A"/>
    <w:rsid w:val="00FD7C35"/>
    <w:rsid w:val="00FD7DDA"/>
    <w:rsid w:val="00FE0BC2"/>
    <w:rsid w:val="00FE1066"/>
    <w:rsid w:val="00FE1451"/>
    <w:rsid w:val="00FE1490"/>
    <w:rsid w:val="00FE159E"/>
    <w:rsid w:val="00FE1858"/>
    <w:rsid w:val="00FE1B48"/>
    <w:rsid w:val="00FE1D6B"/>
    <w:rsid w:val="00FE1E46"/>
    <w:rsid w:val="00FE21FD"/>
    <w:rsid w:val="00FE24B4"/>
    <w:rsid w:val="00FE27DE"/>
    <w:rsid w:val="00FE2B53"/>
    <w:rsid w:val="00FE2BB9"/>
    <w:rsid w:val="00FE337E"/>
    <w:rsid w:val="00FE3865"/>
    <w:rsid w:val="00FE475B"/>
    <w:rsid w:val="00FE5015"/>
    <w:rsid w:val="00FE5299"/>
    <w:rsid w:val="00FE53D2"/>
    <w:rsid w:val="00FE54DE"/>
    <w:rsid w:val="00FE5821"/>
    <w:rsid w:val="00FE5905"/>
    <w:rsid w:val="00FE5ADC"/>
    <w:rsid w:val="00FE66F7"/>
    <w:rsid w:val="00FE6E85"/>
    <w:rsid w:val="00FE7563"/>
    <w:rsid w:val="00FE756E"/>
    <w:rsid w:val="00FE78F8"/>
    <w:rsid w:val="00FE7ABE"/>
    <w:rsid w:val="00FE7B6F"/>
    <w:rsid w:val="00FE7C61"/>
    <w:rsid w:val="00FE7F10"/>
    <w:rsid w:val="00FE7F57"/>
    <w:rsid w:val="00FF031A"/>
    <w:rsid w:val="00FF07E1"/>
    <w:rsid w:val="00FF18E7"/>
    <w:rsid w:val="00FF1CE9"/>
    <w:rsid w:val="00FF1D47"/>
    <w:rsid w:val="00FF2121"/>
    <w:rsid w:val="00FF33C2"/>
    <w:rsid w:val="00FF360B"/>
    <w:rsid w:val="00FF43D4"/>
    <w:rsid w:val="00FF4625"/>
    <w:rsid w:val="00FF4A14"/>
    <w:rsid w:val="00FF4B5A"/>
    <w:rsid w:val="00FF5029"/>
    <w:rsid w:val="00FF5427"/>
    <w:rsid w:val="00FF595B"/>
    <w:rsid w:val="00FF5B80"/>
    <w:rsid w:val="00FF5D35"/>
    <w:rsid w:val="00FF5D77"/>
    <w:rsid w:val="00FF6303"/>
    <w:rsid w:val="00FF63DF"/>
    <w:rsid w:val="00FF6618"/>
    <w:rsid w:val="00FF662C"/>
    <w:rsid w:val="00FF666E"/>
    <w:rsid w:val="00FF769D"/>
    <w:rsid w:val="00FF7772"/>
    <w:rsid w:val="00FF783D"/>
    <w:rsid w:val="00FF7DC8"/>
    <w:rsid w:val="0117EC25"/>
    <w:rsid w:val="04439F19"/>
    <w:rsid w:val="05AF4FFE"/>
    <w:rsid w:val="06F709AE"/>
    <w:rsid w:val="0864BD97"/>
    <w:rsid w:val="08EF42ED"/>
    <w:rsid w:val="11B0CEDB"/>
    <w:rsid w:val="129B9D91"/>
    <w:rsid w:val="14BFDE86"/>
    <w:rsid w:val="1952F13F"/>
    <w:rsid w:val="1EDED3CB"/>
    <w:rsid w:val="1F162448"/>
    <w:rsid w:val="1F253410"/>
    <w:rsid w:val="20D95EBF"/>
    <w:rsid w:val="2123B649"/>
    <w:rsid w:val="234B37B3"/>
    <w:rsid w:val="2361A0C6"/>
    <w:rsid w:val="2640429E"/>
    <w:rsid w:val="274D8FD7"/>
    <w:rsid w:val="27B937B4"/>
    <w:rsid w:val="29E058D3"/>
    <w:rsid w:val="2CC25D2D"/>
    <w:rsid w:val="31E6EC6D"/>
    <w:rsid w:val="32C1706B"/>
    <w:rsid w:val="35C81941"/>
    <w:rsid w:val="39520382"/>
    <w:rsid w:val="39C32267"/>
    <w:rsid w:val="3E45C03F"/>
    <w:rsid w:val="3F8B90B0"/>
    <w:rsid w:val="3FC53609"/>
    <w:rsid w:val="42CD549F"/>
    <w:rsid w:val="49518FA0"/>
    <w:rsid w:val="4FC7F461"/>
    <w:rsid w:val="54AABABF"/>
    <w:rsid w:val="54AFEDAA"/>
    <w:rsid w:val="57BBA451"/>
    <w:rsid w:val="5A1ED19B"/>
    <w:rsid w:val="5B2E3200"/>
    <w:rsid w:val="5D3FA7E0"/>
    <w:rsid w:val="5EFBAF3F"/>
    <w:rsid w:val="64E7966F"/>
    <w:rsid w:val="68E53D7A"/>
    <w:rsid w:val="6AD914DB"/>
    <w:rsid w:val="6CB12417"/>
    <w:rsid w:val="72F46C00"/>
    <w:rsid w:val="738EB3C8"/>
    <w:rsid w:val="73FAC50A"/>
    <w:rsid w:val="75B95A4A"/>
    <w:rsid w:val="77E4645B"/>
    <w:rsid w:val="7D9D4DAC"/>
    <w:rsid w:val="7E761B03"/>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AE954C4"/>
  <w15:docId w15:val="{F8DFE10A-3467-4D91-A5DF-F999C0640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64F0"/>
    <w:pPr>
      <w:spacing w:after="120"/>
    </w:pPr>
    <w:rPr>
      <w:lang w:val="en-GB"/>
    </w:rPr>
  </w:style>
  <w:style w:type="paragraph" w:styleId="Heading1">
    <w:name w:val="heading 1"/>
    <w:basedOn w:val="Normal"/>
    <w:next w:val="Normal"/>
    <w:link w:val="Heading1Char"/>
    <w:uiPriority w:val="9"/>
    <w:qFormat/>
    <w:rsid w:val="00BE6330"/>
    <w:pPr>
      <w:numPr>
        <w:numId w:val="1"/>
      </w:numPr>
      <w:spacing w:before="480" w:after="240"/>
      <w:outlineLvl w:val="0"/>
    </w:pPr>
    <w:rPr>
      <w:rFonts w:asciiTheme="majorHAnsi" w:eastAsiaTheme="majorEastAsia" w:hAnsiTheme="majorHAnsi" w:cstheme="majorBidi"/>
      <w:b/>
      <w:bCs/>
      <w:color w:val="2BB673"/>
      <w:sz w:val="28"/>
      <w:szCs w:val="28"/>
    </w:rPr>
  </w:style>
  <w:style w:type="paragraph" w:styleId="Heading2">
    <w:name w:val="heading 2"/>
    <w:basedOn w:val="Normal"/>
    <w:next w:val="Normal"/>
    <w:link w:val="Heading2Char"/>
    <w:uiPriority w:val="9"/>
    <w:unhideWhenUsed/>
    <w:qFormat/>
    <w:rsid w:val="00B2591B"/>
    <w:pPr>
      <w:keepNext/>
      <w:numPr>
        <w:ilvl w:val="1"/>
        <w:numId w:val="1"/>
      </w:numPr>
      <w:spacing w:before="240" w:after="200"/>
      <w:outlineLvl w:val="1"/>
    </w:pPr>
    <w:rPr>
      <w:rFonts w:asciiTheme="majorHAnsi" w:eastAsiaTheme="majorEastAsia" w:hAnsiTheme="majorHAnsi" w:cstheme="majorBidi"/>
      <w:b/>
      <w:bCs/>
      <w:color w:val="2BB673"/>
      <w:szCs w:val="26"/>
      <w:lang w:val="en-US"/>
    </w:rPr>
  </w:style>
  <w:style w:type="paragraph" w:styleId="Heading3">
    <w:name w:val="heading 3"/>
    <w:basedOn w:val="Heading2"/>
    <w:next w:val="Normal"/>
    <w:link w:val="Heading3Char"/>
    <w:uiPriority w:val="9"/>
    <w:unhideWhenUsed/>
    <w:qFormat/>
    <w:rsid w:val="0082722B"/>
    <w:pPr>
      <w:numPr>
        <w:ilvl w:val="2"/>
      </w:numPr>
      <w:outlineLvl w:val="2"/>
    </w:pPr>
    <w:rPr>
      <w:rFonts w:eastAsia="Arial"/>
    </w:rPr>
  </w:style>
  <w:style w:type="paragraph" w:styleId="Heading4">
    <w:name w:val="heading 4"/>
    <w:basedOn w:val="Normal"/>
    <w:next w:val="Normal"/>
    <w:link w:val="Heading4Char"/>
    <w:uiPriority w:val="9"/>
    <w:semiHidden/>
    <w:qFormat/>
    <w:rsid w:val="001B532E"/>
    <w:pPr>
      <w:keepNext/>
      <w:keepLines/>
      <w:spacing w:before="20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0F5BE2"/>
    <w:pPr>
      <w:keepNext/>
      <w:keepLines/>
      <w:numPr>
        <w:ilvl w:val="4"/>
        <w:numId w:val="1"/>
      </w:numPr>
      <w:spacing w:before="200"/>
      <w:outlineLvl w:val="4"/>
    </w:pPr>
    <w:rPr>
      <w:rFonts w:asciiTheme="majorHAnsi" w:eastAsiaTheme="majorEastAsia" w:hAnsiTheme="majorHAnsi" w:cstheme="majorBidi"/>
      <w:color w:val="155A39" w:themeColor="accent1" w:themeShade="7F"/>
    </w:rPr>
  </w:style>
  <w:style w:type="paragraph" w:styleId="Heading6">
    <w:name w:val="heading 6"/>
    <w:basedOn w:val="Normal"/>
    <w:next w:val="Normal"/>
    <w:link w:val="Heading6Char"/>
    <w:uiPriority w:val="9"/>
    <w:semiHidden/>
    <w:unhideWhenUsed/>
    <w:qFormat/>
    <w:rsid w:val="000F5BE2"/>
    <w:pPr>
      <w:keepNext/>
      <w:keepLines/>
      <w:numPr>
        <w:ilvl w:val="5"/>
        <w:numId w:val="1"/>
      </w:numPr>
      <w:spacing w:before="200"/>
      <w:outlineLvl w:val="5"/>
    </w:pPr>
    <w:rPr>
      <w:rFonts w:asciiTheme="majorHAnsi" w:eastAsiaTheme="majorEastAsia" w:hAnsiTheme="majorHAnsi" w:cstheme="majorBidi"/>
      <w:i/>
      <w:iCs/>
      <w:color w:val="155A39" w:themeColor="accent1" w:themeShade="7F"/>
    </w:rPr>
  </w:style>
  <w:style w:type="paragraph" w:styleId="Heading7">
    <w:name w:val="heading 7"/>
    <w:basedOn w:val="Normal"/>
    <w:next w:val="Normal"/>
    <w:link w:val="Heading7Char"/>
    <w:uiPriority w:val="9"/>
    <w:semiHidden/>
    <w:unhideWhenUsed/>
    <w:qFormat/>
    <w:rsid w:val="000F5BE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F5BE2"/>
    <w:pPr>
      <w:keepNext/>
      <w:keepLines/>
      <w:numPr>
        <w:ilvl w:val="7"/>
        <w:numId w:val="1"/>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0F5BE2"/>
    <w:pPr>
      <w:keepNext/>
      <w:keepLines/>
      <w:numPr>
        <w:ilvl w:val="8"/>
        <w:numId w:val="1"/>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rsid w:val="0059621B"/>
  </w:style>
  <w:style w:type="paragraph" w:styleId="Closing">
    <w:name w:val="Closing"/>
    <w:basedOn w:val="EnvelopeAddress"/>
    <w:link w:val="ClosingChar"/>
    <w:uiPriority w:val="99"/>
    <w:semiHidden/>
    <w:rsid w:val="0059621B"/>
    <w:pPr>
      <w:keepNext/>
      <w:keepLines/>
    </w:pPr>
  </w:style>
  <w:style w:type="character" w:customStyle="1" w:styleId="ClosingChar">
    <w:name w:val="Closing Char"/>
    <w:basedOn w:val="DefaultParagraphFont"/>
    <w:link w:val="Closing"/>
    <w:uiPriority w:val="99"/>
    <w:semiHidden/>
    <w:rsid w:val="00C66C8A"/>
    <w:rPr>
      <w:sz w:val="20"/>
      <w:lang w:val="en-US"/>
    </w:rPr>
  </w:style>
  <w:style w:type="paragraph" w:styleId="BodyText">
    <w:name w:val="Body Text"/>
    <w:basedOn w:val="Normal"/>
    <w:link w:val="BodyTextChar"/>
    <w:uiPriority w:val="99"/>
    <w:semiHidden/>
    <w:rsid w:val="00960901"/>
    <w:rPr>
      <w:sz w:val="18"/>
    </w:rPr>
  </w:style>
  <w:style w:type="character" w:customStyle="1" w:styleId="BodyTextChar">
    <w:name w:val="Body Text Char"/>
    <w:basedOn w:val="DefaultParagraphFont"/>
    <w:link w:val="BodyText"/>
    <w:uiPriority w:val="99"/>
    <w:semiHidden/>
    <w:rsid w:val="00C66C8A"/>
    <w:rPr>
      <w:sz w:val="18"/>
      <w:lang w:val="en-US"/>
    </w:rPr>
  </w:style>
  <w:style w:type="paragraph" w:styleId="Title">
    <w:name w:val="Title"/>
    <w:basedOn w:val="Normal"/>
    <w:next w:val="Normal"/>
    <w:link w:val="TitleChar"/>
    <w:uiPriority w:val="10"/>
    <w:qFormat/>
    <w:rsid w:val="00AE5643"/>
    <w:pPr>
      <w:spacing w:line="240" w:lineRule="auto"/>
      <w:contextualSpacing/>
    </w:pPr>
    <w:rPr>
      <w:rFonts w:asciiTheme="majorHAnsi" w:eastAsiaTheme="majorEastAsia" w:hAnsiTheme="majorHAnsi" w:cstheme="majorBidi"/>
      <w:b/>
      <w:color w:val="FFFFFF" w:themeColor="background1"/>
      <w:spacing w:val="5"/>
      <w:kern w:val="28"/>
      <w:sz w:val="50"/>
      <w:szCs w:val="52"/>
    </w:rPr>
  </w:style>
  <w:style w:type="character" w:customStyle="1" w:styleId="TitleChar">
    <w:name w:val="Title Char"/>
    <w:basedOn w:val="DefaultParagraphFont"/>
    <w:link w:val="Title"/>
    <w:uiPriority w:val="10"/>
    <w:rsid w:val="00C66C8A"/>
    <w:rPr>
      <w:rFonts w:asciiTheme="majorHAnsi" w:eastAsiaTheme="majorEastAsia" w:hAnsiTheme="majorHAnsi" w:cstheme="majorBidi"/>
      <w:b/>
      <w:color w:val="FFFFFF" w:themeColor="background1"/>
      <w:spacing w:val="5"/>
      <w:kern w:val="28"/>
      <w:sz w:val="50"/>
      <w:szCs w:val="52"/>
      <w:lang w:val="en-US"/>
    </w:rPr>
  </w:style>
  <w:style w:type="paragraph" w:styleId="Subtitle">
    <w:name w:val="Subtitle"/>
    <w:basedOn w:val="Normal"/>
    <w:next w:val="Normal"/>
    <w:link w:val="SubtitleChar"/>
    <w:uiPriority w:val="11"/>
    <w:qFormat/>
    <w:rsid w:val="00AE5643"/>
    <w:pPr>
      <w:numPr>
        <w:ilvl w:val="1"/>
      </w:numPr>
      <w:spacing w:before="320"/>
    </w:pPr>
    <w:rPr>
      <w:rFonts w:asciiTheme="majorHAnsi" w:eastAsiaTheme="majorEastAsia" w:hAnsiTheme="majorHAnsi" w:cstheme="majorBidi"/>
      <w:iCs/>
      <w:color w:val="FFFFFF" w:themeColor="background1"/>
      <w:spacing w:val="15"/>
      <w:sz w:val="32"/>
      <w:szCs w:val="24"/>
    </w:rPr>
  </w:style>
  <w:style w:type="character" w:customStyle="1" w:styleId="SubtitleChar">
    <w:name w:val="Subtitle Char"/>
    <w:basedOn w:val="DefaultParagraphFont"/>
    <w:link w:val="Subtitle"/>
    <w:uiPriority w:val="11"/>
    <w:rsid w:val="00AE5643"/>
    <w:rPr>
      <w:rFonts w:asciiTheme="majorHAnsi" w:eastAsiaTheme="majorEastAsia" w:hAnsiTheme="majorHAnsi" w:cstheme="majorBidi"/>
      <w:iCs/>
      <w:color w:val="FFFFFF" w:themeColor="background1"/>
      <w:spacing w:val="15"/>
      <w:sz w:val="32"/>
      <w:szCs w:val="24"/>
    </w:rPr>
  </w:style>
  <w:style w:type="character" w:customStyle="1" w:styleId="Heading1Char">
    <w:name w:val="Heading 1 Char"/>
    <w:basedOn w:val="DefaultParagraphFont"/>
    <w:link w:val="Heading1"/>
    <w:uiPriority w:val="9"/>
    <w:rsid w:val="00BE6330"/>
    <w:rPr>
      <w:rFonts w:asciiTheme="majorHAnsi" w:eastAsiaTheme="majorEastAsia" w:hAnsiTheme="majorHAnsi" w:cstheme="majorBidi"/>
      <w:b/>
      <w:bCs/>
      <w:color w:val="2BB673"/>
      <w:sz w:val="28"/>
      <w:szCs w:val="28"/>
      <w:lang w:val="en-GB"/>
    </w:rPr>
  </w:style>
  <w:style w:type="character" w:customStyle="1" w:styleId="Heading2Char">
    <w:name w:val="Heading 2 Char"/>
    <w:basedOn w:val="DefaultParagraphFont"/>
    <w:link w:val="Heading2"/>
    <w:uiPriority w:val="9"/>
    <w:rsid w:val="00B2591B"/>
    <w:rPr>
      <w:rFonts w:asciiTheme="majorHAnsi" w:eastAsiaTheme="majorEastAsia" w:hAnsiTheme="majorHAnsi" w:cstheme="majorBidi"/>
      <w:b/>
      <w:bCs/>
      <w:color w:val="2BB673"/>
      <w:szCs w:val="26"/>
      <w:lang w:val="en-US"/>
    </w:rPr>
  </w:style>
  <w:style w:type="paragraph" w:styleId="Header">
    <w:name w:val="header"/>
    <w:basedOn w:val="Normal"/>
    <w:link w:val="HeaderChar"/>
    <w:uiPriority w:val="99"/>
    <w:semiHidden/>
    <w:rsid w:val="00612A3A"/>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C66C8A"/>
    <w:rPr>
      <w:sz w:val="20"/>
      <w:lang w:val="en-US"/>
    </w:rPr>
  </w:style>
  <w:style w:type="paragraph" w:styleId="Footer">
    <w:name w:val="footer"/>
    <w:basedOn w:val="Normal"/>
    <w:link w:val="FooterChar"/>
    <w:uiPriority w:val="99"/>
    <w:unhideWhenUsed/>
    <w:rsid w:val="00A04EC6"/>
    <w:pPr>
      <w:tabs>
        <w:tab w:val="right" w:pos="9724"/>
      </w:tabs>
      <w:spacing w:line="240" w:lineRule="auto"/>
      <w:ind w:left="-737"/>
    </w:pPr>
    <w:rPr>
      <w:sz w:val="14"/>
    </w:rPr>
  </w:style>
  <w:style w:type="character" w:customStyle="1" w:styleId="FooterChar">
    <w:name w:val="Footer Char"/>
    <w:basedOn w:val="DefaultParagraphFont"/>
    <w:link w:val="Footer"/>
    <w:uiPriority w:val="99"/>
    <w:rsid w:val="00A04EC6"/>
    <w:rPr>
      <w:sz w:val="14"/>
      <w:lang w:val="en-US"/>
    </w:rPr>
  </w:style>
  <w:style w:type="paragraph" w:styleId="BalloonText">
    <w:name w:val="Balloon Text"/>
    <w:basedOn w:val="Normal"/>
    <w:link w:val="BalloonTextChar"/>
    <w:uiPriority w:val="99"/>
    <w:semiHidden/>
    <w:unhideWhenUsed/>
    <w:rsid w:val="00612A3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2A3A"/>
    <w:rPr>
      <w:rFonts w:ascii="Tahoma" w:hAnsi="Tahoma" w:cs="Tahoma"/>
      <w:sz w:val="16"/>
      <w:szCs w:val="16"/>
    </w:rPr>
  </w:style>
  <w:style w:type="table" w:styleId="TableGrid">
    <w:name w:val="Table Grid"/>
    <w:basedOn w:val="TableNormal"/>
    <w:uiPriority w:val="39"/>
    <w:rsid w:val="00AE56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E5643"/>
    <w:rPr>
      <w:color w:val="808080"/>
    </w:rPr>
  </w:style>
  <w:style w:type="character" w:customStyle="1" w:styleId="Heading3Char">
    <w:name w:val="Heading 3 Char"/>
    <w:basedOn w:val="DefaultParagraphFont"/>
    <w:link w:val="Heading3"/>
    <w:uiPriority w:val="9"/>
    <w:rsid w:val="0082722B"/>
    <w:rPr>
      <w:rFonts w:asciiTheme="majorHAnsi" w:eastAsia="Arial" w:hAnsiTheme="majorHAnsi" w:cstheme="majorBidi"/>
      <w:b/>
      <w:bCs/>
      <w:color w:val="2BB673"/>
      <w:szCs w:val="26"/>
      <w:lang w:val="en-US"/>
    </w:rPr>
  </w:style>
  <w:style w:type="character" w:customStyle="1" w:styleId="Heading4Char">
    <w:name w:val="Heading 4 Char"/>
    <w:basedOn w:val="DefaultParagraphFont"/>
    <w:link w:val="Heading4"/>
    <w:uiPriority w:val="9"/>
    <w:semiHidden/>
    <w:rsid w:val="001B532E"/>
    <w:rPr>
      <w:rFonts w:asciiTheme="majorHAnsi" w:eastAsiaTheme="majorEastAsia" w:hAnsiTheme="majorHAnsi" w:cstheme="majorBidi"/>
      <w:b/>
      <w:bCs/>
      <w:i/>
      <w:iCs/>
      <w:color w:val="000000" w:themeColor="text1"/>
      <w:lang w:val="en-GB"/>
    </w:rPr>
  </w:style>
  <w:style w:type="character" w:customStyle="1" w:styleId="Heading5Char">
    <w:name w:val="Heading 5 Char"/>
    <w:basedOn w:val="DefaultParagraphFont"/>
    <w:link w:val="Heading5"/>
    <w:uiPriority w:val="9"/>
    <w:semiHidden/>
    <w:rsid w:val="000F5BE2"/>
    <w:rPr>
      <w:rFonts w:asciiTheme="majorHAnsi" w:eastAsiaTheme="majorEastAsia" w:hAnsiTheme="majorHAnsi" w:cstheme="majorBidi"/>
      <w:color w:val="155A39" w:themeColor="accent1" w:themeShade="7F"/>
      <w:lang w:val="en-GB"/>
    </w:rPr>
  </w:style>
  <w:style w:type="character" w:customStyle="1" w:styleId="Heading6Char">
    <w:name w:val="Heading 6 Char"/>
    <w:basedOn w:val="DefaultParagraphFont"/>
    <w:link w:val="Heading6"/>
    <w:uiPriority w:val="9"/>
    <w:semiHidden/>
    <w:rsid w:val="000F5BE2"/>
    <w:rPr>
      <w:rFonts w:asciiTheme="majorHAnsi" w:eastAsiaTheme="majorEastAsia" w:hAnsiTheme="majorHAnsi" w:cstheme="majorBidi"/>
      <w:i/>
      <w:iCs/>
      <w:color w:val="155A39" w:themeColor="accent1" w:themeShade="7F"/>
      <w:lang w:val="en-GB"/>
    </w:rPr>
  </w:style>
  <w:style w:type="character" w:customStyle="1" w:styleId="Heading7Char">
    <w:name w:val="Heading 7 Char"/>
    <w:basedOn w:val="DefaultParagraphFont"/>
    <w:link w:val="Heading7"/>
    <w:uiPriority w:val="9"/>
    <w:semiHidden/>
    <w:rsid w:val="000F5BE2"/>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0F5BE2"/>
    <w:rPr>
      <w:rFonts w:asciiTheme="majorHAnsi" w:eastAsiaTheme="majorEastAsia" w:hAnsiTheme="majorHAnsi" w:cstheme="majorBidi"/>
      <w:color w:val="404040" w:themeColor="text1" w:themeTint="BF"/>
      <w:szCs w:val="20"/>
      <w:lang w:val="en-GB"/>
    </w:rPr>
  </w:style>
  <w:style w:type="character" w:customStyle="1" w:styleId="Heading9Char">
    <w:name w:val="Heading 9 Char"/>
    <w:basedOn w:val="DefaultParagraphFont"/>
    <w:link w:val="Heading9"/>
    <w:uiPriority w:val="9"/>
    <w:semiHidden/>
    <w:rsid w:val="000F5BE2"/>
    <w:rPr>
      <w:rFonts w:asciiTheme="majorHAnsi" w:eastAsiaTheme="majorEastAsia" w:hAnsiTheme="majorHAnsi" w:cstheme="majorBidi"/>
      <w:i/>
      <w:iCs/>
      <w:color w:val="404040" w:themeColor="text1" w:themeTint="BF"/>
      <w:szCs w:val="20"/>
      <w:lang w:val="en-GB"/>
    </w:rPr>
  </w:style>
  <w:style w:type="paragraph" w:styleId="ListNumber">
    <w:name w:val="List Number"/>
    <w:basedOn w:val="Normal"/>
    <w:uiPriority w:val="99"/>
    <w:qFormat/>
    <w:rsid w:val="00B07CBF"/>
    <w:pPr>
      <w:numPr>
        <w:numId w:val="2"/>
      </w:numPr>
      <w:contextualSpacing/>
    </w:pPr>
  </w:style>
  <w:style w:type="paragraph" w:styleId="ListBullet">
    <w:name w:val="List Bullet"/>
    <w:basedOn w:val="Normal"/>
    <w:uiPriority w:val="99"/>
    <w:qFormat/>
    <w:rsid w:val="000F5BE2"/>
    <w:pPr>
      <w:numPr>
        <w:numId w:val="3"/>
      </w:numPr>
      <w:contextualSpacing/>
    </w:pPr>
  </w:style>
  <w:style w:type="paragraph" w:styleId="Caption">
    <w:name w:val="caption"/>
    <w:aliases w:val="Beschriftung_tab,tab_überschrift Char + Block,Vor:  0 pt + Block...,Source after Chart"/>
    <w:basedOn w:val="Normal"/>
    <w:next w:val="Normal"/>
    <w:uiPriority w:val="35"/>
    <w:qFormat/>
    <w:rsid w:val="00DE522A"/>
    <w:pPr>
      <w:keepNext/>
      <w:spacing w:before="60" w:after="200" w:line="240" w:lineRule="auto"/>
    </w:pPr>
    <w:rPr>
      <w:bCs/>
      <w:color w:val="2BB673"/>
      <w:szCs w:val="18"/>
    </w:rPr>
  </w:style>
  <w:style w:type="table" w:customStyle="1" w:styleId="CarbonLimitsTable">
    <w:name w:val="Carbon Limits Table"/>
    <w:basedOn w:val="TableNormal"/>
    <w:uiPriority w:val="99"/>
    <w:rsid w:val="0064127B"/>
    <w:pPr>
      <w:spacing w:after="0" w:line="240" w:lineRule="auto"/>
    </w:pPr>
    <w:tblPr>
      <w:tblBorders>
        <w:bottom w:val="single" w:sz="4" w:space="0" w:color="939598"/>
        <w:insideH w:val="single" w:sz="4" w:space="0" w:color="939598"/>
      </w:tblBorders>
      <w:tblCellMar>
        <w:top w:w="57" w:type="dxa"/>
        <w:left w:w="0" w:type="dxa"/>
        <w:bottom w:w="57" w:type="dxa"/>
        <w:right w:w="0" w:type="dxa"/>
      </w:tblCellMar>
    </w:tblPr>
    <w:tblStylePr w:type="firstRow">
      <w:rPr>
        <w:b/>
      </w:rPr>
      <w:tblPr/>
      <w:tcPr>
        <w:tcBorders>
          <w:bottom w:val="single" w:sz="8" w:space="0" w:color="2BB673"/>
        </w:tcBorders>
      </w:tcPr>
    </w:tblStylePr>
  </w:style>
  <w:style w:type="paragraph" w:styleId="FootnoteText">
    <w:name w:val="footnote text"/>
    <w:aliases w:val="-E Fußnotentext,Fußnotentext Ursprung,Char"/>
    <w:basedOn w:val="Normal"/>
    <w:link w:val="FootnoteTextChar"/>
    <w:uiPriority w:val="99"/>
    <w:unhideWhenUsed/>
    <w:qFormat/>
    <w:rsid w:val="0064127B"/>
    <w:pPr>
      <w:spacing w:line="240" w:lineRule="auto"/>
    </w:pPr>
    <w:rPr>
      <w:sz w:val="18"/>
      <w:szCs w:val="20"/>
    </w:rPr>
  </w:style>
  <w:style w:type="character" w:customStyle="1" w:styleId="FootnoteTextChar">
    <w:name w:val="Footnote Text Char"/>
    <w:aliases w:val="-E Fußnotentext Char,Fußnotentext Ursprung Char,Char Char"/>
    <w:basedOn w:val="DefaultParagraphFont"/>
    <w:link w:val="FootnoteText"/>
    <w:uiPriority w:val="99"/>
    <w:rsid w:val="0064127B"/>
    <w:rPr>
      <w:sz w:val="18"/>
      <w:szCs w:val="20"/>
      <w:lang w:val="en-US"/>
    </w:rPr>
  </w:style>
  <w:style w:type="character" w:styleId="FootnoteReference">
    <w:name w:val="footnote reference"/>
    <w:aliases w:val="-E Fußnotenzeichen,EN Footnote Reference"/>
    <w:basedOn w:val="DefaultParagraphFont"/>
    <w:uiPriority w:val="99"/>
    <w:unhideWhenUsed/>
    <w:rsid w:val="0064127B"/>
    <w:rPr>
      <w:vertAlign w:val="superscript"/>
    </w:rPr>
  </w:style>
  <w:style w:type="table" w:customStyle="1" w:styleId="GridTable4-Accent51">
    <w:name w:val="Grid Table 4 - Accent 51"/>
    <w:basedOn w:val="TableNormal"/>
    <w:next w:val="GridTable4-Accent52"/>
    <w:uiPriority w:val="49"/>
    <w:rsid w:val="00EA3C93"/>
    <w:pPr>
      <w:spacing w:after="0" w:line="240" w:lineRule="auto"/>
    </w:pPr>
    <w:rPr>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2">
    <w:name w:val="Grid Table 4 - Accent 52"/>
    <w:basedOn w:val="TableNormal"/>
    <w:uiPriority w:val="49"/>
    <w:rsid w:val="00EA3C93"/>
    <w:pPr>
      <w:spacing w:after="0" w:line="240" w:lineRule="auto"/>
    </w:pPr>
    <w:tblPr>
      <w:tblStyleRowBandSize w:val="1"/>
      <w:tblStyleColBandSize w:val="1"/>
      <w:tblBorders>
        <w:top w:val="single" w:sz="4" w:space="0" w:color="BDE6EE" w:themeColor="accent5" w:themeTint="99"/>
        <w:left w:val="single" w:sz="4" w:space="0" w:color="BDE6EE" w:themeColor="accent5" w:themeTint="99"/>
        <w:bottom w:val="single" w:sz="4" w:space="0" w:color="BDE6EE" w:themeColor="accent5" w:themeTint="99"/>
        <w:right w:val="single" w:sz="4" w:space="0" w:color="BDE6EE" w:themeColor="accent5" w:themeTint="99"/>
        <w:insideH w:val="single" w:sz="4" w:space="0" w:color="BDE6EE" w:themeColor="accent5" w:themeTint="99"/>
        <w:insideV w:val="single" w:sz="4" w:space="0" w:color="BDE6EE" w:themeColor="accent5" w:themeTint="99"/>
      </w:tblBorders>
    </w:tblPr>
    <w:tblStylePr w:type="firstRow">
      <w:rPr>
        <w:b/>
        <w:bCs/>
        <w:color w:val="FFFFFF" w:themeColor="background1"/>
      </w:rPr>
      <w:tblPr/>
      <w:tcPr>
        <w:tcBorders>
          <w:top w:val="single" w:sz="4" w:space="0" w:color="92D6E3" w:themeColor="accent5"/>
          <w:left w:val="single" w:sz="4" w:space="0" w:color="92D6E3" w:themeColor="accent5"/>
          <w:bottom w:val="single" w:sz="4" w:space="0" w:color="92D6E3" w:themeColor="accent5"/>
          <w:right w:val="single" w:sz="4" w:space="0" w:color="92D6E3" w:themeColor="accent5"/>
          <w:insideH w:val="nil"/>
          <w:insideV w:val="nil"/>
        </w:tcBorders>
        <w:shd w:val="clear" w:color="auto" w:fill="92D6E3" w:themeFill="accent5"/>
      </w:tcPr>
    </w:tblStylePr>
    <w:tblStylePr w:type="lastRow">
      <w:rPr>
        <w:b/>
        <w:bCs/>
      </w:rPr>
      <w:tblPr/>
      <w:tcPr>
        <w:tcBorders>
          <w:top w:val="double" w:sz="4" w:space="0" w:color="92D6E3" w:themeColor="accent5"/>
        </w:tcBorders>
      </w:tcPr>
    </w:tblStylePr>
    <w:tblStylePr w:type="firstCol">
      <w:rPr>
        <w:b/>
        <w:bCs/>
      </w:rPr>
    </w:tblStylePr>
    <w:tblStylePr w:type="lastCol">
      <w:rPr>
        <w:b/>
        <w:bCs/>
      </w:rPr>
    </w:tblStylePr>
    <w:tblStylePr w:type="band1Vert">
      <w:tblPr/>
      <w:tcPr>
        <w:shd w:val="clear" w:color="auto" w:fill="E8F6F9" w:themeFill="accent5" w:themeFillTint="33"/>
      </w:tcPr>
    </w:tblStylePr>
    <w:tblStylePr w:type="band1Horz">
      <w:tblPr/>
      <w:tcPr>
        <w:shd w:val="clear" w:color="auto" w:fill="E8F6F9" w:themeFill="accent5" w:themeFillTint="33"/>
      </w:tcPr>
    </w:tblStylePr>
  </w:style>
  <w:style w:type="paragraph" w:styleId="ListParagraph">
    <w:name w:val="List Paragraph"/>
    <w:aliases w:val="List Paragraph (numbered (a)),List Paragraph1,Indent Paragraph,Bullets,Colorful List - Accent 11,References,Source"/>
    <w:basedOn w:val="Normal"/>
    <w:link w:val="ListParagraphChar"/>
    <w:uiPriority w:val="34"/>
    <w:qFormat/>
    <w:rsid w:val="003E7330"/>
    <w:pPr>
      <w:ind w:left="720"/>
      <w:contextualSpacing/>
    </w:pPr>
  </w:style>
  <w:style w:type="table" w:customStyle="1" w:styleId="ListTable1Light1">
    <w:name w:val="List Table 1 Light1"/>
    <w:basedOn w:val="TableNormal"/>
    <w:uiPriority w:val="46"/>
    <w:rsid w:val="00AB2D4B"/>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4C1D00"/>
    <w:rPr>
      <w:sz w:val="16"/>
      <w:szCs w:val="16"/>
    </w:rPr>
  </w:style>
  <w:style w:type="paragraph" w:styleId="CommentText">
    <w:name w:val="annotation text"/>
    <w:basedOn w:val="Normal"/>
    <w:link w:val="CommentTextChar"/>
    <w:uiPriority w:val="99"/>
    <w:unhideWhenUsed/>
    <w:rsid w:val="00B94F0F"/>
    <w:pPr>
      <w:spacing w:line="240" w:lineRule="auto"/>
    </w:pPr>
    <w:rPr>
      <w:sz w:val="18"/>
      <w:szCs w:val="20"/>
    </w:rPr>
  </w:style>
  <w:style w:type="character" w:customStyle="1" w:styleId="CommentTextChar">
    <w:name w:val="Comment Text Char"/>
    <w:basedOn w:val="DefaultParagraphFont"/>
    <w:link w:val="CommentText"/>
    <w:uiPriority w:val="99"/>
    <w:rsid w:val="00B94F0F"/>
    <w:rPr>
      <w:sz w:val="18"/>
      <w:szCs w:val="20"/>
      <w:lang w:val="en-GB"/>
    </w:rPr>
  </w:style>
  <w:style w:type="paragraph" w:styleId="CommentSubject">
    <w:name w:val="annotation subject"/>
    <w:basedOn w:val="CommentText"/>
    <w:next w:val="CommentText"/>
    <w:link w:val="CommentSubjectChar"/>
    <w:uiPriority w:val="99"/>
    <w:semiHidden/>
    <w:unhideWhenUsed/>
    <w:rsid w:val="004C1D00"/>
    <w:rPr>
      <w:b/>
      <w:bCs/>
    </w:rPr>
  </w:style>
  <w:style w:type="character" w:customStyle="1" w:styleId="CommentSubjectChar">
    <w:name w:val="Comment Subject Char"/>
    <w:basedOn w:val="CommentTextChar"/>
    <w:link w:val="CommentSubject"/>
    <w:uiPriority w:val="99"/>
    <w:semiHidden/>
    <w:rsid w:val="004C1D00"/>
    <w:rPr>
      <w:b/>
      <w:bCs/>
      <w:sz w:val="20"/>
      <w:szCs w:val="20"/>
      <w:lang w:val="en-GB"/>
    </w:rPr>
  </w:style>
  <w:style w:type="table" w:customStyle="1" w:styleId="GridTable4-Accent21">
    <w:name w:val="Grid Table 4 - Accent 21"/>
    <w:basedOn w:val="TableNormal"/>
    <w:uiPriority w:val="49"/>
    <w:rsid w:val="008104E2"/>
    <w:pPr>
      <w:spacing w:after="0" w:line="240" w:lineRule="auto"/>
    </w:pPr>
    <w:tblPr>
      <w:tblStyleRowBandSize w:val="1"/>
      <w:tblStyleColBandSize w:val="1"/>
      <w:tblBorders>
        <w:top w:val="single" w:sz="4" w:space="0" w:color="8C8B8E" w:themeColor="accent2" w:themeTint="99"/>
        <w:left w:val="single" w:sz="4" w:space="0" w:color="8C8B8E" w:themeColor="accent2" w:themeTint="99"/>
        <w:bottom w:val="single" w:sz="4" w:space="0" w:color="8C8B8E" w:themeColor="accent2" w:themeTint="99"/>
        <w:right w:val="single" w:sz="4" w:space="0" w:color="8C8B8E" w:themeColor="accent2" w:themeTint="99"/>
        <w:insideH w:val="single" w:sz="4" w:space="0" w:color="8C8B8E" w:themeColor="accent2" w:themeTint="99"/>
        <w:insideV w:val="single" w:sz="4" w:space="0" w:color="8C8B8E" w:themeColor="accent2" w:themeTint="99"/>
      </w:tblBorders>
    </w:tblPr>
    <w:tblStylePr w:type="firstRow">
      <w:rPr>
        <w:b/>
        <w:bCs/>
        <w:color w:val="FFFFFF" w:themeColor="background1"/>
      </w:rPr>
      <w:tblPr/>
      <w:tcPr>
        <w:tcBorders>
          <w:top w:val="single" w:sz="4" w:space="0" w:color="414042" w:themeColor="accent2"/>
          <w:left w:val="single" w:sz="4" w:space="0" w:color="414042" w:themeColor="accent2"/>
          <w:bottom w:val="single" w:sz="4" w:space="0" w:color="414042" w:themeColor="accent2"/>
          <w:right w:val="single" w:sz="4" w:space="0" w:color="414042" w:themeColor="accent2"/>
          <w:insideH w:val="nil"/>
          <w:insideV w:val="nil"/>
        </w:tcBorders>
        <w:shd w:val="clear" w:color="auto" w:fill="414042" w:themeFill="accent2"/>
      </w:tcPr>
    </w:tblStylePr>
    <w:tblStylePr w:type="lastRow">
      <w:rPr>
        <w:b/>
        <w:bCs/>
      </w:rPr>
      <w:tblPr/>
      <w:tcPr>
        <w:tcBorders>
          <w:top w:val="double" w:sz="4" w:space="0" w:color="414042" w:themeColor="accent2"/>
        </w:tcBorders>
      </w:tcPr>
    </w:tblStylePr>
    <w:tblStylePr w:type="firstCol">
      <w:rPr>
        <w:b/>
        <w:bCs/>
      </w:rPr>
    </w:tblStylePr>
    <w:tblStylePr w:type="lastCol">
      <w:rPr>
        <w:b/>
        <w:bCs/>
      </w:rPr>
    </w:tblStylePr>
    <w:tblStylePr w:type="band1Vert">
      <w:tblPr/>
      <w:tcPr>
        <w:shd w:val="clear" w:color="auto" w:fill="D8D8D9" w:themeFill="accent2" w:themeFillTint="33"/>
      </w:tcPr>
    </w:tblStylePr>
    <w:tblStylePr w:type="band1Horz">
      <w:tblPr/>
      <w:tcPr>
        <w:shd w:val="clear" w:color="auto" w:fill="D8D8D9" w:themeFill="accent2" w:themeFillTint="33"/>
      </w:tcPr>
    </w:tblStylePr>
  </w:style>
  <w:style w:type="table" w:customStyle="1" w:styleId="PlainTable21">
    <w:name w:val="Plain Table 21"/>
    <w:basedOn w:val="TableNormal"/>
    <w:uiPriority w:val="42"/>
    <w:rsid w:val="008104E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8104E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2-Accent21">
    <w:name w:val="Grid Table 2 - Accent 21"/>
    <w:basedOn w:val="TableNormal"/>
    <w:uiPriority w:val="47"/>
    <w:rsid w:val="008104E2"/>
    <w:pPr>
      <w:spacing w:after="0" w:line="240" w:lineRule="auto"/>
    </w:pPr>
    <w:tblPr>
      <w:tblStyleRowBandSize w:val="1"/>
      <w:tblStyleColBandSize w:val="1"/>
      <w:tblBorders>
        <w:top w:val="single" w:sz="2" w:space="0" w:color="8C8B8E" w:themeColor="accent2" w:themeTint="99"/>
        <w:bottom w:val="single" w:sz="2" w:space="0" w:color="8C8B8E" w:themeColor="accent2" w:themeTint="99"/>
        <w:insideH w:val="single" w:sz="2" w:space="0" w:color="8C8B8E" w:themeColor="accent2" w:themeTint="99"/>
        <w:insideV w:val="single" w:sz="2" w:space="0" w:color="8C8B8E" w:themeColor="accent2" w:themeTint="99"/>
      </w:tblBorders>
    </w:tblPr>
    <w:tblStylePr w:type="firstRow">
      <w:rPr>
        <w:b/>
        <w:bCs/>
      </w:rPr>
      <w:tblPr/>
      <w:tcPr>
        <w:tcBorders>
          <w:top w:val="nil"/>
          <w:bottom w:val="single" w:sz="12" w:space="0" w:color="8C8B8E" w:themeColor="accent2" w:themeTint="99"/>
          <w:insideH w:val="nil"/>
          <w:insideV w:val="nil"/>
        </w:tcBorders>
        <w:shd w:val="clear" w:color="auto" w:fill="FFFFFF" w:themeFill="background1"/>
      </w:tcPr>
    </w:tblStylePr>
    <w:tblStylePr w:type="lastRow">
      <w:rPr>
        <w:b/>
        <w:bCs/>
      </w:rPr>
      <w:tblPr/>
      <w:tcPr>
        <w:tcBorders>
          <w:top w:val="double" w:sz="2" w:space="0" w:color="8C8B8E"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9" w:themeFill="accent2" w:themeFillTint="33"/>
      </w:tcPr>
    </w:tblStylePr>
    <w:tblStylePr w:type="band1Horz">
      <w:tblPr/>
      <w:tcPr>
        <w:shd w:val="clear" w:color="auto" w:fill="D8D8D9" w:themeFill="accent2" w:themeFillTint="33"/>
      </w:tcPr>
    </w:tblStylePr>
  </w:style>
  <w:style w:type="paragraph" w:styleId="EndnoteText">
    <w:name w:val="endnote text"/>
    <w:basedOn w:val="Normal"/>
    <w:link w:val="EndnoteTextChar"/>
    <w:uiPriority w:val="99"/>
    <w:unhideWhenUsed/>
    <w:rsid w:val="00607E74"/>
    <w:pPr>
      <w:spacing w:line="240" w:lineRule="auto"/>
    </w:pPr>
    <w:rPr>
      <w:sz w:val="20"/>
      <w:szCs w:val="20"/>
    </w:rPr>
  </w:style>
  <w:style w:type="character" w:customStyle="1" w:styleId="EndnoteTextChar">
    <w:name w:val="Endnote Text Char"/>
    <w:basedOn w:val="DefaultParagraphFont"/>
    <w:link w:val="EndnoteText"/>
    <w:uiPriority w:val="99"/>
    <w:rsid w:val="00607E74"/>
    <w:rPr>
      <w:sz w:val="20"/>
      <w:szCs w:val="20"/>
      <w:lang w:val="en-GB"/>
    </w:rPr>
  </w:style>
  <w:style w:type="character" w:styleId="Hyperlink">
    <w:name w:val="Hyperlink"/>
    <w:basedOn w:val="DefaultParagraphFont"/>
    <w:uiPriority w:val="99"/>
    <w:unhideWhenUsed/>
    <w:rsid w:val="004C6E43"/>
    <w:rPr>
      <w:color w:val="0000FF" w:themeColor="hyperlink"/>
      <w:u w:val="single"/>
    </w:rPr>
  </w:style>
  <w:style w:type="paragraph" w:styleId="NoSpacing">
    <w:name w:val="No Spacing"/>
    <w:uiPriority w:val="1"/>
    <w:qFormat/>
    <w:rsid w:val="00241670"/>
    <w:pPr>
      <w:spacing w:after="0" w:line="240" w:lineRule="auto"/>
    </w:pPr>
    <w:rPr>
      <w:lang w:val="en-GB"/>
    </w:rPr>
  </w:style>
  <w:style w:type="paragraph" w:customStyle="1" w:styleId="Annexhead">
    <w:name w:val="Annex head"/>
    <w:basedOn w:val="Heading1"/>
    <w:qFormat/>
    <w:rsid w:val="00F05E6E"/>
    <w:pPr>
      <w:numPr>
        <w:numId w:val="4"/>
      </w:numPr>
      <w:ind w:left="360"/>
    </w:pPr>
  </w:style>
  <w:style w:type="paragraph" w:styleId="TOC1">
    <w:name w:val="toc 1"/>
    <w:basedOn w:val="Normal"/>
    <w:next w:val="Normal"/>
    <w:autoRedefine/>
    <w:uiPriority w:val="39"/>
    <w:unhideWhenUsed/>
    <w:rsid w:val="00241670"/>
    <w:pPr>
      <w:spacing w:after="100"/>
    </w:pPr>
  </w:style>
  <w:style w:type="paragraph" w:styleId="TOC2">
    <w:name w:val="toc 2"/>
    <w:basedOn w:val="Normal"/>
    <w:next w:val="Normal"/>
    <w:autoRedefine/>
    <w:uiPriority w:val="39"/>
    <w:unhideWhenUsed/>
    <w:rsid w:val="00241670"/>
    <w:pPr>
      <w:spacing w:after="100"/>
      <w:ind w:left="220"/>
    </w:pPr>
  </w:style>
  <w:style w:type="paragraph" w:styleId="TOC3">
    <w:name w:val="toc 3"/>
    <w:basedOn w:val="Normal"/>
    <w:next w:val="Normal"/>
    <w:autoRedefine/>
    <w:uiPriority w:val="39"/>
    <w:unhideWhenUsed/>
    <w:rsid w:val="00241670"/>
    <w:pPr>
      <w:spacing w:after="100"/>
      <w:ind w:left="440"/>
    </w:pPr>
  </w:style>
  <w:style w:type="paragraph" w:styleId="Bibliography">
    <w:name w:val="Bibliography"/>
    <w:basedOn w:val="Normal"/>
    <w:next w:val="Normal"/>
    <w:uiPriority w:val="37"/>
    <w:unhideWhenUsed/>
    <w:rsid w:val="00C91C0C"/>
    <w:pPr>
      <w:spacing w:after="0" w:line="240" w:lineRule="auto"/>
      <w:ind w:left="720" w:hanging="720"/>
    </w:pPr>
  </w:style>
  <w:style w:type="paragraph" w:customStyle="1" w:styleId="TabellentextlinksbndigI">
    <w:name w:val="Tabellentext linksbündig_ÖI"/>
    <w:basedOn w:val="Normal"/>
    <w:uiPriority w:val="6"/>
    <w:qFormat/>
    <w:rsid w:val="009000C5"/>
    <w:pPr>
      <w:spacing w:before="60" w:after="60" w:line="260" w:lineRule="atLeast"/>
      <w:ind w:right="113"/>
    </w:pPr>
    <w:rPr>
      <w:rFonts w:ascii="Arial" w:eastAsia="Times New Roman" w:hAnsi="Arial" w:cs="Times New Roman"/>
      <w:sz w:val="20"/>
      <w:szCs w:val="24"/>
    </w:rPr>
  </w:style>
  <w:style w:type="paragraph" w:customStyle="1" w:styleId="QuelleI">
    <w:name w:val="Quelle_ÖI"/>
    <w:basedOn w:val="Normal"/>
    <w:uiPriority w:val="12"/>
    <w:qFormat/>
    <w:rsid w:val="009000C5"/>
    <w:pPr>
      <w:tabs>
        <w:tab w:val="left" w:pos="567"/>
      </w:tabs>
      <w:spacing w:before="40" w:after="40" w:line="240" w:lineRule="auto"/>
      <w:ind w:left="567" w:hanging="567"/>
    </w:pPr>
    <w:rPr>
      <w:rFonts w:ascii="Arial" w:eastAsia="Times New Roman" w:hAnsi="Arial" w:cs="Arial"/>
      <w:color w:val="868686"/>
      <w:sz w:val="16"/>
      <w:szCs w:val="12"/>
    </w:rPr>
  </w:style>
  <w:style w:type="character" w:customStyle="1" w:styleId="text">
    <w:name w:val="text"/>
    <w:basedOn w:val="DefaultParagraphFont"/>
    <w:rsid w:val="00127540"/>
  </w:style>
  <w:style w:type="character" w:customStyle="1" w:styleId="ListParagraphChar">
    <w:name w:val="List Paragraph Char"/>
    <w:aliases w:val="List Paragraph (numbered (a)) Char,List Paragraph1 Char,Indent Paragraph Char,Bullets Char,Colorful List - Accent 11 Char,References Char,Source Char"/>
    <w:basedOn w:val="DefaultParagraphFont"/>
    <w:link w:val="ListParagraph"/>
    <w:uiPriority w:val="34"/>
    <w:locked/>
    <w:rsid w:val="00B467A3"/>
    <w:rPr>
      <w:lang w:val="en-GB"/>
    </w:rPr>
  </w:style>
  <w:style w:type="numbering" w:customStyle="1" w:styleId="SDMFootnoteList">
    <w:name w:val="SDMFootnoteList"/>
    <w:uiPriority w:val="99"/>
    <w:rsid w:val="00096206"/>
    <w:pPr>
      <w:numPr>
        <w:numId w:val="5"/>
      </w:numPr>
    </w:pPr>
  </w:style>
  <w:style w:type="paragraph" w:customStyle="1" w:styleId="Headingnonumber">
    <w:name w:val="Heading no number"/>
    <w:basedOn w:val="Heading1"/>
    <w:qFormat/>
    <w:rsid w:val="009B7DDE"/>
    <w:pPr>
      <w:numPr>
        <w:numId w:val="0"/>
      </w:numPr>
    </w:pPr>
    <w:rPr>
      <w:lang w:val="en-US"/>
    </w:rPr>
  </w:style>
  <w:style w:type="paragraph" w:customStyle="1" w:styleId="PECtext">
    <w:name w:val="PEC text"/>
    <w:link w:val="PECtextChar"/>
    <w:uiPriority w:val="99"/>
    <w:rsid w:val="00932959"/>
    <w:pPr>
      <w:spacing w:before="200" w:after="0" w:line="240" w:lineRule="auto"/>
    </w:pPr>
    <w:rPr>
      <w:rFonts w:ascii="Arial" w:eastAsia="Times New Roman" w:hAnsi="Arial" w:cs="Times New Roman"/>
      <w:color w:val="000000"/>
      <w:lang w:val="en-GB"/>
    </w:rPr>
  </w:style>
  <w:style w:type="character" w:customStyle="1" w:styleId="PECtextChar">
    <w:name w:val="PEC text Char"/>
    <w:basedOn w:val="DefaultParagraphFont"/>
    <w:link w:val="PECtext"/>
    <w:uiPriority w:val="99"/>
    <w:locked/>
    <w:rsid w:val="00932959"/>
    <w:rPr>
      <w:rFonts w:ascii="Arial" w:eastAsia="Times New Roman" w:hAnsi="Arial" w:cs="Times New Roman"/>
      <w:color w:val="000000"/>
      <w:lang w:val="en-GB"/>
    </w:rPr>
  </w:style>
  <w:style w:type="paragraph" w:customStyle="1" w:styleId="PECAnxPara">
    <w:name w:val="PEC Anx Para"/>
    <w:uiPriority w:val="99"/>
    <w:rsid w:val="00932959"/>
    <w:pPr>
      <w:spacing w:before="200" w:after="0" w:line="240" w:lineRule="auto"/>
    </w:pPr>
    <w:rPr>
      <w:rFonts w:ascii="Arial" w:eastAsia="Times New Roman" w:hAnsi="Arial" w:cs="Times New Roman"/>
      <w:color w:val="000000"/>
      <w:lang w:val="en-GB"/>
    </w:rPr>
  </w:style>
  <w:style w:type="character" w:customStyle="1" w:styleId="st">
    <w:name w:val="st"/>
    <w:basedOn w:val="DefaultParagraphFont"/>
    <w:rsid w:val="002422D2"/>
  </w:style>
  <w:style w:type="character" w:styleId="Emphasis">
    <w:name w:val="Emphasis"/>
    <w:basedOn w:val="DefaultParagraphFont"/>
    <w:uiPriority w:val="20"/>
    <w:qFormat/>
    <w:rsid w:val="002422D2"/>
    <w:rPr>
      <w:i/>
      <w:iCs/>
    </w:rPr>
  </w:style>
  <w:style w:type="character" w:customStyle="1" w:styleId="Hyperlink1">
    <w:name w:val="Hyperlink1"/>
    <w:basedOn w:val="DefaultParagraphFont"/>
    <w:uiPriority w:val="99"/>
    <w:unhideWhenUsed/>
    <w:rsid w:val="00825FE7"/>
    <w:rPr>
      <w:color w:val="0000FF"/>
      <w:u w:val="single"/>
    </w:rPr>
  </w:style>
  <w:style w:type="paragraph" w:customStyle="1" w:styleId="notestext">
    <w:name w:val="notes text"/>
    <w:basedOn w:val="CommentText"/>
    <w:qFormat/>
    <w:rsid w:val="004E4B87"/>
    <w:pPr>
      <w:spacing w:after="0"/>
    </w:pPr>
    <w:rPr>
      <w:lang w:val="en-US"/>
    </w:rPr>
  </w:style>
  <w:style w:type="paragraph" w:customStyle="1" w:styleId="Templateheading1">
    <w:name w:val="Template heading 1"/>
    <w:basedOn w:val="Normal"/>
    <w:qFormat/>
    <w:rsid w:val="00EA1BFC"/>
    <w:rPr>
      <w:rFonts w:ascii="Arial" w:hAnsi="Arial" w:cs="Arial"/>
      <w:b/>
      <w:lang w:val="en-US"/>
    </w:rPr>
  </w:style>
  <w:style w:type="paragraph" w:customStyle="1" w:styleId="Templatenumbering">
    <w:name w:val="Template numbering"/>
    <w:basedOn w:val="ListParagraph"/>
    <w:qFormat/>
    <w:rsid w:val="00EA1BFC"/>
    <w:pPr>
      <w:numPr>
        <w:numId w:val="6"/>
      </w:numPr>
      <w:spacing w:line="240" w:lineRule="auto"/>
      <w:ind w:left="357" w:hanging="357"/>
      <w:contextualSpacing w:val="0"/>
    </w:pPr>
    <w:rPr>
      <w:rFonts w:cs="Arial"/>
      <w:lang w:val="en-US"/>
    </w:rPr>
  </w:style>
  <w:style w:type="table" w:customStyle="1" w:styleId="SDMMethTableEquationParameters">
    <w:name w:val="SDMMethTableEquationParameters"/>
    <w:basedOn w:val="TableNormal"/>
    <w:uiPriority w:val="99"/>
    <w:rsid w:val="00EA1BFC"/>
    <w:pPr>
      <w:spacing w:after="0" w:line="240" w:lineRule="auto"/>
    </w:pPr>
    <w:rPr>
      <w:rFonts w:ascii="Arial" w:eastAsia="Times New Roman" w:hAnsi="Arial" w:cs="Times New Roman"/>
      <w:szCs w:val="20"/>
      <w:lang w:val="en-GB" w:eastAsia="en-GB"/>
    </w:rPr>
    <w:tblPr>
      <w:tblInd w:w="680" w:type="dxa"/>
      <w:tblCellMar>
        <w:top w:w="85" w:type="dxa"/>
        <w:bottom w:w="28" w:type="dxa"/>
      </w:tblCellMar>
    </w:tblPr>
    <w:trPr>
      <w:cantSplit/>
    </w:trPr>
    <w:tcPr>
      <w:vAlign w:val="center"/>
    </w:tcPr>
  </w:style>
  <w:style w:type="paragraph" w:customStyle="1" w:styleId="SDMMethCaptionEquationParametersTable">
    <w:name w:val="SDMMethCaptionEquationParametersTable"/>
    <w:basedOn w:val="Caption"/>
    <w:qFormat/>
    <w:rsid w:val="00EA1BFC"/>
    <w:pPr>
      <w:keepLines/>
      <w:tabs>
        <w:tab w:val="left" w:pos="1134"/>
        <w:tab w:val="left" w:pos="1956"/>
        <w:tab w:val="left" w:pos="2126"/>
        <w:tab w:val="left" w:pos="2693"/>
        <w:tab w:val="left" w:pos="3260"/>
      </w:tabs>
      <w:spacing w:before="180" w:after="0"/>
      <w:ind w:left="1956" w:hanging="1247"/>
      <w:jc w:val="both"/>
    </w:pPr>
    <w:rPr>
      <w:rFonts w:ascii="Arial" w:eastAsia="Times New Roman" w:hAnsi="Arial" w:cs="Times New Roman"/>
      <w:color w:val="auto"/>
      <w:szCs w:val="20"/>
      <w:lang w:eastAsia="de-DE"/>
    </w:rPr>
  </w:style>
  <w:style w:type="paragraph" w:customStyle="1" w:styleId="SDMMethEquation">
    <w:name w:val="SDMMethEquation"/>
    <w:basedOn w:val="Normal"/>
    <w:qFormat/>
    <w:rsid w:val="00EA1BFC"/>
    <w:pPr>
      <w:keepLines/>
      <w:spacing w:before="360" w:after="0" w:line="360" w:lineRule="auto"/>
      <w:jc w:val="both"/>
    </w:pPr>
    <w:rPr>
      <w:rFonts w:ascii="Arial" w:eastAsia="Times New Roman" w:hAnsi="Arial" w:cs="Arial"/>
      <w:lang w:eastAsia="de-DE"/>
    </w:rPr>
  </w:style>
  <w:style w:type="table" w:customStyle="1" w:styleId="SDMMethTableEquation">
    <w:name w:val="SDMMethTableEquation"/>
    <w:basedOn w:val="TableNormal"/>
    <w:uiPriority w:val="99"/>
    <w:rsid w:val="00EA1BFC"/>
    <w:pPr>
      <w:spacing w:after="0" w:line="240" w:lineRule="auto"/>
    </w:pPr>
    <w:rPr>
      <w:rFonts w:ascii="Arial" w:eastAsia="Times New Roman" w:hAnsi="Arial" w:cs="Times New Roman"/>
      <w:szCs w:val="20"/>
      <w:lang w:val="en-GB" w:eastAsia="en-GB"/>
    </w:rPr>
    <w:tblPr>
      <w:tblInd w:w="680" w:type="dxa"/>
    </w:tblPr>
    <w:trPr>
      <w:cantSplit/>
    </w:trPr>
  </w:style>
  <w:style w:type="paragraph" w:customStyle="1" w:styleId="SDMTableBoxParaNotNumbered">
    <w:name w:val="SDMTable&amp;BoxParaNotNumbered"/>
    <w:basedOn w:val="Normal"/>
    <w:qFormat/>
    <w:rsid w:val="00EA1BFC"/>
    <w:pPr>
      <w:spacing w:after="0" w:line="240" w:lineRule="auto"/>
    </w:pPr>
    <w:rPr>
      <w:rFonts w:ascii="Arial" w:eastAsia="Times New Roman" w:hAnsi="Arial" w:cs="Times New Roman"/>
      <w:sz w:val="20"/>
      <w:szCs w:val="20"/>
      <w:lang w:eastAsia="de-DE"/>
    </w:rPr>
  </w:style>
  <w:style w:type="paragraph" w:customStyle="1" w:styleId="SDMMethEquationNr">
    <w:name w:val="SDMMethEquationNr"/>
    <w:basedOn w:val="SDMMethEquation"/>
    <w:qFormat/>
    <w:rsid w:val="00EA1BFC"/>
    <w:pPr>
      <w:keepNext/>
      <w:numPr>
        <w:numId w:val="8"/>
      </w:numPr>
      <w:jc w:val="right"/>
    </w:pPr>
    <w:rPr>
      <w:sz w:val="20"/>
    </w:rPr>
  </w:style>
  <w:style w:type="numbering" w:customStyle="1" w:styleId="SDMMethEquationNrList">
    <w:name w:val="SDMMethEquationNrList"/>
    <w:uiPriority w:val="99"/>
    <w:rsid w:val="00EA1BFC"/>
    <w:pPr>
      <w:numPr>
        <w:numId w:val="7"/>
      </w:numPr>
    </w:pPr>
  </w:style>
  <w:style w:type="paragraph" w:customStyle="1" w:styleId="StyleSDMTableBoxParaNotNumbered11pt">
    <w:name w:val="Style SDMTable&amp;BoxParaNotNumbered + 11 pt"/>
    <w:basedOn w:val="SDMTableBoxParaNotNumbered"/>
    <w:rsid w:val="00EA1BFC"/>
  </w:style>
  <w:style w:type="character" w:styleId="EndnoteReference">
    <w:name w:val="endnote reference"/>
    <w:basedOn w:val="DefaultParagraphFont"/>
    <w:uiPriority w:val="99"/>
    <w:semiHidden/>
    <w:unhideWhenUsed/>
    <w:rsid w:val="00E4515A"/>
    <w:rPr>
      <w:vertAlign w:val="superscript"/>
    </w:rPr>
  </w:style>
  <w:style w:type="paragraph" w:styleId="Revision">
    <w:name w:val="Revision"/>
    <w:hidden/>
    <w:uiPriority w:val="99"/>
    <w:semiHidden/>
    <w:rsid w:val="00FD2F63"/>
    <w:pPr>
      <w:spacing w:after="0" w:line="240" w:lineRule="auto"/>
    </w:pPr>
    <w:rPr>
      <w:lang w:val="en-GB"/>
    </w:rPr>
  </w:style>
  <w:style w:type="paragraph" w:customStyle="1" w:styleId="annexheading">
    <w:name w:val="annex heading"/>
    <w:basedOn w:val="Headingnonumber"/>
    <w:qFormat/>
    <w:rsid w:val="00E673C1"/>
    <w:rPr>
      <w:sz w:val="22"/>
    </w:rPr>
  </w:style>
  <w:style w:type="character" w:styleId="FollowedHyperlink">
    <w:name w:val="FollowedHyperlink"/>
    <w:basedOn w:val="DefaultParagraphFont"/>
    <w:uiPriority w:val="99"/>
    <w:semiHidden/>
    <w:unhideWhenUsed/>
    <w:rsid w:val="00B27C78"/>
    <w:rPr>
      <w:color w:val="800080" w:themeColor="followedHyperlink"/>
      <w:u w:val="single"/>
    </w:rPr>
  </w:style>
  <w:style w:type="paragraph" w:customStyle="1" w:styleId="explanation">
    <w:name w:val="explanation"/>
    <w:basedOn w:val="Normal"/>
    <w:qFormat/>
    <w:rsid w:val="00046D56"/>
    <w:pPr>
      <w:ind w:left="540" w:right="999"/>
    </w:pPr>
    <w:rPr>
      <w:i/>
      <w:lang w:val="en-US"/>
    </w:rPr>
  </w:style>
  <w:style w:type="paragraph" w:styleId="TOCHeading">
    <w:name w:val="TOC Heading"/>
    <w:basedOn w:val="Heading1"/>
    <w:next w:val="Normal"/>
    <w:uiPriority w:val="39"/>
    <w:unhideWhenUsed/>
    <w:qFormat/>
    <w:rsid w:val="007D51D8"/>
    <w:pPr>
      <w:keepNext/>
      <w:keepLines/>
      <w:numPr>
        <w:numId w:val="0"/>
      </w:numPr>
      <w:spacing w:before="240" w:after="0" w:line="259" w:lineRule="auto"/>
      <w:outlineLvl w:val="9"/>
    </w:pPr>
    <w:rPr>
      <w:b w:val="0"/>
      <w:bCs w:val="0"/>
      <w:color w:val="208855" w:themeColor="accent1" w:themeShade="BF"/>
      <w:sz w:val="32"/>
      <w:szCs w:val="32"/>
      <w:lang w:val="en-US"/>
    </w:rPr>
  </w:style>
  <w:style w:type="table" w:styleId="TableGrid1">
    <w:name w:val="Table Grid 1"/>
    <w:basedOn w:val="TableNormal"/>
    <w:rsid w:val="002F363E"/>
    <w:pPr>
      <w:spacing w:after="0" w:line="240" w:lineRule="auto"/>
      <w:jc w:val="both"/>
    </w:pPr>
    <w:rPr>
      <w:rFonts w:ascii="Times New Roman" w:eastAsia="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Mention1">
    <w:name w:val="Mention1"/>
    <w:basedOn w:val="DefaultParagraphFont"/>
    <w:uiPriority w:val="99"/>
    <w:semiHidden/>
    <w:unhideWhenUsed/>
    <w:rsid w:val="00972B8F"/>
    <w:rPr>
      <w:color w:val="2B579A"/>
      <w:shd w:val="clear" w:color="auto" w:fill="E6E6E6"/>
    </w:rPr>
  </w:style>
  <w:style w:type="character" w:customStyle="1" w:styleId="apple-converted-space">
    <w:name w:val="apple-converted-space"/>
    <w:basedOn w:val="DefaultParagraphFont"/>
    <w:rsid w:val="003929E1"/>
  </w:style>
  <w:style w:type="character" w:customStyle="1" w:styleId="UnresolvedMention1">
    <w:name w:val="Unresolved Mention1"/>
    <w:basedOn w:val="DefaultParagraphFont"/>
    <w:uiPriority w:val="99"/>
    <w:unhideWhenUsed/>
    <w:rsid w:val="003929E1"/>
    <w:rPr>
      <w:color w:val="605E5C"/>
      <w:shd w:val="clear" w:color="auto" w:fill="E1DFDD"/>
    </w:rPr>
  </w:style>
  <w:style w:type="paragraph" w:styleId="NormalWeb">
    <w:name w:val="Normal (Web)"/>
    <w:basedOn w:val="Normal"/>
    <w:uiPriority w:val="99"/>
    <w:unhideWhenUsed/>
    <w:rsid w:val="003929E1"/>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UnresolvedMention">
    <w:name w:val="Unresolved Mention"/>
    <w:basedOn w:val="DefaultParagraphFont"/>
    <w:uiPriority w:val="99"/>
    <w:semiHidden/>
    <w:unhideWhenUsed/>
    <w:rsid w:val="001050CE"/>
    <w:rPr>
      <w:color w:val="605E5C"/>
      <w:shd w:val="clear" w:color="auto" w:fill="E1DFDD"/>
    </w:rPr>
  </w:style>
  <w:style w:type="paragraph" w:customStyle="1" w:styleId="Default">
    <w:name w:val="Default"/>
    <w:rsid w:val="00FC4DCC"/>
    <w:pPr>
      <w:autoSpaceDE w:val="0"/>
      <w:autoSpaceDN w:val="0"/>
      <w:adjustRightInd w:val="0"/>
      <w:spacing w:after="0" w:line="240" w:lineRule="auto"/>
    </w:pPr>
    <w:rPr>
      <w:rFonts w:ascii="Arial" w:hAnsi="Arial" w:cs="Arial"/>
      <w:color w:val="000000"/>
      <w:sz w:val="24"/>
      <w:szCs w:val="24"/>
    </w:rPr>
  </w:style>
  <w:style w:type="character" w:styleId="Mention">
    <w:name w:val="Mention"/>
    <w:basedOn w:val="DefaultParagraphFont"/>
    <w:uiPriority w:val="99"/>
    <w:unhideWhenUsed/>
    <w:rsid w:val="003B08E1"/>
    <w:rPr>
      <w:color w:val="2B579A"/>
      <w:shd w:val="clear" w:color="auto" w:fill="E1DFDD"/>
    </w:rPr>
  </w:style>
  <w:style w:type="character" w:customStyle="1" w:styleId="cf01">
    <w:name w:val="cf01"/>
    <w:basedOn w:val="DefaultParagraphFont"/>
    <w:rsid w:val="00515CEF"/>
    <w:rPr>
      <w:rFonts w:ascii="Segoe UI" w:hAnsi="Segoe UI" w:cs="Segoe UI" w:hint="default"/>
      <w:sz w:val="18"/>
      <w:szCs w:val="18"/>
    </w:rPr>
  </w:style>
  <w:style w:type="character" w:styleId="Strong">
    <w:name w:val="Strong"/>
    <w:basedOn w:val="DefaultParagraphFont"/>
    <w:uiPriority w:val="22"/>
    <w:qFormat/>
    <w:rsid w:val="00141F11"/>
    <w:rPr>
      <w:b/>
      <w:bCs/>
    </w:rPr>
  </w:style>
  <w:style w:type="paragraph" w:customStyle="1" w:styleId="pf0">
    <w:name w:val="pf0"/>
    <w:basedOn w:val="Normal"/>
    <w:rsid w:val="00D8173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11">
    <w:name w:val="cf11"/>
    <w:basedOn w:val="DefaultParagraphFont"/>
    <w:rsid w:val="00D81732"/>
    <w:rPr>
      <w:rFonts w:ascii="Segoe UI" w:hAnsi="Segoe UI" w:cs="Segoe UI" w:hint="default"/>
      <w:sz w:val="18"/>
      <w:szCs w:val="18"/>
    </w:rPr>
  </w:style>
  <w:style w:type="character" w:customStyle="1" w:styleId="normaltextrun">
    <w:name w:val="normaltextrun"/>
    <w:basedOn w:val="DefaultParagraphFont"/>
    <w:rsid w:val="00C62524"/>
  </w:style>
  <w:style w:type="character" w:customStyle="1" w:styleId="eop">
    <w:name w:val="eop"/>
    <w:basedOn w:val="DefaultParagraphFont"/>
    <w:rsid w:val="00BA3487"/>
  </w:style>
  <w:style w:type="paragraph" w:customStyle="1" w:styleId="paragraph">
    <w:name w:val="paragraph"/>
    <w:basedOn w:val="Normal"/>
    <w:rsid w:val="00BA348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script">
    <w:name w:val="superscript"/>
    <w:basedOn w:val="DefaultParagraphFont"/>
    <w:rsid w:val="00BA3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87094">
      <w:bodyDiv w:val="1"/>
      <w:marLeft w:val="0"/>
      <w:marRight w:val="0"/>
      <w:marTop w:val="0"/>
      <w:marBottom w:val="0"/>
      <w:divBdr>
        <w:top w:val="none" w:sz="0" w:space="0" w:color="auto"/>
        <w:left w:val="none" w:sz="0" w:space="0" w:color="auto"/>
        <w:bottom w:val="none" w:sz="0" w:space="0" w:color="auto"/>
        <w:right w:val="none" w:sz="0" w:space="0" w:color="auto"/>
      </w:divBdr>
      <w:divsChild>
        <w:div w:id="1378431560">
          <w:marLeft w:val="0"/>
          <w:marRight w:val="0"/>
          <w:marTop w:val="0"/>
          <w:marBottom w:val="0"/>
          <w:divBdr>
            <w:top w:val="none" w:sz="0" w:space="0" w:color="auto"/>
            <w:left w:val="none" w:sz="0" w:space="0" w:color="auto"/>
            <w:bottom w:val="none" w:sz="0" w:space="0" w:color="auto"/>
            <w:right w:val="none" w:sz="0" w:space="0" w:color="auto"/>
          </w:divBdr>
          <w:divsChild>
            <w:div w:id="1742561439">
              <w:marLeft w:val="0"/>
              <w:marRight w:val="0"/>
              <w:marTop w:val="0"/>
              <w:marBottom w:val="0"/>
              <w:divBdr>
                <w:top w:val="none" w:sz="0" w:space="0" w:color="auto"/>
                <w:left w:val="none" w:sz="0" w:space="0" w:color="auto"/>
                <w:bottom w:val="none" w:sz="0" w:space="0" w:color="auto"/>
                <w:right w:val="none" w:sz="0" w:space="0" w:color="auto"/>
              </w:divBdr>
              <w:divsChild>
                <w:div w:id="2132287316">
                  <w:marLeft w:val="0"/>
                  <w:marRight w:val="0"/>
                  <w:marTop w:val="0"/>
                  <w:marBottom w:val="0"/>
                  <w:divBdr>
                    <w:top w:val="none" w:sz="0" w:space="0" w:color="auto"/>
                    <w:left w:val="none" w:sz="0" w:space="0" w:color="auto"/>
                    <w:bottom w:val="none" w:sz="0" w:space="0" w:color="auto"/>
                    <w:right w:val="none" w:sz="0" w:space="0" w:color="auto"/>
                  </w:divBdr>
                  <w:divsChild>
                    <w:div w:id="58353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21775">
      <w:bodyDiv w:val="1"/>
      <w:marLeft w:val="0"/>
      <w:marRight w:val="0"/>
      <w:marTop w:val="0"/>
      <w:marBottom w:val="0"/>
      <w:divBdr>
        <w:top w:val="none" w:sz="0" w:space="0" w:color="auto"/>
        <w:left w:val="none" w:sz="0" w:space="0" w:color="auto"/>
        <w:bottom w:val="none" w:sz="0" w:space="0" w:color="auto"/>
        <w:right w:val="none" w:sz="0" w:space="0" w:color="auto"/>
      </w:divBdr>
    </w:div>
    <w:div w:id="24451653">
      <w:bodyDiv w:val="1"/>
      <w:marLeft w:val="0"/>
      <w:marRight w:val="0"/>
      <w:marTop w:val="0"/>
      <w:marBottom w:val="0"/>
      <w:divBdr>
        <w:top w:val="none" w:sz="0" w:space="0" w:color="auto"/>
        <w:left w:val="none" w:sz="0" w:space="0" w:color="auto"/>
        <w:bottom w:val="none" w:sz="0" w:space="0" w:color="auto"/>
        <w:right w:val="none" w:sz="0" w:space="0" w:color="auto"/>
      </w:divBdr>
      <w:divsChild>
        <w:div w:id="1060598178">
          <w:marLeft w:val="0"/>
          <w:marRight w:val="0"/>
          <w:marTop w:val="0"/>
          <w:marBottom w:val="0"/>
          <w:divBdr>
            <w:top w:val="none" w:sz="0" w:space="0" w:color="auto"/>
            <w:left w:val="none" w:sz="0" w:space="0" w:color="auto"/>
            <w:bottom w:val="none" w:sz="0" w:space="0" w:color="auto"/>
            <w:right w:val="none" w:sz="0" w:space="0" w:color="auto"/>
          </w:divBdr>
          <w:divsChild>
            <w:div w:id="1180000298">
              <w:marLeft w:val="0"/>
              <w:marRight w:val="0"/>
              <w:marTop w:val="0"/>
              <w:marBottom w:val="0"/>
              <w:divBdr>
                <w:top w:val="none" w:sz="0" w:space="0" w:color="auto"/>
                <w:left w:val="none" w:sz="0" w:space="0" w:color="auto"/>
                <w:bottom w:val="none" w:sz="0" w:space="0" w:color="auto"/>
                <w:right w:val="none" w:sz="0" w:space="0" w:color="auto"/>
              </w:divBdr>
              <w:divsChild>
                <w:div w:id="126819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86902">
      <w:bodyDiv w:val="1"/>
      <w:marLeft w:val="0"/>
      <w:marRight w:val="0"/>
      <w:marTop w:val="0"/>
      <w:marBottom w:val="0"/>
      <w:divBdr>
        <w:top w:val="none" w:sz="0" w:space="0" w:color="auto"/>
        <w:left w:val="none" w:sz="0" w:space="0" w:color="auto"/>
        <w:bottom w:val="none" w:sz="0" w:space="0" w:color="auto"/>
        <w:right w:val="none" w:sz="0" w:space="0" w:color="auto"/>
      </w:divBdr>
      <w:divsChild>
        <w:div w:id="1413433232">
          <w:marLeft w:val="0"/>
          <w:marRight w:val="0"/>
          <w:marTop w:val="0"/>
          <w:marBottom w:val="0"/>
          <w:divBdr>
            <w:top w:val="none" w:sz="0" w:space="0" w:color="auto"/>
            <w:left w:val="none" w:sz="0" w:space="0" w:color="auto"/>
            <w:bottom w:val="none" w:sz="0" w:space="0" w:color="auto"/>
            <w:right w:val="none" w:sz="0" w:space="0" w:color="auto"/>
          </w:divBdr>
          <w:divsChild>
            <w:div w:id="1283145114">
              <w:marLeft w:val="0"/>
              <w:marRight w:val="0"/>
              <w:marTop w:val="0"/>
              <w:marBottom w:val="0"/>
              <w:divBdr>
                <w:top w:val="none" w:sz="0" w:space="0" w:color="auto"/>
                <w:left w:val="none" w:sz="0" w:space="0" w:color="auto"/>
                <w:bottom w:val="none" w:sz="0" w:space="0" w:color="auto"/>
                <w:right w:val="none" w:sz="0" w:space="0" w:color="auto"/>
              </w:divBdr>
              <w:divsChild>
                <w:div w:id="155303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96349">
      <w:bodyDiv w:val="1"/>
      <w:marLeft w:val="0"/>
      <w:marRight w:val="0"/>
      <w:marTop w:val="0"/>
      <w:marBottom w:val="0"/>
      <w:divBdr>
        <w:top w:val="none" w:sz="0" w:space="0" w:color="auto"/>
        <w:left w:val="none" w:sz="0" w:space="0" w:color="auto"/>
        <w:bottom w:val="none" w:sz="0" w:space="0" w:color="auto"/>
        <w:right w:val="none" w:sz="0" w:space="0" w:color="auto"/>
      </w:divBdr>
    </w:div>
    <w:div w:id="67465731">
      <w:bodyDiv w:val="1"/>
      <w:marLeft w:val="0"/>
      <w:marRight w:val="0"/>
      <w:marTop w:val="0"/>
      <w:marBottom w:val="0"/>
      <w:divBdr>
        <w:top w:val="none" w:sz="0" w:space="0" w:color="auto"/>
        <w:left w:val="none" w:sz="0" w:space="0" w:color="auto"/>
        <w:bottom w:val="none" w:sz="0" w:space="0" w:color="auto"/>
        <w:right w:val="none" w:sz="0" w:space="0" w:color="auto"/>
      </w:divBdr>
      <w:divsChild>
        <w:div w:id="17508335">
          <w:marLeft w:val="0"/>
          <w:marRight w:val="0"/>
          <w:marTop w:val="0"/>
          <w:marBottom w:val="0"/>
          <w:divBdr>
            <w:top w:val="none" w:sz="0" w:space="0" w:color="auto"/>
            <w:left w:val="none" w:sz="0" w:space="0" w:color="auto"/>
            <w:bottom w:val="none" w:sz="0" w:space="0" w:color="auto"/>
            <w:right w:val="none" w:sz="0" w:space="0" w:color="auto"/>
          </w:divBdr>
        </w:div>
        <w:div w:id="86777182">
          <w:marLeft w:val="0"/>
          <w:marRight w:val="0"/>
          <w:marTop w:val="0"/>
          <w:marBottom w:val="0"/>
          <w:divBdr>
            <w:top w:val="none" w:sz="0" w:space="0" w:color="auto"/>
            <w:left w:val="none" w:sz="0" w:space="0" w:color="auto"/>
            <w:bottom w:val="none" w:sz="0" w:space="0" w:color="auto"/>
            <w:right w:val="none" w:sz="0" w:space="0" w:color="auto"/>
          </w:divBdr>
        </w:div>
        <w:div w:id="176163394">
          <w:marLeft w:val="0"/>
          <w:marRight w:val="0"/>
          <w:marTop w:val="0"/>
          <w:marBottom w:val="0"/>
          <w:divBdr>
            <w:top w:val="none" w:sz="0" w:space="0" w:color="auto"/>
            <w:left w:val="none" w:sz="0" w:space="0" w:color="auto"/>
            <w:bottom w:val="none" w:sz="0" w:space="0" w:color="auto"/>
            <w:right w:val="none" w:sz="0" w:space="0" w:color="auto"/>
          </w:divBdr>
        </w:div>
        <w:div w:id="219098219">
          <w:marLeft w:val="0"/>
          <w:marRight w:val="0"/>
          <w:marTop w:val="0"/>
          <w:marBottom w:val="0"/>
          <w:divBdr>
            <w:top w:val="none" w:sz="0" w:space="0" w:color="auto"/>
            <w:left w:val="none" w:sz="0" w:space="0" w:color="auto"/>
            <w:bottom w:val="none" w:sz="0" w:space="0" w:color="auto"/>
            <w:right w:val="none" w:sz="0" w:space="0" w:color="auto"/>
          </w:divBdr>
        </w:div>
        <w:div w:id="360013207">
          <w:marLeft w:val="0"/>
          <w:marRight w:val="0"/>
          <w:marTop w:val="0"/>
          <w:marBottom w:val="0"/>
          <w:divBdr>
            <w:top w:val="none" w:sz="0" w:space="0" w:color="auto"/>
            <w:left w:val="none" w:sz="0" w:space="0" w:color="auto"/>
            <w:bottom w:val="none" w:sz="0" w:space="0" w:color="auto"/>
            <w:right w:val="none" w:sz="0" w:space="0" w:color="auto"/>
          </w:divBdr>
        </w:div>
        <w:div w:id="434063624">
          <w:marLeft w:val="0"/>
          <w:marRight w:val="0"/>
          <w:marTop w:val="0"/>
          <w:marBottom w:val="0"/>
          <w:divBdr>
            <w:top w:val="none" w:sz="0" w:space="0" w:color="auto"/>
            <w:left w:val="none" w:sz="0" w:space="0" w:color="auto"/>
            <w:bottom w:val="none" w:sz="0" w:space="0" w:color="auto"/>
            <w:right w:val="none" w:sz="0" w:space="0" w:color="auto"/>
          </w:divBdr>
        </w:div>
        <w:div w:id="542443837">
          <w:marLeft w:val="0"/>
          <w:marRight w:val="0"/>
          <w:marTop w:val="0"/>
          <w:marBottom w:val="0"/>
          <w:divBdr>
            <w:top w:val="none" w:sz="0" w:space="0" w:color="auto"/>
            <w:left w:val="none" w:sz="0" w:space="0" w:color="auto"/>
            <w:bottom w:val="none" w:sz="0" w:space="0" w:color="auto"/>
            <w:right w:val="none" w:sz="0" w:space="0" w:color="auto"/>
          </w:divBdr>
        </w:div>
        <w:div w:id="652025829">
          <w:marLeft w:val="0"/>
          <w:marRight w:val="0"/>
          <w:marTop w:val="0"/>
          <w:marBottom w:val="0"/>
          <w:divBdr>
            <w:top w:val="none" w:sz="0" w:space="0" w:color="auto"/>
            <w:left w:val="none" w:sz="0" w:space="0" w:color="auto"/>
            <w:bottom w:val="none" w:sz="0" w:space="0" w:color="auto"/>
            <w:right w:val="none" w:sz="0" w:space="0" w:color="auto"/>
          </w:divBdr>
        </w:div>
        <w:div w:id="653879583">
          <w:marLeft w:val="0"/>
          <w:marRight w:val="0"/>
          <w:marTop w:val="0"/>
          <w:marBottom w:val="0"/>
          <w:divBdr>
            <w:top w:val="none" w:sz="0" w:space="0" w:color="auto"/>
            <w:left w:val="none" w:sz="0" w:space="0" w:color="auto"/>
            <w:bottom w:val="none" w:sz="0" w:space="0" w:color="auto"/>
            <w:right w:val="none" w:sz="0" w:space="0" w:color="auto"/>
          </w:divBdr>
        </w:div>
        <w:div w:id="664287294">
          <w:marLeft w:val="0"/>
          <w:marRight w:val="0"/>
          <w:marTop w:val="0"/>
          <w:marBottom w:val="0"/>
          <w:divBdr>
            <w:top w:val="none" w:sz="0" w:space="0" w:color="auto"/>
            <w:left w:val="none" w:sz="0" w:space="0" w:color="auto"/>
            <w:bottom w:val="none" w:sz="0" w:space="0" w:color="auto"/>
            <w:right w:val="none" w:sz="0" w:space="0" w:color="auto"/>
          </w:divBdr>
        </w:div>
        <w:div w:id="896401865">
          <w:marLeft w:val="0"/>
          <w:marRight w:val="0"/>
          <w:marTop w:val="0"/>
          <w:marBottom w:val="0"/>
          <w:divBdr>
            <w:top w:val="none" w:sz="0" w:space="0" w:color="auto"/>
            <w:left w:val="none" w:sz="0" w:space="0" w:color="auto"/>
            <w:bottom w:val="none" w:sz="0" w:space="0" w:color="auto"/>
            <w:right w:val="none" w:sz="0" w:space="0" w:color="auto"/>
          </w:divBdr>
        </w:div>
        <w:div w:id="897472448">
          <w:marLeft w:val="0"/>
          <w:marRight w:val="0"/>
          <w:marTop w:val="0"/>
          <w:marBottom w:val="0"/>
          <w:divBdr>
            <w:top w:val="none" w:sz="0" w:space="0" w:color="auto"/>
            <w:left w:val="none" w:sz="0" w:space="0" w:color="auto"/>
            <w:bottom w:val="none" w:sz="0" w:space="0" w:color="auto"/>
            <w:right w:val="none" w:sz="0" w:space="0" w:color="auto"/>
          </w:divBdr>
        </w:div>
        <w:div w:id="1013872077">
          <w:marLeft w:val="0"/>
          <w:marRight w:val="0"/>
          <w:marTop w:val="0"/>
          <w:marBottom w:val="0"/>
          <w:divBdr>
            <w:top w:val="none" w:sz="0" w:space="0" w:color="auto"/>
            <w:left w:val="none" w:sz="0" w:space="0" w:color="auto"/>
            <w:bottom w:val="none" w:sz="0" w:space="0" w:color="auto"/>
            <w:right w:val="none" w:sz="0" w:space="0" w:color="auto"/>
          </w:divBdr>
        </w:div>
        <w:div w:id="1168983353">
          <w:marLeft w:val="0"/>
          <w:marRight w:val="0"/>
          <w:marTop w:val="0"/>
          <w:marBottom w:val="0"/>
          <w:divBdr>
            <w:top w:val="none" w:sz="0" w:space="0" w:color="auto"/>
            <w:left w:val="none" w:sz="0" w:space="0" w:color="auto"/>
            <w:bottom w:val="none" w:sz="0" w:space="0" w:color="auto"/>
            <w:right w:val="none" w:sz="0" w:space="0" w:color="auto"/>
          </w:divBdr>
        </w:div>
        <w:div w:id="1199970861">
          <w:marLeft w:val="0"/>
          <w:marRight w:val="0"/>
          <w:marTop w:val="0"/>
          <w:marBottom w:val="0"/>
          <w:divBdr>
            <w:top w:val="none" w:sz="0" w:space="0" w:color="auto"/>
            <w:left w:val="none" w:sz="0" w:space="0" w:color="auto"/>
            <w:bottom w:val="none" w:sz="0" w:space="0" w:color="auto"/>
            <w:right w:val="none" w:sz="0" w:space="0" w:color="auto"/>
          </w:divBdr>
        </w:div>
        <w:div w:id="1476332677">
          <w:marLeft w:val="0"/>
          <w:marRight w:val="0"/>
          <w:marTop w:val="0"/>
          <w:marBottom w:val="0"/>
          <w:divBdr>
            <w:top w:val="none" w:sz="0" w:space="0" w:color="auto"/>
            <w:left w:val="none" w:sz="0" w:space="0" w:color="auto"/>
            <w:bottom w:val="none" w:sz="0" w:space="0" w:color="auto"/>
            <w:right w:val="none" w:sz="0" w:space="0" w:color="auto"/>
          </w:divBdr>
        </w:div>
        <w:div w:id="1628125665">
          <w:marLeft w:val="0"/>
          <w:marRight w:val="0"/>
          <w:marTop w:val="0"/>
          <w:marBottom w:val="0"/>
          <w:divBdr>
            <w:top w:val="none" w:sz="0" w:space="0" w:color="auto"/>
            <w:left w:val="none" w:sz="0" w:space="0" w:color="auto"/>
            <w:bottom w:val="none" w:sz="0" w:space="0" w:color="auto"/>
            <w:right w:val="none" w:sz="0" w:space="0" w:color="auto"/>
          </w:divBdr>
        </w:div>
        <w:div w:id="1664579721">
          <w:marLeft w:val="0"/>
          <w:marRight w:val="0"/>
          <w:marTop w:val="0"/>
          <w:marBottom w:val="0"/>
          <w:divBdr>
            <w:top w:val="none" w:sz="0" w:space="0" w:color="auto"/>
            <w:left w:val="none" w:sz="0" w:space="0" w:color="auto"/>
            <w:bottom w:val="none" w:sz="0" w:space="0" w:color="auto"/>
            <w:right w:val="none" w:sz="0" w:space="0" w:color="auto"/>
          </w:divBdr>
        </w:div>
        <w:div w:id="1809980471">
          <w:marLeft w:val="0"/>
          <w:marRight w:val="0"/>
          <w:marTop w:val="0"/>
          <w:marBottom w:val="0"/>
          <w:divBdr>
            <w:top w:val="none" w:sz="0" w:space="0" w:color="auto"/>
            <w:left w:val="none" w:sz="0" w:space="0" w:color="auto"/>
            <w:bottom w:val="none" w:sz="0" w:space="0" w:color="auto"/>
            <w:right w:val="none" w:sz="0" w:space="0" w:color="auto"/>
          </w:divBdr>
        </w:div>
        <w:div w:id="1926524770">
          <w:marLeft w:val="0"/>
          <w:marRight w:val="0"/>
          <w:marTop w:val="0"/>
          <w:marBottom w:val="0"/>
          <w:divBdr>
            <w:top w:val="none" w:sz="0" w:space="0" w:color="auto"/>
            <w:left w:val="none" w:sz="0" w:space="0" w:color="auto"/>
            <w:bottom w:val="none" w:sz="0" w:space="0" w:color="auto"/>
            <w:right w:val="none" w:sz="0" w:space="0" w:color="auto"/>
          </w:divBdr>
        </w:div>
        <w:div w:id="1959221442">
          <w:marLeft w:val="0"/>
          <w:marRight w:val="0"/>
          <w:marTop w:val="0"/>
          <w:marBottom w:val="0"/>
          <w:divBdr>
            <w:top w:val="none" w:sz="0" w:space="0" w:color="auto"/>
            <w:left w:val="none" w:sz="0" w:space="0" w:color="auto"/>
            <w:bottom w:val="none" w:sz="0" w:space="0" w:color="auto"/>
            <w:right w:val="none" w:sz="0" w:space="0" w:color="auto"/>
          </w:divBdr>
        </w:div>
      </w:divsChild>
    </w:div>
    <w:div w:id="93717965">
      <w:bodyDiv w:val="1"/>
      <w:marLeft w:val="0"/>
      <w:marRight w:val="0"/>
      <w:marTop w:val="0"/>
      <w:marBottom w:val="0"/>
      <w:divBdr>
        <w:top w:val="none" w:sz="0" w:space="0" w:color="auto"/>
        <w:left w:val="none" w:sz="0" w:space="0" w:color="auto"/>
        <w:bottom w:val="none" w:sz="0" w:space="0" w:color="auto"/>
        <w:right w:val="none" w:sz="0" w:space="0" w:color="auto"/>
      </w:divBdr>
    </w:div>
    <w:div w:id="99301176">
      <w:bodyDiv w:val="1"/>
      <w:marLeft w:val="0"/>
      <w:marRight w:val="0"/>
      <w:marTop w:val="0"/>
      <w:marBottom w:val="0"/>
      <w:divBdr>
        <w:top w:val="none" w:sz="0" w:space="0" w:color="auto"/>
        <w:left w:val="none" w:sz="0" w:space="0" w:color="auto"/>
        <w:bottom w:val="none" w:sz="0" w:space="0" w:color="auto"/>
        <w:right w:val="none" w:sz="0" w:space="0" w:color="auto"/>
      </w:divBdr>
      <w:divsChild>
        <w:div w:id="115562776">
          <w:marLeft w:val="0"/>
          <w:marRight w:val="0"/>
          <w:marTop w:val="0"/>
          <w:marBottom w:val="0"/>
          <w:divBdr>
            <w:top w:val="none" w:sz="0" w:space="0" w:color="auto"/>
            <w:left w:val="none" w:sz="0" w:space="0" w:color="auto"/>
            <w:bottom w:val="none" w:sz="0" w:space="0" w:color="auto"/>
            <w:right w:val="none" w:sz="0" w:space="0" w:color="auto"/>
          </w:divBdr>
          <w:divsChild>
            <w:div w:id="649478202">
              <w:marLeft w:val="0"/>
              <w:marRight w:val="0"/>
              <w:marTop w:val="0"/>
              <w:marBottom w:val="0"/>
              <w:divBdr>
                <w:top w:val="none" w:sz="0" w:space="0" w:color="auto"/>
                <w:left w:val="none" w:sz="0" w:space="0" w:color="auto"/>
                <w:bottom w:val="none" w:sz="0" w:space="0" w:color="auto"/>
                <w:right w:val="none" w:sz="0" w:space="0" w:color="auto"/>
              </w:divBdr>
              <w:divsChild>
                <w:div w:id="111374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57219">
      <w:bodyDiv w:val="1"/>
      <w:marLeft w:val="0"/>
      <w:marRight w:val="0"/>
      <w:marTop w:val="0"/>
      <w:marBottom w:val="0"/>
      <w:divBdr>
        <w:top w:val="none" w:sz="0" w:space="0" w:color="auto"/>
        <w:left w:val="none" w:sz="0" w:space="0" w:color="auto"/>
        <w:bottom w:val="none" w:sz="0" w:space="0" w:color="auto"/>
        <w:right w:val="none" w:sz="0" w:space="0" w:color="auto"/>
      </w:divBdr>
    </w:div>
    <w:div w:id="112865278">
      <w:bodyDiv w:val="1"/>
      <w:marLeft w:val="0"/>
      <w:marRight w:val="0"/>
      <w:marTop w:val="0"/>
      <w:marBottom w:val="0"/>
      <w:divBdr>
        <w:top w:val="none" w:sz="0" w:space="0" w:color="auto"/>
        <w:left w:val="none" w:sz="0" w:space="0" w:color="auto"/>
        <w:bottom w:val="none" w:sz="0" w:space="0" w:color="auto"/>
        <w:right w:val="none" w:sz="0" w:space="0" w:color="auto"/>
      </w:divBdr>
    </w:div>
    <w:div w:id="117575817">
      <w:bodyDiv w:val="1"/>
      <w:marLeft w:val="0"/>
      <w:marRight w:val="0"/>
      <w:marTop w:val="0"/>
      <w:marBottom w:val="0"/>
      <w:divBdr>
        <w:top w:val="none" w:sz="0" w:space="0" w:color="auto"/>
        <w:left w:val="none" w:sz="0" w:space="0" w:color="auto"/>
        <w:bottom w:val="none" w:sz="0" w:space="0" w:color="auto"/>
        <w:right w:val="none" w:sz="0" w:space="0" w:color="auto"/>
      </w:divBdr>
      <w:divsChild>
        <w:div w:id="1991597913">
          <w:marLeft w:val="0"/>
          <w:marRight w:val="0"/>
          <w:marTop w:val="0"/>
          <w:marBottom w:val="0"/>
          <w:divBdr>
            <w:top w:val="none" w:sz="0" w:space="0" w:color="auto"/>
            <w:left w:val="none" w:sz="0" w:space="0" w:color="auto"/>
            <w:bottom w:val="none" w:sz="0" w:space="0" w:color="auto"/>
            <w:right w:val="none" w:sz="0" w:space="0" w:color="auto"/>
          </w:divBdr>
          <w:divsChild>
            <w:div w:id="461772501">
              <w:marLeft w:val="0"/>
              <w:marRight w:val="0"/>
              <w:marTop w:val="0"/>
              <w:marBottom w:val="0"/>
              <w:divBdr>
                <w:top w:val="none" w:sz="0" w:space="0" w:color="auto"/>
                <w:left w:val="none" w:sz="0" w:space="0" w:color="auto"/>
                <w:bottom w:val="none" w:sz="0" w:space="0" w:color="auto"/>
                <w:right w:val="none" w:sz="0" w:space="0" w:color="auto"/>
              </w:divBdr>
              <w:divsChild>
                <w:div w:id="190162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61960">
      <w:bodyDiv w:val="1"/>
      <w:marLeft w:val="0"/>
      <w:marRight w:val="0"/>
      <w:marTop w:val="0"/>
      <w:marBottom w:val="0"/>
      <w:divBdr>
        <w:top w:val="none" w:sz="0" w:space="0" w:color="auto"/>
        <w:left w:val="none" w:sz="0" w:space="0" w:color="auto"/>
        <w:bottom w:val="none" w:sz="0" w:space="0" w:color="auto"/>
        <w:right w:val="none" w:sz="0" w:space="0" w:color="auto"/>
      </w:divBdr>
      <w:divsChild>
        <w:div w:id="1627276289">
          <w:marLeft w:val="0"/>
          <w:marRight w:val="0"/>
          <w:marTop w:val="0"/>
          <w:marBottom w:val="0"/>
          <w:divBdr>
            <w:top w:val="none" w:sz="0" w:space="0" w:color="auto"/>
            <w:left w:val="none" w:sz="0" w:space="0" w:color="auto"/>
            <w:bottom w:val="none" w:sz="0" w:space="0" w:color="auto"/>
            <w:right w:val="none" w:sz="0" w:space="0" w:color="auto"/>
          </w:divBdr>
          <w:divsChild>
            <w:div w:id="1189100677">
              <w:marLeft w:val="0"/>
              <w:marRight w:val="0"/>
              <w:marTop w:val="0"/>
              <w:marBottom w:val="0"/>
              <w:divBdr>
                <w:top w:val="none" w:sz="0" w:space="0" w:color="auto"/>
                <w:left w:val="none" w:sz="0" w:space="0" w:color="auto"/>
                <w:bottom w:val="none" w:sz="0" w:space="0" w:color="auto"/>
                <w:right w:val="none" w:sz="0" w:space="0" w:color="auto"/>
              </w:divBdr>
              <w:divsChild>
                <w:div w:id="97215920">
                  <w:marLeft w:val="0"/>
                  <w:marRight w:val="0"/>
                  <w:marTop w:val="0"/>
                  <w:marBottom w:val="0"/>
                  <w:divBdr>
                    <w:top w:val="none" w:sz="0" w:space="0" w:color="auto"/>
                    <w:left w:val="none" w:sz="0" w:space="0" w:color="auto"/>
                    <w:bottom w:val="none" w:sz="0" w:space="0" w:color="auto"/>
                    <w:right w:val="none" w:sz="0" w:space="0" w:color="auto"/>
                  </w:divBdr>
                  <w:divsChild>
                    <w:div w:id="213131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440344">
      <w:bodyDiv w:val="1"/>
      <w:marLeft w:val="0"/>
      <w:marRight w:val="0"/>
      <w:marTop w:val="0"/>
      <w:marBottom w:val="0"/>
      <w:divBdr>
        <w:top w:val="none" w:sz="0" w:space="0" w:color="auto"/>
        <w:left w:val="none" w:sz="0" w:space="0" w:color="auto"/>
        <w:bottom w:val="none" w:sz="0" w:space="0" w:color="auto"/>
        <w:right w:val="none" w:sz="0" w:space="0" w:color="auto"/>
      </w:divBdr>
      <w:divsChild>
        <w:div w:id="1930001687">
          <w:marLeft w:val="0"/>
          <w:marRight w:val="0"/>
          <w:marTop w:val="0"/>
          <w:marBottom w:val="0"/>
          <w:divBdr>
            <w:top w:val="none" w:sz="0" w:space="0" w:color="auto"/>
            <w:left w:val="none" w:sz="0" w:space="0" w:color="auto"/>
            <w:bottom w:val="none" w:sz="0" w:space="0" w:color="auto"/>
            <w:right w:val="none" w:sz="0" w:space="0" w:color="auto"/>
          </w:divBdr>
          <w:divsChild>
            <w:div w:id="1185560773">
              <w:marLeft w:val="0"/>
              <w:marRight w:val="0"/>
              <w:marTop w:val="0"/>
              <w:marBottom w:val="0"/>
              <w:divBdr>
                <w:top w:val="none" w:sz="0" w:space="0" w:color="auto"/>
                <w:left w:val="none" w:sz="0" w:space="0" w:color="auto"/>
                <w:bottom w:val="none" w:sz="0" w:space="0" w:color="auto"/>
                <w:right w:val="none" w:sz="0" w:space="0" w:color="auto"/>
              </w:divBdr>
              <w:divsChild>
                <w:div w:id="91639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53841">
      <w:bodyDiv w:val="1"/>
      <w:marLeft w:val="0"/>
      <w:marRight w:val="0"/>
      <w:marTop w:val="0"/>
      <w:marBottom w:val="0"/>
      <w:divBdr>
        <w:top w:val="none" w:sz="0" w:space="0" w:color="auto"/>
        <w:left w:val="none" w:sz="0" w:space="0" w:color="auto"/>
        <w:bottom w:val="none" w:sz="0" w:space="0" w:color="auto"/>
        <w:right w:val="none" w:sz="0" w:space="0" w:color="auto"/>
      </w:divBdr>
    </w:div>
    <w:div w:id="217665877">
      <w:bodyDiv w:val="1"/>
      <w:marLeft w:val="0"/>
      <w:marRight w:val="0"/>
      <w:marTop w:val="0"/>
      <w:marBottom w:val="0"/>
      <w:divBdr>
        <w:top w:val="none" w:sz="0" w:space="0" w:color="auto"/>
        <w:left w:val="none" w:sz="0" w:space="0" w:color="auto"/>
        <w:bottom w:val="none" w:sz="0" w:space="0" w:color="auto"/>
        <w:right w:val="none" w:sz="0" w:space="0" w:color="auto"/>
      </w:divBdr>
    </w:div>
    <w:div w:id="226187267">
      <w:bodyDiv w:val="1"/>
      <w:marLeft w:val="0"/>
      <w:marRight w:val="0"/>
      <w:marTop w:val="0"/>
      <w:marBottom w:val="0"/>
      <w:divBdr>
        <w:top w:val="none" w:sz="0" w:space="0" w:color="auto"/>
        <w:left w:val="none" w:sz="0" w:space="0" w:color="auto"/>
        <w:bottom w:val="none" w:sz="0" w:space="0" w:color="auto"/>
        <w:right w:val="none" w:sz="0" w:space="0" w:color="auto"/>
      </w:divBdr>
      <w:divsChild>
        <w:div w:id="640498065">
          <w:marLeft w:val="0"/>
          <w:marRight w:val="0"/>
          <w:marTop w:val="0"/>
          <w:marBottom w:val="0"/>
          <w:divBdr>
            <w:top w:val="none" w:sz="0" w:space="0" w:color="auto"/>
            <w:left w:val="none" w:sz="0" w:space="0" w:color="auto"/>
            <w:bottom w:val="none" w:sz="0" w:space="0" w:color="auto"/>
            <w:right w:val="none" w:sz="0" w:space="0" w:color="auto"/>
          </w:divBdr>
          <w:divsChild>
            <w:div w:id="1872036091">
              <w:marLeft w:val="0"/>
              <w:marRight w:val="0"/>
              <w:marTop w:val="0"/>
              <w:marBottom w:val="0"/>
              <w:divBdr>
                <w:top w:val="none" w:sz="0" w:space="0" w:color="auto"/>
                <w:left w:val="none" w:sz="0" w:space="0" w:color="auto"/>
                <w:bottom w:val="none" w:sz="0" w:space="0" w:color="auto"/>
                <w:right w:val="none" w:sz="0" w:space="0" w:color="auto"/>
              </w:divBdr>
              <w:divsChild>
                <w:div w:id="157424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693904">
      <w:bodyDiv w:val="1"/>
      <w:marLeft w:val="0"/>
      <w:marRight w:val="0"/>
      <w:marTop w:val="0"/>
      <w:marBottom w:val="0"/>
      <w:divBdr>
        <w:top w:val="none" w:sz="0" w:space="0" w:color="auto"/>
        <w:left w:val="none" w:sz="0" w:space="0" w:color="auto"/>
        <w:bottom w:val="none" w:sz="0" w:space="0" w:color="auto"/>
        <w:right w:val="none" w:sz="0" w:space="0" w:color="auto"/>
      </w:divBdr>
      <w:divsChild>
        <w:div w:id="328601400">
          <w:marLeft w:val="0"/>
          <w:marRight w:val="0"/>
          <w:marTop w:val="0"/>
          <w:marBottom w:val="0"/>
          <w:divBdr>
            <w:top w:val="none" w:sz="0" w:space="0" w:color="auto"/>
            <w:left w:val="none" w:sz="0" w:space="0" w:color="auto"/>
            <w:bottom w:val="none" w:sz="0" w:space="0" w:color="auto"/>
            <w:right w:val="none" w:sz="0" w:space="0" w:color="auto"/>
          </w:divBdr>
        </w:div>
        <w:div w:id="1423188184">
          <w:marLeft w:val="0"/>
          <w:marRight w:val="0"/>
          <w:marTop w:val="0"/>
          <w:marBottom w:val="0"/>
          <w:divBdr>
            <w:top w:val="none" w:sz="0" w:space="0" w:color="auto"/>
            <w:left w:val="none" w:sz="0" w:space="0" w:color="auto"/>
            <w:bottom w:val="none" w:sz="0" w:space="0" w:color="auto"/>
            <w:right w:val="none" w:sz="0" w:space="0" w:color="auto"/>
          </w:divBdr>
        </w:div>
      </w:divsChild>
    </w:div>
    <w:div w:id="229463109">
      <w:bodyDiv w:val="1"/>
      <w:marLeft w:val="0"/>
      <w:marRight w:val="0"/>
      <w:marTop w:val="0"/>
      <w:marBottom w:val="0"/>
      <w:divBdr>
        <w:top w:val="none" w:sz="0" w:space="0" w:color="auto"/>
        <w:left w:val="none" w:sz="0" w:space="0" w:color="auto"/>
        <w:bottom w:val="none" w:sz="0" w:space="0" w:color="auto"/>
        <w:right w:val="none" w:sz="0" w:space="0" w:color="auto"/>
      </w:divBdr>
    </w:div>
    <w:div w:id="234125943">
      <w:bodyDiv w:val="1"/>
      <w:marLeft w:val="0"/>
      <w:marRight w:val="0"/>
      <w:marTop w:val="0"/>
      <w:marBottom w:val="0"/>
      <w:divBdr>
        <w:top w:val="none" w:sz="0" w:space="0" w:color="auto"/>
        <w:left w:val="none" w:sz="0" w:space="0" w:color="auto"/>
        <w:bottom w:val="none" w:sz="0" w:space="0" w:color="auto"/>
        <w:right w:val="none" w:sz="0" w:space="0" w:color="auto"/>
      </w:divBdr>
      <w:divsChild>
        <w:div w:id="163906864">
          <w:marLeft w:val="0"/>
          <w:marRight w:val="0"/>
          <w:marTop w:val="0"/>
          <w:marBottom w:val="0"/>
          <w:divBdr>
            <w:top w:val="none" w:sz="0" w:space="0" w:color="auto"/>
            <w:left w:val="none" w:sz="0" w:space="0" w:color="auto"/>
            <w:bottom w:val="none" w:sz="0" w:space="0" w:color="auto"/>
            <w:right w:val="none" w:sz="0" w:space="0" w:color="auto"/>
          </w:divBdr>
          <w:divsChild>
            <w:div w:id="787553195">
              <w:marLeft w:val="0"/>
              <w:marRight w:val="0"/>
              <w:marTop w:val="0"/>
              <w:marBottom w:val="0"/>
              <w:divBdr>
                <w:top w:val="none" w:sz="0" w:space="0" w:color="auto"/>
                <w:left w:val="none" w:sz="0" w:space="0" w:color="auto"/>
                <w:bottom w:val="none" w:sz="0" w:space="0" w:color="auto"/>
                <w:right w:val="none" w:sz="0" w:space="0" w:color="auto"/>
              </w:divBdr>
              <w:divsChild>
                <w:div w:id="3909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945952">
      <w:bodyDiv w:val="1"/>
      <w:marLeft w:val="0"/>
      <w:marRight w:val="0"/>
      <w:marTop w:val="0"/>
      <w:marBottom w:val="0"/>
      <w:divBdr>
        <w:top w:val="none" w:sz="0" w:space="0" w:color="auto"/>
        <w:left w:val="none" w:sz="0" w:space="0" w:color="auto"/>
        <w:bottom w:val="none" w:sz="0" w:space="0" w:color="auto"/>
        <w:right w:val="none" w:sz="0" w:space="0" w:color="auto"/>
      </w:divBdr>
      <w:divsChild>
        <w:div w:id="1842313041">
          <w:marLeft w:val="0"/>
          <w:marRight w:val="0"/>
          <w:marTop w:val="0"/>
          <w:marBottom w:val="0"/>
          <w:divBdr>
            <w:top w:val="none" w:sz="0" w:space="0" w:color="auto"/>
            <w:left w:val="none" w:sz="0" w:space="0" w:color="auto"/>
            <w:bottom w:val="none" w:sz="0" w:space="0" w:color="auto"/>
            <w:right w:val="none" w:sz="0" w:space="0" w:color="auto"/>
          </w:divBdr>
          <w:divsChild>
            <w:div w:id="857426048">
              <w:marLeft w:val="0"/>
              <w:marRight w:val="0"/>
              <w:marTop w:val="0"/>
              <w:marBottom w:val="0"/>
              <w:divBdr>
                <w:top w:val="none" w:sz="0" w:space="0" w:color="auto"/>
                <w:left w:val="none" w:sz="0" w:space="0" w:color="auto"/>
                <w:bottom w:val="none" w:sz="0" w:space="0" w:color="auto"/>
                <w:right w:val="none" w:sz="0" w:space="0" w:color="auto"/>
              </w:divBdr>
              <w:divsChild>
                <w:div w:id="126938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037747">
      <w:bodyDiv w:val="1"/>
      <w:marLeft w:val="0"/>
      <w:marRight w:val="0"/>
      <w:marTop w:val="0"/>
      <w:marBottom w:val="0"/>
      <w:divBdr>
        <w:top w:val="none" w:sz="0" w:space="0" w:color="auto"/>
        <w:left w:val="none" w:sz="0" w:space="0" w:color="auto"/>
        <w:bottom w:val="none" w:sz="0" w:space="0" w:color="auto"/>
        <w:right w:val="none" w:sz="0" w:space="0" w:color="auto"/>
      </w:divBdr>
      <w:divsChild>
        <w:div w:id="124590729">
          <w:marLeft w:val="0"/>
          <w:marRight w:val="0"/>
          <w:marTop w:val="0"/>
          <w:marBottom w:val="0"/>
          <w:divBdr>
            <w:top w:val="none" w:sz="0" w:space="0" w:color="auto"/>
            <w:left w:val="none" w:sz="0" w:space="0" w:color="auto"/>
            <w:bottom w:val="none" w:sz="0" w:space="0" w:color="auto"/>
            <w:right w:val="none" w:sz="0" w:space="0" w:color="auto"/>
          </w:divBdr>
          <w:divsChild>
            <w:div w:id="1199512838">
              <w:marLeft w:val="0"/>
              <w:marRight w:val="0"/>
              <w:marTop w:val="0"/>
              <w:marBottom w:val="0"/>
              <w:divBdr>
                <w:top w:val="none" w:sz="0" w:space="0" w:color="auto"/>
                <w:left w:val="none" w:sz="0" w:space="0" w:color="auto"/>
                <w:bottom w:val="none" w:sz="0" w:space="0" w:color="auto"/>
                <w:right w:val="none" w:sz="0" w:space="0" w:color="auto"/>
              </w:divBdr>
              <w:divsChild>
                <w:div w:id="126086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17500">
      <w:bodyDiv w:val="1"/>
      <w:marLeft w:val="0"/>
      <w:marRight w:val="0"/>
      <w:marTop w:val="0"/>
      <w:marBottom w:val="0"/>
      <w:divBdr>
        <w:top w:val="none" w:sz="0" w:space="0" w:color="auto"/>
        <w:left w:val="none" w:sz="0" w:space="0" w:color="auto"/>
        <w:bottom w:val="none" w:sz="0" w:space="0" w:color="auto"/>
        <w:right w:val="none" w:sz="0" w:space="0" w:color="auto"/>
      </w:divBdr>
      <w:divsChild>
        <w:div w:id="347562718">
          <w:marLeft w:val="0"/>
          <w:marRight w:val="0"/>
          <w:marTop w:val="0"/>
          <w:marBottom w:val="0"/>
          <w:divBdr>
            <w:top w:val="none" w:sz="0" w:space="0" w:color="auto"/>
            <w:left w:val="none" w:sz="0" w:space="0" w:color="auto"/>
            <w:bottom w:val="none" w:sz="0" w:space="0" w:color="auto"/>
            <w:right w:val="none" w:sz="0" w:space="0" w:color="auto"/>
          </w:divBdr>
          <w:divsChild>
            <w:div w:id="1136416755">
              <w:marLeft w:val="0"/>
              <w:marRight w:val="0"/>
              <w:marTop w:val="0"/>
              <w:marBottom w:val="0"/>
              <w:divBdr>
                <w:top w:val="none" w:sz="0" w:space="0" w:color="auto"/>
                <w:left w:val="none" w:sz="0" w:space="0" w:color="auto"/>
                <w:bottom w:val="none" w:sz="0" w:space="0" w:color="auto"/>
                <w:right w:val="none" w:sz="0" w:space="0" w:color="auto"/>
              </w:divBdr>
              <w:divsChild>
                <w:div w:id="103966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851094">
      <w:bodyDiv w:val="1"/>
      <w:marLeft w:val="0"/>
      <w:marRight w:val="0"/>
      <w:marTop w:val="0"/>
      <w:marBottom w:val="0"/>
      <w:divBdr>
        <w:top w:val="none" w:sz="0" w:space="0" w:color="auto"/>
        <w:left w:val="none" w:sz="0" w:space="0" w:color="auto"/>
        <w:bottom w:val="none" w:sz="0" w:space="0" w:color="auto"/>
        <w:right w:val="none" w:sz="0" w:space="0" w:color="auto"/>
      </w:divBdr>
      <w:divsChild>
        <w:div w:id="81146300">
          <w:marLeft w:val="0"/>
          <w:marRight w:val="0"/>
          <w:marTop w:val="0"/>
          <w:marBottom w:val="0"/>
          <w:divBdr>
            <w:top w:val="none" w:sz="0" w:space="0" w:color="auto"/>
            <w:left w:val="none" w:sz="0" w:space="0" w:color="auto"/>
            <w:bottom w:val="none" w:sz="0" w:space="0" w:color="auto"/>
            <w:right w:val="none" w:sz="0" w:space="0" w:color="auto"/>
          </w:divBdr>
          <w:divsChild>
            <w:div w:id="1754282945">
              <w:marLeft w:val="0"/>
              <w:marRight w:val="0"/>
              <w:marTop w:val="0"/>
              <w:marBottom w:val="0"/>
              <w:divBdr>
                <w:top w:val="none" w:sz="0" w:space="0" w:color="auto"/>
                <w:left w:val="none" w:sz="0" w:space="0" w:color="auto"/>
                <w:bottom w:val="none" w:sz="0" w:space="0" w:color="auto"/>
                <w:right w:val="none" w:sz="0" w:space="0" w:color="auto"/>
              </w:divBdr>
              <w:divsChild>
                <w:div w:id="133175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318299">
      <w:bodyDiv w:val="1"/>
      <w:marLeft w:val="0"/>
      <w:marRight w:val="0"/>
      <w:marTop w:val="0"/>
      <w:marBottom w:val="0"/>
      <w:divBdr>
        <w:top w:val="none" w:sz="0" w:space="0" w:color="auto"/>
        <w:left w:val="none" w:sz="0" w:space="0" w:color="auto"/>
        <w:bottom w:val="none" w:sz="0" w:space="0" w:color="auto"/>
        <w:right w:val="none" w:sz="0" w:space="0" w:color="auto"/>
      </w:divBdr>
    </w:div>
    <w:div w:id="337318578">
      <w:bodyDiv w:val="1"/>
      <w:marLeft w:val="0"/>
      <w:marRight w:val="0"/>
      <w:marTop w:val="0"/>
      <w:marBottom w:val="0"/>
      <w:divBdr>
        <w:top w:val="none" w:sz="0" w:space="0" w:color="auto"/>
        <w:left w:val="none" w:sz="0" w:space="0" w:color="auto"/>
        <w:bottom w:val="none" w:sz="0" w:space="0" w:color="auto"/>
        <w:right w:val="none" w:sz="0" w:space="0" w:color="auto"/>
      </w:divBdr>
      <w:divsChild>
        <w:div w:id="74520738">
          <w:marLeft w:val="0"/>
          <w:marRight w:val="0"/>
          <w:marTop w:val="0"/>
          <w:marBottom w:val="0"/>
          <w:divBdr>
            <w:top w:val="none" w:sz="0" w:space="0" w:color="auto"/>
            <w:left w:val="none" w:sz="0" w:space="0" w:color="auto"/>
            <w:bottom w:val="none" w:sz="0" w:space="0" w:color="auto"/>
            <w:right w:val="none" w:sz="0" w:space="0" w:color="auto"/>
          </w:divBdr>
          <w:divsChild>
            <w:div w:id="741561653">
              <w:marLeft w:val="0"/>
              <w:marRight w:val="0"/>
              <w:marTop w:val="0"/>
              <w:marBottom w:val="0"/>
              <w:divBdr>
                <w:top w:val="none" w:sz="0" w:space="0" w:color="auto"/>
                <w:left w:val="none" w:sz="0" w:space="0" w:color="auto"/>
                <w:bottom w:val="none" w:sz="0" w:space="0" w:color="auto"/>
                <w:right w:val="none" w:sz="0" w:space="0" w:color="auto"/>
              </w:divBdr>
              <w:divsChild>
                <w:div w:id="211786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192122">
      <w:bodyDiv w:val="1"/>
      <w:marLeft w:val="0"/>
      <w:marRight w:val="0"/>
      <w:marTop w:val="0"/>
      <w:marBottom w:val="0"/>
      <w:divBdr>
        <w:top w:val="none" w:sz="0" w:space="0" w:color="auto"/>
        <w:left w:val="none" w:sz="0" w:space="0" w:color="auto"/>
        <w:bottom w:val="none" w:sz="0" w:space="0" w:color="auto"/>
        <w:right w:val="none" w:sz="0" w:space="0" w:color="auto"/>
      </w:divBdr>
    </w:div>
    <w:div w:id="413627953">
      <w:bodyDiv w:val="1"/>
      <w:marLeft w:val="0"/>
      <w:marRight w:val="0"/>
      <w:marTop w:val="0"/>
      <w:marBottom w:val="0"/>
      <w:divBdr>
        <w:top w:val="none" w:sz="0" w:space="0" w:color="auto"/>
        <w:left w:val="none" w:sz="0" w:space="0" w:color="auto"/>
        <w:bottom w:val="none" w:sz="0" w:space="0" w:color="auto"/>
        <w:right w:val="none" w:sz="0" w:space="0" w:color="auto"/>
      </w:divBdr>
      <w:divsChild>
        <w:div w:id="498892256">
          <w:marLeft w:val="0"/>
          <w:marRight w:val="0"/>
          <w:marTop w:val="0"/>
          <w:marBottom w:val="0"/>
          <w:divBdr>
            <w:top w:val="none" w:sz="0" w:space="0" w:color="auto"/>
            <w:left w:val="none" w:sz="0" w:space="0" w:color="auto"/>
            <w:bottom w:val="none" w:sz="0" w:space="0" w:color="auto"/>
            <w:right w:val="none" w:sz="0" w:space="0" w:color="auto"/>
          </w:divBdr>
          <w:divsChild>
            <w:div w:id="889804917">
              <w:marLeft w:val="0"/>
              <w:marRight w:val="0"/>
              <w:marTop w:val="0"/>
              <w:marBottom w:val="0"/>
              <w:divBdr>
                <w:top w:val="none" w:sz="0" w:space="0" w:color="auto"/>
                <w:left w:val="none" w:sz="0" w:space="0" w:color="auto"/>
                <w:bottom w:val="none" w:sz="0" w:space="0" w:color="auto"/>
                <w:right w:val="none" w:sz="0" w:space="0" w:color="auto"/>
              </w:divBdr>
              <w:divsChild>
                <w:div w:id="111945371">
                  <w:marLeft w:val="0"/>
                  <w:marRight w:val="0"/>
                  <w:marTop w:val="0"/>
                  <w:marBottom w:val="0"/>
                  <w:divBdr>
                    <w:top w:val="none" w:sz="0" w:space="0" w:color="auto"/>
                    <w:left w:val="none" w:sz="0" w:space="0" w:color="auto"/>
                    <w:bottom w:val="none" w:sz="0" w:space="0" w:color="auto"/>
                    <w:right w:val="none" w:sz="0" w:space="0" w:color="auto"/>
                  </w:divBdr>
                </w:div>
                <w:div w:id="22907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719483">
      <w:bodyDiv w:val="1"/>
      <w:marLeft w:val="0"/>
      <w:marRight w:val="0"/>
      <w:marTop w:val="0"/>
      <w:marBottom w:val="0"/>
      <w:divBdr>
        <w:top w:val="none" w:sz="0" w:space="0" w:color="auto"/>
        <w:left w:val="none" w:sz="0" w:space="0" w:color="auto"/>
        <w:bottom w:val="none" w:sz="0" w:space="0" w:color="auto"/>
        <w:right w:val="none" w:sz="0" w:space="0" w:color="auto"/>
      </w:divBdr>
      <w:divsChild>
        <w:div w:id="370309136">
          <w:marLeft w:val="0"/>
          <w:marRight w:val="0"/>
          <w:marTop w:val="0"/>
          <w:marBottom w:val="0"/>
          <w:divBdr>
            <w:top w:val="none" w:sz="0" w:space="0" w:color="auto"/>
            <w:left w:val="none" w:sz="0" w:space="0" w:color="auto"/>
            <w:bottom w:val="none" w:sz="0" w:space="0" w:color="auto"/>
            <w:right w:val="none" w:sz="0" w:space="0" w:color="auto"/>
          </w:divBdr>
          <w:divsChild>
            <w:div w:id="1315139939">
              <w:marLeft w:val="0"/>
              <w:marRight w:val="0"/>
              <w:marTop w:val="0"/>
              <w:marBottom w:val="0"/>
              <w:divBdr>
                <w:top w:val="none" w:sz="0" w:space="0" w:color="auto"/>
                <w:left w:val="none" w:sz="0" w:space="0" w:color="auto"/>
                <w:bottom w:val="none" w:sz="0" w:space="0" w:color="auto"/>
                <w:right w:val="none" w:sz="0" w:space="0" w:color="auto"/>
              </w:divBdr>
              <w:divsChild>
                <w:div w:id="1482695965">
                  <w:marLeft w:val="0"/>
                  <w:marRight w:val="0"/>
                  <w:marTop w:val="0"/>
                  <w:marBottom w:val="0"/>
                  <w:divBdr>
                    <w:top w:val="none" w:sz="0" w:space="0" w:color="auto"/>
                    <w:left w:val="none" w:sz="0" w:space="0" w:color="auto"/>
                    <w:bottom w:val="none" w:sz="0" w:space="0" w:color="auto"/>
                    <w:right w:val="none" w:sz="0" w:space="0" w:color="auto"/>
                  </w:divBdr>
                </w:div>
                <w:div w:id="170525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176414">
      <w:bodyDiv w:val="1"/>
      <w:marLeft w:val="0"/>
      <w:marRight w:val="0"/>
      <w:marTop w:val="0"/>
      <w:marBottom w:val="0"/>
      <w:divBdr>
        <w:top w:val="none" w:sz="0" w:space="0" w:color="auto"/>
        <w:left w:val="none" w:sz="0" w:space="0" w:color="auto"/>
        <w:bottom w:val="none" w:sz="0" w:space="0" w:color="auto"/>
        <w:right w:val="none" w:sz="0" w:space="0" w:color="auto"/>
      </w:divBdr>
    </w:div>
    <w:div w:id="518545618">
      <w:bodyDiv w:val="1"/>
      <w:marLeft w:val="0"/>
      <w:marRight w:val="0"/>
      <w:marTop w:val="0"/>
      <w:marBottom w:val="0"/>
      <w:divBdr>
        <w:top w:val="none" w:sz="0" w:space="0" w:color="auto"/>
        <w:left w:val="none" w:sz="0" w:space="0" w:color="auto"/>
        <w:bottom w:val="none" w:sz="0" w:space="0" w:color="auto"/>
        <w:right w:val="none" w:sz="0" w:space="0" w:color="auto"/>
      </w:divBdr>
    </w:div>
    <w:div w:id="531386206">
      <w:bodyDiv w:val="1"/>
      <w:marLeft w:val="0"/>
      <w:marRight w:val="0"/>
      <w:marTop w:val="0"/>
      <w:marBottom w:val="0"/>
      <w:divBdr>
        <w:top w:val="none" w:sz="0" w:space="0" w:color="auto"/>
        <w:left w:val="none" w:sz="0" w:space="0" w:color="auto"/>
        <w:bottom w:val="none" w:sz="0" w:space="0" w:color="auto"/>
        <w:right w:val="none" w:sz="0" w:space="0" w:color="auto"/>
      </w:divBdr>
      <w:divsChild>
        <w:div w:id="1933927645">
          <w:marLeft w:val="0"/>
          <w:marRight w:val="0"/>
          <w:marTop w:val="0"/>
          <w:marBottom w:val="0"/>
          <w:divBdr>
            <w:top w:val="none" w:sz="0" w:space="0" w:color="auto"/>
            <w:left w:val="none" w:sz="0" w:space="0" w:color="auto"/>
            <w:bottom w:val="none" w:sz="0" w:space="0" w:color="auto"/>
            <w:right w:val="none" w:sz="0" w:space="0" w:color="auto"/>
          </w:divBdr>
          <w:divsChild>
            <w:div w:id="1460803535">
              <w:marLeft w:val="0"/>
              <w:marRight w:val="0"/>
              <w:marTop w:val="0"/>
              <w:marBottom w:val="0"/>
              <w:divBdr>
                <w:top w:val="none" w:sz="0" w:space="0" w:color="auto"/>
                <w:left w:val="none" w:sz="0" w:space="0" w:color="auto"/>
                <w:bottom w:val="none" w:sz="0" w:space="0" w:color="auto"/>
                <w:right w:val="none" w:sz="0" w:space="0" w:color="auto"/>
              </w:divBdr>
              <w:divsChild>
                <w:div w:id="17276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052763">
      <w:bodyDiv w:val="1"/>
      <w:marLeft w:val="0"/>
      <w:marRight w:val="0"/>
      <w:marTop w:val="0"/>
      <w:marBottom w:val="0"/>
      <w:divBdr>
        <w:top w:val="none" w:sz="0" w:space="0" w:color="auto"/>
        <w:left w:val="none" w:sz="0" w:space="0" w:color="auto"/>
        <w:bottom w:val="none" w:sz="0" w:space="0" w:color="auto"/>
        <w:right w:val="none" w:sz="0" w:space="0" w:color="auto"/>
      </w:divBdr>
    </w:div>
    <w:div w:id="557933898">
      <w:bodyDiv w:val="1"/>
      <w:marLeft w:val="0"/>
      <w:marRight w:val="0"/>
      <w:marTop w:val="0"/>
      <w:marBottom w:val="0"/>
      <w:divBdr>
        <w:top w:val="none" w:sz="0" w:space="0" w:color="auto"/>
        <w:left w:val="none" w:sz="0" w:space="0" w:color="auto"/>
        <w:bottom w:val="none" w:sz="0" w:space="0" w:color="auto"/>
        <w:right w:val="none" w:sz="0" w:space="0" w:color="auto"/>
      </w:divBdr>
      <w:divsChild>
        <w:div w:id="2071145216">
          <w:marLeft w:val="0"/>
          <w:marRight w:val="0"/>
          <w:marTop w:val="0"/>
          <w:marBottom w:val="0"/>
          <w:divBdr>
            <w:top w:val="none" w:sz="0" w:space="0" w:color="auto"/>
            <w:left w:val="none" w:sz="0" w:space="0" w:color="auto"/>
            <w:bottom w:val="none" w:sz="0" w:space="0" w:color="auto"/>
            <w:right w:val="none" w:sz="0" w:space="0" w:color="auto"/>
          </w:divBdr>
          <w:divsChild>
            <w:div w:id="1689209934">
              <w:marLeft w:val="0"/>
              <w:marRight w:val="0"/>
              <w:marTop w:val="0"/>
              <w:marBottom w:val="0"/>
              <w:divBdr>
                <w:top w:val="none" w:sz="0" w:space="0" w:color="auto"/>
                <w:left w:val="none" w:sz="0" w:space="0" w:color="auto"/>
                <w:bottom w:val="none" w:sz="0" w:space="0" w:color="auto"/>
                <w:right w:val="none" w:sz="0" w:space="0" w:color="auto"/>
              </w:divBdr>
              <w:divsChild>
                <w:div w:id="173692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040672">
      <w:bodyDiv w:val="1"/>
      <w:marLeft w:val="0"/>
      <w:marRight w:val="0"/>
      <w:marTop w:val="0"/>
      <w:marBottom w:val="0"/>
      <w:divBdr>
        <w:top w:val="none" w:sz="0" w:space="0" w:color="auto"/>
        <w:left w:val="none" w:sz="0" w:space="0" w:color="auto"/>
        <w:bottom w:val="none" w:sz="0" w:space="0" w:color="auto"/>
        <w:right w:val="none" w:sz="0" w:space="0" w:color="auto"/>
      </w:divBdr>
      <w:divsChild>
        <w:div w:id="576283476">
          <w:marLeft w:val="0"/>
          <w:marRight w:val="0"/>
          <w:marTop w:val="0"/>
          <w:marBottom w:val="0"/>
          <w:divBdr>
            <w:top w:val="none" w:sz="0" w:space="0" w:color="auto"/>
            <w:left w:val="none" w:sz="0" w:space="0" w:color="auto"/>
            <w:bottom w:val="none" w:sz="0" w:space="0" w:color="auto"/>
            <w:right w:val="none" w:sz="0" w:space="0" w:color="auto"/>
          </w:divBdr>
          <w:divsChild>
            <w:div w:id="906720081">
              <w:marLeft w:val="0"/>
              <w:marRight w:val="0"/>
              <w:marTop w:val="0"/>
              <w:marBottom w:val="0"/>
              <w:divBdr>
                <w:top w:val="none" w:sz="0" w:space="0" w:color="auto"/>
                <w:left w:val="none" w:sz="0" w:space="0" w:color="auto"/>
                <w:bottom w:val="none" w:sz="0" w:space="0" w:color="auto"/>
                <w:right w:val="none" w:sz="0" w:space="0" w:color="auto"/>
              </w:divBdr>
              <w:divsChild>
                <w:div w:id="79587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054705">
      <w:bodyDiv w:val="1"/>
      <w:marLeft w:val="0"/>
      <w:marRight w:val="0"/>
      <w:marTop w:val="0"/>
      <w:marBottom w:val="0"/>
      <w:divBdr>
        <w:top w:val="none" w:sz="0" w:space="0" w:color="auto"/>
        <w:left w:val="none" w:sz="0" w:space="0" w:color="auto"/>
        <w:bottom w:val="none" w:sz="0" w:space="0" w:color="auto"/>
        <w:right w:val="none" w:sz="0" w:space="0" w:color="auto"/>
      </w:divBdr>
      <w:divsChild>
        <w:div w:id="270405947">
          <w:marLeft w:val="0"/>
          <w:marRight w:val="0"/>
          <w:marTop w:val="0"/>
          <w:marBottom w:val="0"/>
          <w:divBdr>
            <w:top w:val="none" w:sz="0" w:space="0" w:color="auto"/>
            <w:left w:val="none" w:sz="0" w:space="0" w:color="auto"/>
            <w:bottom w:val="none" w:sz="0" w:space="0" w:color="auto"/>
            <w:right w:val="none" w:sz="0" w:space="0" w:color="auto"/>
          </w:divBdr>
          <w:divsChild>
            <w:div w:id="328873675">
              <w:marLeft w:val="0"/>
              <w:marRight w:val="0"/>
              <w:marTop w:val="0"/>
              <w:marBottom w:val="0"/>
              <w:divBdr>
                <w:top w:val="none" w:sz="0" w:space="0" w:color="auto"/>
                <w:left w:val="none" w:sz="0" w:space="0" w:color="auto"/>
                <w:bottom w:val="none" w:sz="0" w:space="0" w:color="auto"/>
                <w:right w:val="none" w:sz="0" w:space="0" w:color="auto"/>
              </w:divBdr>
              <w:divsChild>
                <w:div w:id="58596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495576">
      <w:bodyDiv w:val="1"/>
      <w:marLeft w:val="0"/>
      <w:marRight w:val="0"/>
      <w:marTop w:val="0"/>
      <w:marBottom w:val="0"/>
      <w:divBdr>
        <w:top w:val="none" w:sz="0" w:space="0" w:color="auto"/>
        <w:left w:val="none" w:sz="0" w:space="0" w:color="auto"/>
        <w:bottom w:val="none" w:sz="0" w:space="0" w:color="auto"/>
        <w:right w:val="none" w:sz="0" w:space="0" w:color="auto"/>
      </w:divBdr>
    </w:div>
    <w:div w:id="597569332">
      <w:bodyDiv w:val="1"/>
      <w:marLeft w:val="0"/>
      <w:marRight w:val="0"/>
      <w:marTop w:val="0"/>
      <w:marBottom w:val="0"/>
      <w:divBdr>
        <w:top w:val="none" w:sz="0" w:space="0" w:color="auto"/>
        <w:left w:val="none" w:sz="0" w:space="0" w:color="auto"/>
        <w:bottom w:val="none" w:sz="0" w:space="0" w:color="auto"/>
        <w:right w:val="none" w:sz="0" w:space="0" w:color="auto"/>
      </w:divBdr>
      <w:divsChild>
        <w:div w:id="1302031672">
          <w:marLeft w:val="0"/>
          <w:marRight w:val="0"/>
          <w:marTop w:val="0"/>
          <w:marBottom w:val="0"/>
          <w:divBdr>
            <w:top w:val="none" w:sz="0" w:space="0" w:color="auto"/>
            <w:left w:val="none" w:sz="0" w:space="0" w:color="auto"/>
            <w:bottom w:val="none" w:sz="0" w:space="0" w:color="auto"/>
            <w:right w:val="none" w:sz="0" w:space="0" w:color="auto"/>
          </w:divBdr>
          <w:divsChild>
            <w:div w:id="1102647125">
              <w:marLeft w:val="0"/>
              <w:marRight w:val="0"/>
              <w:marTop w:val="0"/>
              <w:marBottom w:val="0"/>
              <w:divBdr>
                <w:top w:val="none" w:sz="0" w:space="0" w:color="auto"/>
                <w:left w:val="none" w:sz="0" w:space="0" w:color="auto"/>
                <w:bottom w:val="none" w:sz="0" w:space="0" w:color="auto"/>
                <w:right w:val="none" w:sz="0" w:space="0" w:color="auto"/>
              </w:divBdr>
              <w:divsChild>
                <w:div w:id="5952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637534">
      <w:bodyDiv w:val="1"/>
      <w:marLeft w:val="0"/>
      <w:marRight w:val="0"/>
      <w:marTop w:val="0"/>
      <w:marBottom w:val="0"/>
      <w:divBdr>
        <w:top w:val="none" w:sz="0" w:space="0" w:color="auto"/>
        <w:left w:val="none" w:sz="0" w:space="0" w:color="auto"/>
        <w:bottom w:val="none" w:sz="0" w:space="0" w:color="auto"/>
        <w:right w:val="none" w:sz="0" w:space="0" w:color="auto"/>
      </w:divBdr>
    </w:div>
    <w:div w:id="641543972">
      <w:bodyDiv w:val="1"/>
      <w:marLeft w:val="0"/>
      <w:marRight w:val="0"/>
      <w:marTop w:val="0"/>
      <w:marBottom w:val="0"/>
      <w:divBdr>
        <w:top w:val="none" w:sz="0" w:space="0" w:color="auto"/>
        <w:left w:val="none" w:sz="0" w:space="0" w:color="auto"/>
        <w:bottom w:val="none" w:sz="0" w:space="0" w:color="auto"/>
        <w:right w:val="none" w:sz="0" w:space="0" w:color="auto"/>
      </w:divBdr>
    </w:div>
    <w:div w:id="662587006">
      <w:bodyDiv w:val="1"/>
      <w:marLeft w:val="0"/>
      <w:marRight w:val="0"/>
      <w:marTop w:val="0"/>
      <w:marBottom w:val="0"/>
      <w:divBdr>
        <w:top w:val="none" w:sz="0" w:space="0" w:color="auto"/>
        <w:left w:val="none" w:sz="0" w:space="0" w:color="auto"/>
        <w:bottom w:val="none" w:sz="0" w:space="0" w:color="auto"/>
        <w:right w:val="none" w:sz="0" w:space="0" w:color="auto"/>
      </w:divBdr>
      <w:divsChild>
        <w:div w:id="39717162">
          <w:marLeft w:val="0"/>
          <w:marRight w:val="0"/>
          <w:marTop w:val="0"/>
          <w:marBottom w:val="0"/>
          <w:divBdr>
            <w:top w:val="none" w:sz="0" w:space="0" w:color="auto"/>
            <w:left w:val="none" w:sz="0" w:space="0" w:color="auto"/>
            <w:bottom w:val="none" w:sz="0" w:space="0" w:color="auto"/>
            <w:right w:val="none" w:sz="0" w:space="0" w:color="auto"/>
          </w:divBdr>
          <w:divsChild>
            <w:div w:id="1820146592">
              <w:marLeft w:val="0"/>
              <w:marRight w:val="0"/>
              <w:marTop w:val="0"/>
              <w:marBottom w:val="0"/>
              <w:divBdr>
                <w:top w:val="none" w:sz="0" w:space="0" w:color="auto"/>
                <w:left w:val="none" w:sz="0" w:space="0" w:color="auto"/>
                <w:bottom w:val="none" w:sz="0" w:space="0" w:color="auto"/>
                <w:right w:val="none" w:sz="0" w:space="0" w:color="auto"/>
              </w:divBdr>
              <w:divsChild>
                <w:div w:id="125713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18130">
      <w:bodyDiv w:val="1"/>
      <w:marLeft w:val="0"/>
      <w:marRight w:val="0"/>
      <w:marTop w:val="0"/>
      <w:marBottom w:val="0"/>
      <w:divBdr>
        <w:top w:val="none" w:sz="0" w:space="0" w:color="auto"/>
        <w:left w:val="none" w:sz="0" w:space="0" w:color="auto"/>
        <w:bottom w:val="none" w:sz="0" w:space="0" w:color="auto"/>
        <w:right w:val="none" w:sz="0" w:space="0" w:color="auto"/>
      </w:divBdr>
      <w:divsChild>
        <w:div w:id="1369526756">
          <w:marLeft w:val="0"/>
          <w:marRight w:val="0"/>
          <w:marTop w:val="0"/>
          <w:marBottom w:val="0"/>
          <w:divBdr>
            <w:top w:val="none" w:sz="0" w:space="0" w:color="auto"/>
            <w:left w:val="none" w:sz="0" w:space="0" w:color="auto"/>
            <w:bottom w:val="none" w:sz="0" w:space="0" w:color="auto"/>
            <w:right w:val="none" w:sz="0" w:space="0" w:color="auto"/>
          </w:divBdr>
          <w:divsChild>
            <w:div w:id="1257254057">
              <w:marLeft w:val="0"/>
              <w:marRight w:val="0"/>
              <w:marTop w:val="0"/>
              <w:marBottom w:val="0"/>
              <w:divBdr>
                <w:top w:val="none" w:sz="0" w:space="0" w:color="auto"/>
                <w:left w:val="none" w:sz="0" w:space="0" w:color="auto"/>
                <w:bottom w:val="none" w:sz="0" w:space="0" w:color="auto"/>
                <w:right w:val="none" w:sz="0" w:space="0" w:color="auto"/>
              </w:divBdr>
              <w:divsChild>
                <w:div w:id="86548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029719">
      <w:bodyDiv w:val="1"/>
      <w:marLeft w:val="0"/>
      <w:marRight w:val="0"/>
      <w:marTop w:val="0"/>
      <w:marBottom w:val="0"/>
      <w:divBdr>
        <w:top w:val="none" w:sz="0" w:space="0" w:color="auto"/>
        <w:left w:val="none" w:sz="0" w:space="0" w:color="auto"/>
        <w:bottom w:val="none" w:sz="0" w:space="0" w:color="auto"/>
        <w:right w:val="none" w:sz="0" w:space="0" w:color="auto"/>
      </w:divBdr>
      <w:divsChild>
        <w:div w:id="918640824">
          <w:marLeft w:val="0"/>
          <w:marRight w:val="0"/>
          <w:marTop w:val="0"/>
          <w:marBottom w:val="0"/>
          <w:divBdr>
            <w:top w:val="none" w:sz="0" w:space="0" w:color="auto"/>
            <w:left w:val="none" w:sz="0" w:space="0" w:color="auto"/>
            <w:bottom w:val="none" w:sz="0" w:space="0" w:color="auto"/>
            <w:right w:val="none" w:sz="0" w:space="0" w:color="auto"/>
          </w:divBdr>
          <w:divsChild>
            <w:div w:id="244386905">
              <w:marLeft w:val="0"/>
              <w:marRight w:val="0"/>
              <w:marTop w:val="0"/>
              <w:marBottom w:val="0"/>
              <w:divBdr>
                <w:top w:val="none" w:sz="0" w:space="0" w:color="auto"/>
                <w:left w:val="none" w:sz="0" w:space="0" w:color="auto"/>
                <w:bottom w:val="none" w:sz="0" w:space="0" w:color="auto"/>
                <w:right w:val="none" w:sz="0" w:space="0" w:color="auto"/>
              </w:divBdr>
              <w:divsChild>
                <w:div w:id="68298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222863">
      <w:bodyDiv w:val="1"/>
      <w:marLeft w:val="0"/>
      <w:marRight w:val="0"/>
      <w:marTop w:val="0"/>
      <w:marBottom w:val="0"/>
      <w:divBdr>
        <w:top w:val="none" w:sz="0" w:space="0" w:color="auto"/>
        <w:left w:val="none" w:sz="0" w:space="0" w:color="auto"/>
        <w:bottom w:val="none" w:sz="0" w:space="0" w:color="auto"/>
        <w:right w:val="none" w:sz="0" w:space="0" w:color="auto"/>
      </w:divBdr>
      <w:divsChild>
        <w:div w:id="670570268">
          <w:marLeft w:val="0"/>
          <w:marRight w:val="0"/>
          <w:marTop w:val="0"/>
          <w:marBottom w:val="0"/>
          <w:divBdr>
            <w:top w:val="none" w:sz="0" w:space="0" w:color="auto"/>
            <w:left w:val="none" w:sz="0" w:space="0" w:color="auto"/>
            <w:bottom w:val="none" w:sz="0" w:space="0" w:color="auto"/>
            <w:right w:val="none" w:sz="0" w:space="0" w:color="auto"/>
          </w:divBdr>
          <w:divsChild>
            <w:div w:id="509687429">
              <w:marLeft w:val="0"/>
              <w:marRight w:val="0"/>
              <w:marTop w:val="0"/>
              <w:marBottom w:val="0"/>
              <w:divBdr>
                <w:top w:val="none" w:sz="0" w:space="0" w:color="auto"/>
                <w:left w:val="none" w:sz="0" w:space="0" w:color="auto"/>
                <w:bottom w:val="none" w:sz="0" w:space="0" w:color="auto"/>
                <w:right w:val="none" w:sz="0" w:space="0" w:color="auto"/>
              </w:divBdr>
              <w:divsChild>
                <w:div w:id="40673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061755">
      <w:bodyDiv w:val="1"/>
      <w:marLeft w:val="0"/>
      <w:marRight w:val="0"/>
      <w:marTop w:val="0"/>
      <w:marBottom w:val="0"/>
      <w:divBdr>
        <w:top w:val="none" w:sz="0" w:space="0" w:color="auto"/>
        <w:left w:val="none" w:sz="0" w:space="0" w:color="auto"/>
        <w:bottom w:val="none" w:sz="0" w:space="0" w:color="auto"/>
        <w:right w:val="none" w:sz="0" w:space="0" w:color="auto"/>
      </w:divBdr>
      <w:divsChild>
        <w:div w:id="1763994052">
          <w:marLeft w:val="0"/>
          <w:marRight w:val="0"/>
          <w:marTop w:val="0"/>
          <w:marBottom w:val="0"/>
          <w:divBdr>
            <w:top w:val="none" w:sz="0" w:space="0" w:color="auto"/>
            <w:left w:val="none" w:sz="0" w:space="0" w:color="auto"/>
            <w:bottom w:val="none" w:sz="0" w:space="0" w:color="auto"/>
            <w:right w:val="none" w:sz="0" w:space="0" w:color="auto"/>
          </w:divBdr>
          <w:divsChild>
            <w:div w:id="1268654552">
              <w:marLeft w:val="0"/>
              <w:marRight w:val="0"/>
              <w:marTop w:val="0"/>
              <w:marBottom w:val="0"/>
              <w:divBdr>
                <w:top w:val="none" w:sz="0" w:space="0" w:color="auto"/>
                <w:left w:val="none" w:sz="0" w:space="0" w:color="auto"/>
                <w:bottom w:val="none" w:sz="0" w:space="0" w:color="auto"/>
                <w:right w:val="none" w:sz="0" w:space="0" w:color="auto"/>
              </w:divBdr>
              <w:divsChild>
                <w:div w:id="53084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55111">
      <w:bodyDiv w:val="1"/>
      <w:marLeft w:val="0"/>
      <w:marRight w:val="0"/>
      <w:marTop w:val="0"/>
      <w:marBottom w:val="0"/>
      <w:divBdr>
        <w:top w:val="none" w:sz="0" w:space="0" w:color="auto"/>
        <w:left w:val="none" w:sz="0" w:space="0" w:color="auto"/>
        <w:bottom w:val="none" w:sz="0" w:space="0" w:color="auto"/>
        <w:right w:val="none" w:sz="0" w:space="0" w:color="auto"/>
      </w:divBdr>
      <w:divsChild>
        <w:div w:id="1175458848">
          <w:marLeft w:val="0"/>
          <w:marRight w:val="0"/>
          <w:marTop w:val="0"/>
          <w:marBottom w:val="0"/>
          <w:divBdr>
            <w:top w:val="none" w:sz="0" w:space="0" w:color="auto"/>
            <w:left w:val="none" w:sz="0" w:space="0" w:color="auto"/>
            <w:bottom w:val="none" w:sz="0" w:space="0" w:color="auto"/>
            <w:right w:val="none" w:sz="0" w:space="0" w:color="auto"/>
          </w:divBdr>
          <w:divsChild>
            <w:div w:id="485781313">
              <w:marLeft w:val="0"/>
              <w:marRight w:val="0"/>
              <w:marTop w:val="0"/>
              <w:marBottom w:val="0"/>
              <w:divBdr>
                <w:top w:val="none" w:sz="0" w:space="0" w:color="auto"/>
                <w:left w:val="none" w:sz="0" w:space="0" w:color="auto"/>
                <w:bottom w:val="none" w:sz="0" w:space="0" w:color="auto"/>
                <w:right w:val="none" w:sz="0" w:space="0" w:color="auto"/>
              </w:divBdr>
              <w:divsChild>
                <w:div w:id="6785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909913">
      <w:bodyDiv w:val="1"/>
      <w:marLeft w:val="0"/>
      <w:marRight w:val="0"/>
      <w:marTop w:val="0"/>
      <w:marBottom w:val="0"/>
      <w:divBdr>
        <w:top w:val="none" w:sz="0" w:space="0" w:color="auto"/>
        <w:left w:val="none" w:sz="0" w:space="0" w:color="auto"/>
        <w:bottom w:val="none" w:sz="0" w:space="0" w:color="auto"/>
        <w:right w:val="none" w:sz="0" w:space="0" w:color="auto"/>
      </w:divBdr>
    </w:div>
    <w:div w:id="773129936">
      <w:bodyDiv w:val="1"/>
      <w:marLeft w:val="0"/>
      <w:marRight w:val="0"/>
      <w:marTop w:val="0"/>
      <w:marBottom w:val="0"/>
      <w:divBdr>
        <w:top w:val="none" w:sz="0" w:space="0" w:color="auto"/>
        <w:left w:val="none" w:sz="0" w:space="0" w:color="auto"/>
        <w:bottom w:val="none" w:sz="0" w:space="0" w:color="auto"/>
        <w:right w:val="none" w:sz="0" w:space="0" w:color="auto"/>
      </w:divBdr>
      <w:divsChild>
        <w:div w:id="775252333">
          <w:marLeft w:val="0"/>
          <w:marRight w:val="0"/>
          <w:marTop w:val="0"/>
          <w:marBottom w:val="0"/>
          <w:divBdr>
            <w:top w:val="none" w:sz="0" w:space="0" w:color="auto"/>
            <w:left w:val="none" w:sz="0" w:space="0" w:color="auto"/>
            <w:bottom w:val="none" w:sz="0" w:space="0" w:color="auto"/>
            <w:right w:val="none" w:sz="0" w:space="0" w:color="auto"/>
          </w:divBdr>
          <w:divsChild>
            <w:div w:id="300038092">
              <w:marLeft w:val="0"/>
              <w:marRight w:val="0"/>
              <w:marTop w:val="0"/>
              <w:marBottom w:val="0"/>
              <w:divBdr>
                <w:top w:val="none" w:sz="0" w:space="0" w:color="auto"/>
                <w:left w:val="none" w:sz="0" w:space="0" w:color="auto"/>
                <w:bottom w:val="none" w:sz="0" w:space="0" w:color="auto"/>
                <w:right w:val="none" w:sz="0" w:space="0" w:color="auto"/>
              </w:divBdr>
              <w:divsChild>
                <w:div w:id="683243188">
                  <w:marLeft w:val="0"/>
                  <w:marRight w:val="0"/>
                  <w:marTop w:val="0"/>
                  <w:marBottom w:val="0"/>
                  <w:divBdr>
                    <w:top w:val="none" w:sz="0" w:space="0" w:color="auto"/>
                    <w:left w:val="none" w:sz="0" w:space="0" w:color="auto"/>
                    <w:bottom w:val="none" w:sz="0" w:space="0" w:color="auto"/>
                    <w:right w:val="none" w:sz="0" w:space="0" w:color="auto"/>
                  </w:divBdr>
                  <w:divsChild>
                    <w:div w:id="205071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601295">
      <w:bodyDiv w:val="1"/>
      <w:marLeft w:val="0"/>
      <w:marRight w:val="0"/>
      <w:marTop w:val="0"/>
      <w:marBottom w:val="0"/>
      <w:divBdr>
        <w:top w:val="none" w:sz="0" w:space="0" w:color="auto"/>
        <w:left w:val="none" w:sz="0" w:space="0" w:color="auto"/>
        <w:bottom w:val="none" w:sz="0" w:space="0" w:color="auto"/>
        <w:right w:val="none" w:sz="0" w:space="0" w:color="auto"/>
      </w:divBdr>
    </w:div>
    <w:div w:id="791092740">
      <w:bodyDiv w:val="1"/>
      <w:marLeft w:val="0"/>
      <w:marRight w:val="0"/>
      <w:marTop w:val="0"/>
      <w:marBottom w:val="0"/>
      <w:divBdr>
        <w:top w:val="none" w:sz="0" w:space="0" w:color="auto"/>
        <w:left w:val="none" w:sz="0" w:space="0" w:color="auto"/>
        <w:bottom w:val="none" w:sz="0" w:space="0" w:color="auto"/>
        <w:right w:val="none" w:sz="0" w:space="0" w:color="auto"/>
      </w:divBdr>
      <w:divsChild>
        <w:div w:id="1123958696">
          <w:marLeft w:val="0"/>
          <w:marRight w:val="0"/>
          <w:marTop w:val="0"/>
          <w:marBottom w:val="0"/>
          <w:divBdr>
            <w:top w:val="none" w:sz="0" w:space="0" w:color="auto"/>
            <w:left w:val="none" w:sz="0" w:space="0" w:color="auto"/>
            <w:bottom w:val="none" w:sz="0" w:space="0" w:color="auto"/>
            <w:right w:val="none" w:sz="0" w:space="0" w:color="auto"/>
          </w:divBdr>
          <w:divsChild>
            <w:div w:id="502747090">
              <w:marLeft w:val="0"/>
              <w:marRight w:val="0"/>
              <w:marTop w:val="0"/>
              <w:marBottom w:val="0"/>
              <w:divBdr>
                <w:top w:val="none" w:sz="0" w:space="0" w:color="auto"/>
                <w:left w:val="none" w:sz="0" w:space="0" w:color="auto"/>
                <w:bottom w:val="none" w:sz="0" w:space="0" w:color="auto"/>
                <w:right w:val="none" w:sz="0" w:space="0" w:color="auto"/>
              </w:divBdr>
              <w:divsChild>
                <w:div w:id="67877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984527">
      <w:bodyDiv w:val="1"/>
      <w:marLeft w:val="0"/>
      <w:marRight w:val="0"/>
      <w:marTop w:val="0"/>
      <w:marBottom w:val="0"/>
      <w:divBdr>
        <w:top w:val="none" w:sz="0" w:space="0" w:color="auto"/>
        <w:left w:val="none" w:sz="0" w:space="0" w:color="auto"/>
        <w:bottom w:val="none" w:sz="0" w:space="0" w:color="auto"/>
        <w:right w:val="none" w:sz="0" w:space="0" w:color="auto"/>
      </w:divBdr>
    </w:div>
    <w:div w:id="819689998">
      <w:bodyDiv w:val="1"/>
      <w:marLeft w:val="0"/>
      <w:marRight w:val="0"/>
      <w:marTop w:val="0"/>
      <w:marBottom w:val="0"/>
      <w:divBdr>
        <w:top w:val="none" w:sz="0" w:space="0" w:color="auto"/>
        <w:left w:val="none" w:sz="0" w:space="0" w:color="auto"/>
        <w:bottom w:val="none" w:sz="0" w:space="0" w:color="auto"/>
        <w:right w:val="none" w:sz="0" w:space="0" w:color="auto"/>
      </w:divBdr>
      <w:divsChild>
        <w:div w:id="121119788">
          <w:marLeft w:val="0"/>
          <w:marRight w:val="0"/>
          <w:marTop w:val="0"/>
          <w:marBottom w:val="0"/>
          <w:divBdr>
            <w:top w:val="none" w:sz="0" w:space="0" w:color="auto"/>
            <w:left w:val="none" w:sz="0" w:space="0" w:color="auto"/>
            <w:bottom w:val="none" w:sz="0" w:space="0" w:color="auto"/>
            <w:right w:val="none" w:sz="0" w:space="0" w:color="auto"/>
          </w:divBdr>
          <w:divsChild>
            <w:div w:id="631667904">
              <w:marLeft w:val="0"/>
              <w:marRight w:val="0"/>
              <w:marTop w:val="0"/>
              <w:marBottom w:val="0"/>
              <w:divBdr>
                <w:top w:val="none" w:sz="0" w:space="0" w:color="auto"/>
                <w:left w:val="none" w:sz="0" w:space="0" w:color="auto"/>
                <w:bottom w:val="none" w:sz="0" w:space="0" w:color="auto"/>
                <w:right w:val="none" w:sz="0" w:space="0" w:color="auto"/>
              </w:divBdr>
              <w:divsChild>
                <w:div w:id="17659915">
                  <w:marLeft w:val="0"/>
                  <w:marRight w:val="0"/>
                  <w:marTop w:val="0"/>
                  <w:marBottom w:val="0"/>
                  <w:divBdr>
                    <w:top w:val="none" w:sz="0" w:space="0" w:color="auto"/>
                    <w:left w:val="none" w:sz="0" w:space="0" w:color="auto"/>
                    <w:bottom w:val="none" w:sz="0" w:space="0" w:color="auto"/>
                    <w:right w:val="none" w:sz="0" w:space="0" w:color="auto"/>
                  </w:divBdr>
                </w:div>
                <w:div w:id="89897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555029">
      <w:bodyDiv w:val="1"/>
      <w:marLeft w:val="0"/>
      <w:marRight w:val="0"/>
      <w:marTop w:val="0"/>
      <w:marBottom w:val="0"/>
      <w:divBdr>
        <w:top w:val="none" w:sz="0" w:space="0" w:color="auto"/>
        <w:left w:val="none" w:sz="0" w:space="0" w:color="auto"/>
        <w:bottom w:val="none" w:sz="0" w:space="0" w:color="auto"/>
        <w:right w:val="none" w:sz="0" w:space="0" w:color="auto"/>
      </w:divBdr>
      <w:divsChild>
        <w:div w:id="1058749212">
          <w:marLeft w:val="0"/>
          <w:marRight w:val="0"/>
          <w:marTop w:val="0"/>
          <w:marBottom w:val="0"/>
          <w:divBdr>
            <w:top w:val="none" w:sz="0" w:space="0" w:color="auto"/>
            <w:left w:val="none" w:sz="0" w:space="0" w:color="auto"/>
            <w:bottom w:val="none" w:sz="0" w:space="0" w:color="auto"/>
            <w:right w:val="none" w:sz="0" w:space="0" w:color="auto"/>
          </w:divBdr>
          <w:divsChild>
            <w:div w:id="738332081">
              <w:marLeft w:val="0"/>
              <w:marRight w:val="0"/>
              <w:marTop w:val="0"/>
              <w:marBottom w:val="0"/>
              <w:divBdr>
                <w:top w:val="none" w:sz="0" w:space="0" w:color="auto"/>
                <w:left w:val="none" w:sz="0" w:space="0" w:color="auto"/>
                <w:bottom w:val="none" w:sz="0" w:space="0" w:color="auto"/>
                <w:right w:val="none" w:sz="0" w:space="0" w:color="auto"/>
              </w:divBdr>
              <w:divsChild>
                <w:div w:id="171850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70606">
      <w:bodyDiv w:val="1"/>
      <w:marLeft w:val="0"/>
      <w:marRight w:val="0"/>
      <w:marTop w:val="0"/>
      <w:marBottom w:val="0"/>
      <w:divBdr>
        <w:top w:val="none" w:sz="0" w:space="0" w:color="auto"/>
        <w:left w:val="none" w:sz="0" w:space="0" w:color="auto"/>
        <w:bottom w:val="none" w:sz="0" w:space="0" w:color="auto"/>
        <w:right w:val="none" w:sz="0" w:space="0" w:color="auto"/>
      </w:divBdr>
      <w:divsChild>
        <w:div w:id="1902518993">
          <w:marLeft w:val="0"/>
          <w:marRight w:val="0"/>
          <w:marTop w:val="0"/>
          <w:marBottom w:val="0"/>
          <w:divBdr>
            <w:top w:val="none" w:sz="0" w:space="0" w:color="auto"/>
            <w:left w:val="none" w:sz="0" w:space="0" w:color="auto"/>
            <w:bottom w:val="none" w:sz="0" w:space="0" w:color="auto"/>
            <w:right w:val="none" w:sz="0" w:space="0" w:color="auto"/>
          </w:divBdr>
          <w:divsChild>
            <w:div w:id="353502575">
              <w:marLeft w:val="0"/>
              <w:marRight w:val="0"/>
              <w:marTop w:val="0"/>
              <w:marBottom w:val="0"/>
              <w:divBdr>
                <w:top w:val="none" w:sz="0" w:space="0" w:color="auto"/>
                <w:left w:val="none" w:sz="0" w:space="0" w:color="auto"/>
                <w:bottom w:val="none" w:sz="0" w:space="0" w:color="auto"/>
                <w:right w:val="none" w:sz="0" w:space="0" w:color="auto"/>
              </w:divBdr>
              <w:divsChild>
                <w:div w:id="9165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065342">
      <w:bodyDiv w:val="1"/>
      <w:marLeft w:val="0"/>
      <w:marRight w:val="0"/>
      <w:marTop w:val="0"/>
      <w:marBottom w:val="0"/>
      <w:divBdr>
        <w:top w:val="none" w:sz="0" w:space="0" w:color="auto"/>
        <w:left w:val="none" w:sz="0" w:space="0" w:color="auto"/>
        <w:bottom w:val="none" w:sz="0" w:space="0" w:color="auto"/>
        <w:right w:val="none" w:sz="0" w:space="0" w:color="auto"/>
      </w:divBdr>
      <w:divsChild>
        <w:div w:id="601038254">
          <w:marLeft w:val="0"/>
          <w:marRight w:val="0"/>
          <w:marTop w:val="0"/>
          <w:marBottom w:val="0"/>
          <w:divBdr>
            <w:top w:val="none" w:sz="0" w:space="0" w:color="auto"/>
            <w:left w:val="none" w:sz="0" w:space="0" w:color="auto"/>
            <w:bottom w:val="none" w:sz="0" w:space="0" w:color="auto"/>
            <w:right w:val="none" w:sz="0" w:space="0" w:color="auto"/>
          </w:divBdr>
          <w:divsChild>
            <w:div w:id="1507211779">
              <w:marLeft w:val="0"/>
              <w:marRight w:val="0"/>
              <w:marTop w:val="0"/>
              <w:marBottom w:val="0"/>
              <w:divBdr>
                <w:top w:val="none" w:sz="0" w:space="0" w:color="auto"/>
                <w:left w:val="none" w:sz="0" w:space="0" w:color="auto"/>
                <w:bottom w:val="none" w:sz="0" w:space="0" w:color="auto"/>
                <w:right w:val="none" w:sz="0" w:space="0" w:color="auto"/>
              </w:divBdr>
              <w:divsChild>
                <w:div w:id="80153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685139">
      <w:bodyDiv w:val="1"/>
      <w:marLeft w:val="0"/>
      <w:marRight w:val="0"/>
      <w:marTop w:val="0"/>
      <w:marBottom w:val="0"/>
      <w:divBdr>
        <w:top w:val="none" w:sz="0" w:space="0" w:color="auto"/>
        <w:left w:val="none" w:sz="0" w:space="0" w:color="auto"/>
        <w:bottom w:val="none" w:sz="0" w:space="0" w:color="auto"/>
        <w:right w:val="none" w:sz="0" w:space="0" w:color="auto"/>
      </w:divBdr>
      <w:divsChild>
        <w:div w:id="1587494150">
          <w:marLeft w:val="0"/>
          <w:marRight w:val="0"/>
          <w:marTop w:val="0"/>
          <w:marBottom w:val="0"/>
          <w:divBdr>
            <w:top w:val="none" w:sz="0" w:space="0" w:color="auto"/>
            <w:left w:val="none" w:sz="0" w:space="0" w:color="auto"/>
            <w:bottom w:val="none" w:sz="0" w:space="0" w:color="auto"/>
            <w:right w:val="none" w:sz="0" w:space="0" w:color="auto"/>
          </w:divBdr>
          <w:divsChild>
            <w:div w:id="165902040">
              <w:marLeft w:val="0"/>
              <w:marRight w:val="0"/>
              <w:marTop w:val="0"/>
              <w:marBottom w:val="0"/>
              <w:divBdr>
                <w:top w:val="none" w:sz="0" w:space="0" w:color="auto"/>
                <w:left w:val="none" w:sz="0" w:space="0" w:color="auto"/>
                <w:bottom w:val="none" w:sz="0" w:space="0" w:color="auto"/>
                <w:right w:val="none" w:sz="0" w:space="0" w:color="auto"/>
              </w:divBdr>
              <w:divsChild>
                <w:div w:id="42657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077250">
      <w:bodyDiv w:val="1"/>
      <w:marLeft w:val="0"/>
      <w:marRight w:val="0"/>
      <w:marTop w:val="0"/>
      <w:marBottom w:val="0"/>
      <w:divBdr>
        <w:top w:val="none" w:sz="0" w:space="0" w:color="auto"/>
        <w:left w:val="none" w:sz="0" w:space="0" w:color="auto"/>
        <w:bottom w:val="none" w:sz="0" w:space="0" w:color="auto"/>
        <w:right w:val="none" w:sz="0" w:space="0" w:color="auto"/>
      </w:divBdr>
      <w:divsChild>
        <w:div w:id="890464975">
          <w:marLeft w:val="0"/>
          <w:marRight w:val="0"/>
          <w:marTop w:val="0"/>
          <w:marBottom w:val="0"/>
          <w:divBdr>
            <w:top w:val="none" w:sz="0" w:space="0" w:color="auto"/>
            <w:left w:val="none" w:sz="0" w:space="0" w:color="auto"/>
            <w:bottom w:val="none" w:sz="0" w:space="0" w:color="auto"/>
            <w:right w:val="none" w:sz="0" w:space="0" w:color="auto"/>
          </w:divBdr>
        </w:div>
      </w:divsChild>
    </w:div>
    <w:div w:id="853612333">
      <w:bodyDiv w:val="1"/>
      <w:marLeft w:val="0"/>
      <w:marRight w:val="0"/>
      <w:marTop w:val="0"/>
      <w:marBottom w:val="0"/>
      <w:divBdr>
        <w:top w:val="none" w:sz="0" w:space="0" w:color="auto"/>
        <w:left w:val="none" w:sz="0" w:space="0" w:color="auto"/>
        <w:bottom w:val="none" w:sz="0" w:space="0" w:color="auto"/>
        <w:right w:val="none" w:sz="0" w:space="0" w:color="auto"/>
      </w:divBdr>
      <w:divsChild>
        <w:div w:id="2121099496">
          <w:marLeft w:val="0"/>
          <w:marRight w:val="0"/>
          <w:marTop w:val="0"/>
          <w:marBottom w:val="0"/>
          <w:divBdr>
            <w:top w:val="none" w:sz="0" w:space="0" w:color="auto"/>
            <w:left w:val="none" w:sz="0" w:space="0" w:color="auto"/>
            <w:bottom w:val="none" w:sz="0" w:space="0" w:color="auto"/>
            <w:right w:val="none" w:sz="0" w:space="0" w:color="auto"/>
          </w:divBdr>
          <w:divsChild>
            <w:div w:id="1849520890">
              <w:marLeft w:val="0"/>
              <w:marRight w:val="0"/>
              <w:marTop w:val="0"/>
              <w:marBottom w:val="0"/>
              <w:divBdr>
                <w:top w:val="none" w:sz="0" w:space="0" w:color="auto"/>
                <w:left w:val="none" w:sz="0" w:space="0" w:color="auto"/>
                <w:bottom w:val="none" w:sz="0" w:space="0" w:color="auto"/>
                <w:right w:val="none" w:sz="0" w:space="0" w:color="auto"/>
              </w:divBdr>
              <w:divsChild>
                <w:div w:id="6901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121085">
      <w:bodyDiv w:val="1"/>
      <w:marLeft w:val="0"/>
      <w:marRight w:val="0"/>
      <w:marTop w:val="0"/>
      <w:marBottom w:val="0"/>
      <w:divBdr>
        <w:top w:val="none" w:sz="0" w:space="0" w:color="auto"/>
        <w:left w:val="none" w:sz="0" w:space="0" w:color="auto"/>
        <w:bottom w:val="none" w:sz="0" w:space="0" w:color="auto"/>
        <w:right w:val="none" w:sz="0" w:space="0" w:color="auto"/>
      </w:divBdr>
      <w:divsChild>
        <w:div w:id="1123227497">
          <w:marLeft w:val="0"/>
          <w:marRight w:val="0"/>
          <w:marTop w:val="0"/>
          <w:marBottom w:val="0"/>
          <w:divBdr>
            <w:top w:val="none" w:sz="0" w:space="0" w:color="auto"/>
            <w:left w:val="none" w:sz="0" w:space="0" w:color="auto"/>
            <w:bottom w:val="none" w:sz="0" w:space="0" w:color="auto"/>
            <w:right w:val="none" w:sz="0" w:space="0" w:color="auto"/>
          </w:divBdr>
          <w:divsChild>
            <w:div w:id="624384822">
              <w:marLeft w:val="0"/>
              <w:marRight w:val="0"/>
              <w:marTop w:val="0"/>
              <w:marBottom w:val="0"/>
              <w:divBdr>
                <w:top w:val="none" w:sz="0" w:space="0" w:color="auto"/>
                <w:left w:val="none" w:sz="0" w:space="0" w:color="auto"/>
                <w:bottom w:val="none" w:sz="0" w:space="0" w:color="auto"/>
                <w:right w:val="none" w:sz="0" w:space="0" w:color="auto"/>
              </w:divBdr>
              <w:divsChild>
                <w:div w:id="65171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145460">
      <w:bodyDiv w:val="1"/>
      <w:marLeft w:val="0"/>
      <w:marRight w:val="0"/>
      <w:marTop w:val="0"/>
      <w:marBottom w:val="0"/>
      <w:divBdr>
        <w:top w:val="none" w:sz="0" w:space="0" w:color="auto"/>
        <w:left w:val="none" w:sz="0" w:space="0" w:color="auto"/>
        <w:bottom w:val="none" w:sz="0" w:space="0" w:color="auto"/>
        <w:right w:val="none" w:sz="0" w:space="0" w:color="auto"/>
      </w:divBdr>
    </w:div>
    <w:div w:id="891694688">
      <w:bodyDiv w:val="1"/>
      <w:marLeft w:val="0"/>
      <w:marRight w:val="0"/>
      <w:marTop w:val="0"/>
      <w:marBottom w:val="0"/>
      <w:divBdr>
        <w:top w:val="none" w:sz="0" w:space="0" w:color="auto"/>
        <w:left w:val="none" w:sz="0" w:space="0" w:color="auto"/>
        <w:bottom w:val="none" w:sz="0" w:space="0" w:color="auto"/>
        <w:right w:val="none" w:sz="0" w:space="0" w:color="auto"/>
      </w:divBdr>
    </w:div>
    <w:div w:id="896285718">
      <w:bodyDiv w:val="1"/>
      <w:marLeft w:val="0"/>
      <w:marRight w:val="0"/>
      <w:marTop w:val="0"/>
      <w:marBottom w:val="0"/>
      <w:divBdr>
        <w:top w:val="none" w:sz="0" w:space="0" w:color="auto"/>
        <w:left w:val="none" w:sz="0" w:space="0" w:color="auto"/>
        <w:bottom w:val="none" w:sz="0" w:space="0" w:color="auto"/>
        <w:right w:val="none" w:sz="0" w:space="0" w:color="auto"/>
      </w:divBdr>
      <w:divsChild>
        <w:div w:id="2127459524">
          <w:marLeft w:val="0"/>
          <w:marRight w:val="0"/>
          <w:marTop w:val="0"/>
          <w:marBottom w:val="0"/>
          <w:divBdr>
            <w:top w:val="none" w:sz="0" w:space="0" w:color="auto"/>
            <w:left w:val="none" w:sz="0" w:space="0" w:color="auto"/>
            <w:bottom w:val="none" w:sz="0" w:space="0" w:color="auto"/>
            <w:right w:val="none" w:sz="0" w:space="0" w:color="auto"/>
          </w:divBdr>
          <w:divsChild>
            <w:div w:id="1652102189">
              <w:marLeft w:val="0"/>
              <w:marRight w:val="0"/>
              <w:marTop w:val="0"/>
              <w:marBottom w:val="0"/>
              <w:divBdr>
                <w:top w:val="none" w:sz="0" w:space="0" w:color="auto"/>
                <w:left w:val="none" w:sz="0" w:space="0" w:color="auto"/>
                <w:bottom w:val="none" w:sz="0" w:space="0" w:color="auto"/>
                <w:right w:val="none" w:sz="0" w:space="0" w:color="auto"/>
              </w:divBdr>
              <w:divsChild>
                <w:div w:id="38248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601295">
      <w:bodyDiv w:val="1"/>
      <w:marLeft w:val="0"/>
      <w:marRight w:val="0"/>
      <w:marTop w:val="0"/>
      <w:marBottom w:val="0"/>
      <w:divBdr>
        <w:top w:val="none" w:sz="0" w:space="0" w:color="auto"/>
        <w:left w:val="none" w:sz="0" w:space="0" w:color="auto"/>
        <w:bottom w:val="none" w:sz="0" w:space="0" w:color="auto"/>
        <w:right w:val="none" w:sz="0" w:space="0" w:color="auto"/>
      </w:divBdr>
      <w:divsChild>
        <w:div w:id="1925411052">
          <w:marLeft w:val="0"/>
          <w:marRight w:val="0"/>
          <w:marTop w:val="0"/>
          <w:marBottom w:val="0"/>
          <w:divBdr>
            <w:top w:val="none" w:sz="0" w:space="0" w:color="auto"/>
            <w:left w:val="none" w:sz="0" w:space="0" w:color="auto"/>
            <w:bottom w:val="none" w:sz="0" w:space="0" w:color="auto"/>
            <w:right w:val="none" w:sz="0" w:space="0" w:color="auto"/>
          </w:divBdr>
          <w:divsChild>
            <w:div w:id="596183484">
              <w:marLeft w:val="0"/>
              <w:marRight w:val="0"/>
              <w:marTop w:val="0"/>
              <w:marBottom w:val="0"/>
              <w:divBdr>
                <w:top w:val="none" w:sz="0" w:space="0" w:color="auto"/>
                <w:left w:val="none" w:sz="0" w:space="0" w:color="auto"/>
                <w:bottom w:val="none" w:sz="0" w:space="0" w:color="auto"/>
                <w:right w:val="none" w:sz="0" w:space="0" w:color="auto"/>
              </w:divBdr>
              <w:divsChild>
                <w:div w:id="924919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91888">
      <w:bodyDiv w:val="1"/>
      <w:marLeft w:val="0"/>
      <w:marRight w:val="0"/>
      <w:marTop w:val="0"/>
      <w:marBottom w:val="0"/>
      <w:divBdr>
        <w:top w:val="none" w:sz="0" w:space="0" w:color="auto"/>
        <w:left w:val="none" w:sz="0" w:space="0" w:color="auto"/>
        <w:bottom w:val="none" w:sz="0" w:space="0" w:color="auto"/>
        <w:right w:val="none" w:sz="0" w:space="0" w:color="auto"/>
      </w:divBdr>
    </w:div>
    <w:div w:id="935669016">
      <w:bodyDiv w:val="1"/>
      <w:marLeft w:val="0"/>
      <w:marRight w:val="0"/>
      <w:marTop w:val="0"/>
      <w:marBottom w:val="0"/>
      <w:divBdr>
        <w:top w:val="none" w:sz="0" w:space="0" w:color="auto"/>
        <w:left w:val="none" w:sz="0" w:space="0" w:color="auto"/>
        <w:bottom w:val="none" w:sz="0" w:space="0" w:color="auto"/>
        <w:right w:val="none" w:sz="0" w:space="0" w:color="auto"/>
      </w:divBdr>
    </w:div>
    <w:div w:id="977535301">
      <w:bodyDiv w:val="1"/>
      <w:marLeft w:val="0"/>
      <w:marRight w:val="0"/>
      <w:marTop w:val="0"/>
      <w:marBottom w:val="0"/>
      <w:divBdr>
        <w:top w:val="none" w:sz="0" w:space="0" w:color="auto"/>
        <w:left w:val="none" w:sz="0" w:space="0" w:color="auto"/>
        <w:bottom w:val="none" w:sz="0" w:space="0" w:color="auto"/>
        <w:right w:val="none" w:sz="0" w:space="0" w:color="auto"/>
      </w:divBdr>
      <w:divsChild>
        <w:div w:id="646978997">
          <w:marLeft w:val="0"/>
          <w:marRight w:val="0"/>
          <w:marTop w:val="0"/>
          <w:marBottom w:val="0"/>
          <w:divBdr>
            <w:top w:val="none" w:sz="0" w:space="0" w:color="auto"/>
            <w:left w:val="none" w:sz="0" w:space="0" w:color="auto"/>
            <w:bottom w:val="none" w:sz="0" w:space="0" w:color="auto"/>
            <w:right w:val="none" w:sz="0" w:space="0" w:color="auto"/>
          </w:divBdr>
          <w:divsChild>
            <w:div w:id="1909532175">
              <w:marLeft w:val="0"/>
              <w:marRight w:val="0"/>
              <w:marTop w:val="0"/>
              <w:marBottom w:val="0"/>
              <w:divBdr>
                <w:top w:val="none" w:sz="0" w:space="0" w:color="auto"/>
                <w:left w:val="none" w:sz="0" w:space="0" w:color="auto"/>
                <w:bottom w:val="none" w:sz="0" w:space="0" w:color="auto"/>
                <w:right w:val="none" w:sz="0" w:space="0" w:color="auto"/>
              </w:divBdr>
              <w:divsChild>
                <w:div w:id="161004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788663">
      <w:bodyDiv w:val="1"/>
      <w:marLeft w:val="0"/>
      <w:marRight w:val="0"/>
      <w:marTop w:val="0"/>
      <w:marBottom w:val="0"/>
      <w:divBdr>
        <w:top w:val="none" w:sz="0" w:space="0" w:color="auto"/>
        <w:left w:val="none" w:sz="0" w:space="0" w:color="auto"/>
        <w:bottom w:val="none" w:sz="0" w:space="0" w:color="auto"/>
        <w:right w:val="none" w:sz="0" w:space="0" w:color="auto"/>
      </w:divBdr>
      <w:divsChild>
        <w:div w:id="747002134">
          <w:marLeft w:val="0"/>
          <w:marRight w:val="0"/>
          <w:marTop w:val="0"/>
          <w:marBottom w:val="0"/>
          <w:divBdr>
            <w:top w:val="none" w:sz="0" w:space="0" w:color="auto"/>
            <w:left w:val="none" w:sz="0" w:space="0" w:color="auto"/>
            <w:bottom w:val="none" w:sz="0" w:space="0" w:color="auto"/>
            <w:right w:val="none" w:sz="0" w:space="0" w:color="auto"/>
          </w:divBdr>
          <w:divsChild>
            <w:div w:id="1394045738">
              <w:marLeft w:val="0"/>
              <w:marRight w:val="0"/>
              <w:marTop w:val="0"/>
              <w:marBottom w:val="0"/>
              <w:divBdr>
                <w:top w:val="none" w:sz="0" w:space="0" w:color="auto"/>
                <w:left w:val="none" w:sz="0" w:space="0" w:color="auto"/>
                <w:bottom w:val="none" w:sz="0" w:space="0" w:color="auto"/>
                <w:right w:val="none" w:sz="0" w:space="0" w:color="auto"/>
              </w:divBdr>
              <w:divsChild>
                <w:div w:id="157011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065954">
      <w:bodyDiv w:val="1"/>
      <w:marLeft w:val="0"/>
      <w:marRight w:val="0"/>
      <w:marTop w:val="0"/>
      <w:marBottom w:val="0"/>
      <w:divBdr>
        <w:top w:val="none" w:sz="0" w:space="0" w:color="auto"/>
        <w:left w:val="none" w:sz="0" w:space="0" w:color="auto"/>
        <w:bottom w:val="none" w:sz="0" w:space="0" w:color="auto"/>
        <w:right w:val="none" w:sz="0" w:space="0" w:color="auto"/>
      </w:divBdr>
      <w:divsChild>
        <w:div w:id="312294358">
          <w:marLeft w:val="1166"/>
          <w:marRight w:val="0"/>
          <w:marTop w:val="0"/>
          <w:marBottom w:val="0"/>
          <w:divBdr>
            <w:top w:val="none" w:sz="0" w:space="0" w:color="auto"/>
            <w:left w:val="none" w:sz="0" w:space="0" w:color="auto"/>
            <w:bottom w:val="none" w:sz="0" w:space="0" w:color="auto"/>
            <w:right w:val="none" w:sz="0" w:space="0" w:color="auto"/>
          </w:divBdr>
        </w:div>
        <w:div w:id="598027680">
          <w:marLeft w:val="547"/>
          <w:marRight w:val="0"/>
          <w:marTop w:val="0"/>
          <w:marBottom w:val="0"/>
          <w:divBdr>
            <w:top w:val="none" w:sz="0" w:space="0" w:color="auto"/>
            <w:left w:val="none" w:sz="0" w:space="0" w:color="auto"/>
            <w:bottom w:val="none" w:sz="0" w:space="0" w:color="auto"/>
            <w:right w:val="none" w:sz="0" w:space="0" w:color="auto"/>
          </w:divBdr>
        </w:div>
        <w:div w:id="677543131">
          <w:marLeft w:val="1166"/>
          <w:marRight w:val="0"/>
          <w:marTop w:val="0"/>
          <w:marBottom w:val="0"/>
          <w:divBdr>
            <w:top w:val="none" w:sz="0" w:space="0" w:color="auto"/>
            <w:left w:val="none" w:sz="0" w:space="0" w:color="auto"/>
            <w:bottom w:val="none" w:sz="0" w:space="0" w:color="auto"/>
            <w:right w:val="none" w:sz="0" w:space="0" w:color="auto"/>
          </w:divBdr>
        </w:div>
        <w:div w:id="1089619010">
          <w:marLeft w:val="547"/>
          <w:marRight w:val="0"/>
          <w:marTop w:val="0"/>
          <w:marBottom w:val="0"/>
          <w:divBdr>
            <w:top w:val="none" w:sz="0" w:space="0" w:color="auto"/>
            <w:left w:val="none" w:sz="0" w:space="0" w:color="auto"/>
            <w:bottom w:val="none" w:sz="0" w:space="0" w:color="auto"/>
            <w:right w:val="none" w:sz="0" w:space="0" w:color="auto"/>
          </w:divBdr>
        </w:div>
        <w:div w:id="1415473711">
          <w:marLeft w:val="547"/>
          <w:marRight w:val="0"/>
          <w:marTop w:val="0"/>
          <w:marBottom w:val="0"/>
          <w:divBdr>
            <w:top w:val="none" w:sz="0" w:space="0" w:color="auto"/>
            <w:left w:val="none" w:sz="0" w:space="0" w:color="auto"/>
            <w:bottom w:val="none" w:sz="0" w:space="0" w:color="auto"/>
            <w:right w:val="none" w:sz="0" w:space="0" w:color="auto"/>
          </w:divBdr>
        </w:div>
      </w:divsChild>
    </w:div>
    <w:div w:id="1016269215">
      <w:bodyDiv w:val="1"/>
      <w:marLeft w:val="0"/>
      <w:marRight w:val="0"/>
      <w:marTop w:val="0"/>
      <w:marBottom w:val="0"/>
      <w:divBdr>
        <w:top w:val="none" w:sz="0" w:space="0" w:color="auto"/>
        <w:left w:val="none" w:sz="0" w:space="0" w:color="auto"/>
        <w:bottom w:val="none" w:sz="0" w:space="0" w:color="auto"/>
        <w:right w:val="none" w:sz="0" w:space="0" w:color="auto"/>
      </w:divBdr>
      <w:divsChild>
        <w:div w:id="598483969">
          <w:marLeft w:val="0"/>
          <w:marRight w:val="0"/>
          <w:marTop w:val="0"/>
          <w:marBottom w:val="0"/>
          <w:divBdr>
            <w:top w:val="none" w:sz="0" w:space="0" w:color="auto"/>
            <w:left w:val="none" w:sz="0" w:space="0" w:color="auto"/>
            <w:bottom w:val="none" w:sz="0" w:space="0" w:color="auto"/>
            <w:right w:val="none" w:sz="0" w:space="0" w:color="auto"/>
          </w:divBdr>
          <w:divsChild>
            <w:div w:id="442069698">
              <w:marLeft w:val="0"/>
              <w:marRight w:val="0"/>
              <w:marTop w:val="0"/>
              <w:marBottom w:val="0"/>
              <w:divBdr>
                <w:top w:val="none" w:sz="0" w:space="0" w:color="auto"/>
                <w:left w:val="none" w:sz="0" w:space="0" w:color="auto"/>
                <w:bottom w:val="none" w:sz="0" w:space="0" w:color="auto"/>
                <w:right w:val="none" w:sz="0" w:space="0" w:color="auto"/>
              </w:divBdr>
              <w:divsChild>
                <w:div w:id="102702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975836">
      <w:bodyDiv w:val="1"/>
      <w:marLeft w:val="0"/>
      <w:marRight w:val="0"/>
      <w:marTop w:val="0"/>
      <w:marBottom w:val="0"/>
      <w:divBdr>
        <w:top w:val="none" w:sz="0" w:space="0" w:color="auto"/>
        <w:left w:val="none" w:sz="0" w:space="0" w:color="auto"/>
        <w:bottom w:val="none" w:sz="0" w:space="0" w:color="auto"/>
        <w:right w:val="none" w:sz="0" w:space="0" w:color="auto"/>
      </w:divBdr>
    </w:div>
    <w:div w:id="1095976021">
      <w:bodyDiv w:val="1"/>
      <w:marLeft w:val="0"/>
      <w:marRight w:val="0"/>
      <w:marTop w:val="0"/>
      <w:marBottom w:val="0"/>
      <w:divBdr>
        <w:top w:val="none" w:sz="0" w:space="0" w:color="auto"/>
        <w:left w:val="none" w:sz="0" w:space="0" w:color="auto"/>
        <w:bottom w:val="none" w:sz="0" w:space="0" w:color="auto"/>
        <w:right w:val="none" w:sz="0" w:space="0" w:color="auto"/>
      </w:divBdr>
      <w:divsChild>
        <w:div w:id="547574348">
          <w:marLeft w:val="0"/>
          <w:marRight w:val="0"/>
          <w:marTop w:val="0"/>
          <w:marBottom w:val="0"/>
          <w:divBdr>
            <w:top w:val="none" w:sz="0" w:space="0" w:color="auto"/>
            <w:left w:val="none" w:sz="0" w:space="0" w:color="auto"/>
            <w:bottom w:val="none" w:sz="0" w:space="0" w:color="auto"/>
            <w:right w:val="none" w:sz="0" w:space="0" w:color="auto"/>
          </w:divBdr>
          <w:divsChild>
            <w:div w:id="1059550641">
              <w:marLeft w:val="0"/>
              <w:marRight w:val="0"/>
              <w:marTop w:val="0"/>
              <w:marBottom w:val="0"/>
              <w:divBdr>
                <w:top w:val="none" w:sz="0" w:space="0" w:color="auto"/>
                <w:left w:val="none" w:sz="0" w:space="0" w:color="auto"/>
                <w:bottom w:val="none" w:sz="0" w:space="0" w:color="auto"/>
                <w:right w:val="none" w:sz="0" w:space="0" w:color="auto"/>
              </w:divBdr>
              <w:divsChild>
                <w:div w:id="55400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811348">
      <w:bodyDiv w:val="1"/>
      <w:marLeft w:val="0"/>
      <w:marRight w:val="0"/>
      <w:marTop w:val="0"/>
      <w:marBottom w:val="0"/>
      <w:divBdr>
        <w:top w:val="none" w:sz="0" w:space="0" w:color="auto"/>
        <w:left w:val="none" w:sz="0" w:space="0" w:color="auto"/>
        <w:bottom w:val="none" w:sz="0" w:space="0" w:color="auto"/>
        <w:right w:val="none" w:sz="0" w:space="0" w:color="auto"/>
      </w:divBdr>
    </w:div>
    <w:div w:id="1109741333">
      <w:bodyDiv w:val="1"/>
      <w:marLeft w:val="0"/>
      <w:marRight w:val="0"/>
      <w:marTop w:val="0"/>
      <w:marBottom w:val="0"/>
      <w:divBdr>
        <w:top w:val="none" w:sz="0" w:space="0" w:color="auto"/>
        <w:left w:val="none" w:sz="0" w:space="0" w:color="auto"/>
        <w:bottom w:val="none" w:sz="0" w:space="0" w:color="auto"/>
        <w:right w:val="none" w:sz="0" w:space="0" w:color="auto"/>
      </w:divBdr>
    </w:div>
    <w:div w:id="1122385758">
      <w:bodyDiv w:val="1"/>
      <w:marLeft w:val="0"/>
      <w:marRight w:val="0"/>
      <w:marTop w:val="0"/>
      <w:marBottom w:val="0"/>
      <w:divBdr>
        <w:top w:val="none" w:sz="0" w:space="0" w:color="auto"/>
        <w:left w:val="none" w:sz="0" w:space="0" w:color="auto"/>
        <w:bottom w:val="none" w:sz="0" w:space="0" w:color="auto"/>
        <w:right w:val="none" w:sz="0" w:space="0" w:color="auto"/>
      </w:divBdr>
    </w:div>
    <w:div w:id="1130516398">
      <w:bodyDiv w:val="1"/>
      <w:marLeft w:val="0"/>
      <w:marRight w:val="0"/>
      <w:marTop w:val="0"/>
      <w:marBottom w:val="0"/>
      <w:divBdr>
        <w:top w:val="none" w:sz="0" w:space="0" w:color="auto"/>
        <w:left w:val="none" w:sz="0" w:space="0" w:color="auto"/>
        <w:bottom w:val="none" w:sz="0" w:space="0" w:color="auto"/>
        <w:right w:val="none" w:sz="0" w:space="0" w:color="auto"/>
      </w:divBdr>
      <w:divsChild>
        <w:div w:id="891844828">
          <w:marLeft w:val="0"/>
          <w:marRight w:val="0"/>
          <w:marTop w:val="0"/>
          <w:marBottom w:val="0"/>
          <w:divBdr>
            <w:top w:val="none" w:sz="0" w:space="0" w:color="auto"/>
            <w:left w:val="none" w:sz="0" w:space="0" w:color="auto"/>
            <w:bottom w:val="none" w:sz="0" w:space="0" w:color="auto"/>
            <w:right w:val="none" w:sz="0" w:space="0" w:color="auto"/>
          </w:divBdr>
          <w:divsChild>
            <w:div w:id="553322204">
              <w:marLeft w:val="0"/>
              <w:marRight w:val="0"/>
              <w:marTop w:val="0"/>
              <w:marBottom w:val="0"/>
              <w:divBdr>
                <w:top w:val="none" w:sz="0" w:space="0" w:color="auto"/>
                <w:left w:val="none" w:sz="0" w:space="0" w:color="auto"/>
                <w:bottom w:val="none" w:sz="0" w:space="0" w:color="auto"/>
                <w:right w:val="none" w:sz="0" w:space="0" w:color="auto"/>
              </w:divBdr>
              <w:divsChild>
                <w:div w:id="60719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375771">
      <w:bodyDiv w:val="1"/>
      <w:marLeft w:val="0"/>
      <w:marRight w:val="0"/>
      <w:marTop w:val="0"/>
      <w:marBottom w:val="0"/>
      <w:divBdr>
        <w:top w:val="none" w:sz="0" w:space="0" w:color="auto"/>
        <w:left w:val="none" w:sz="0" w:space="0" w:color="auto"/>
        <w:bottom w:val="none" w:sz="0" w:space="0" w:color="auto"/>
        <w:right w:val="none" w:sz="0" w:space="0" w:color="auto"/>
      </w:divBdr>
    </w:div>
    <w:div w:id="1149129412">
      <w:bodyDiv w:val="1"/>
      <w:marLeft w:val="0"/>
      <w:marRight w:val="0"/>
      <w:marTop w:val="0"/>
      <w:marBottom w:val="0"/>
      <w:divBdr>
        <w:top w:val="none" w:sz="0" w:space="0" w:color="auto"/>
        <w:left w:val="none" w:sz="0" w:space="0" w:color="auto"/>
        <w:bottom w:val="none" w:sz="0" w:space="0" w:color="auto"/>
        <w:right w:val="none" w:sz="0" w:space="0" w:color="auto"/>
      </w:divBdr>
    </w:div>
    <w:div w:id="1154956951">
      <w:bodyDiv w:val="1"/>
      <w:marLeft w:val="0"/>
      <w:marRight w:val="0"/>
      <w:marTop w:val="0"/>
      <w:marBottom w:val="0"/>
      <w:divBdr>
        <w:top w:val="none" w:sz="0" w:space="0" w:color="auto"/>
        <w:left w:val="none" w:sz="0" w:space="0" w:color="auto"/>
        <w:bottom w:val="none" w:sz="0" w:space="0" w:color="auto"/>
        <w:right w:val="none" w:sz="0" w:space="0" w:color="auto"/>
      </w:divBdr>
    </w:div>
    <w:div w:id="1156147972">
      <w:bodyDiv w:val="1"/>
      <w:marLeft w:val="0"/>
      <w:marRight w:val="0"/>
      <w:marTop w:val="0"/>
      <w:marBottom w:val="0"/>
      <w:divBdr>
        <w:top w:val="none" w:sz="0" w:space="0" w:color="auto"/>
        <w:left w:val="none" w:sz="0" w:space="0" w:color="auto"/>
        <w:bottom w:val="none" w:sz="0" w:space="0" w:color="auto"/>
        <w:right w:val="none" w:sz="0" w:space="0" w:color="auto"/>
      </w:divBdr>
      <w:divsChild>
        <w:div w:id="14621076">
          <w:marLeft w:val="0"/>
          <w:marRight w:val="0"/>
          <w:marTop w:val="0"/>
          <w:marBottom w:val="0"/>
          <w:divBdr>
            <w:top w:val="none" w:sz="0" w:space="0" w:color="auto"/>
            <w:left w:val="none" w:sz="0" w:space="0" w:color="auto"/>
            <w:bottom w:val="none" w:sz="0" w:space="0" w:color="auto"/>
            <w:right w:val="none" w:sz="0" w:space="0" w:color="auto"/>
          </w:divBdr>
          <w:divsChild>
            <w:div w:id="1947342266">
              <w:marLeft w:val="0"/>
              <w:marRight w:val="0"/>
              <w:marTop w:val="0"/>
              <w:marBottom w:val="0"/>
              <w:divBdr>
                <w:top w:val="none" w:sz="0" w:space="0" w:color="auto"/>
                <w:left w:val="none" w:sz="0" w:space="0" w:color="auto"/>
                <w:bottom w:val="none" w:sz="0" w:space="0" w:color="auto"/>
                <w:right w:val="none" w:sz="0" w:space="0" w:color="auto"/>
              </w:divBdr>
              <w:divsChild>
                <w:div w:id="172911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072654">
      <w:bodyDiv w:val="1"/>
      <w:marLeft w:val="0"/>
      <w:marRight w:val="0"/>
      <w:marTop w:val="0"/>
      <w:marBottom w:val="0"/>
      <w:divBdr>
        <w:top w:val="none" w:sz="0" w:space="0" w:color="auto"/>
        <w:left w:val="none" w:sz="0" w:space="0" w:color="auto"/>
        <w:bottom w:val="none" w:sz="0" w:space="0" w:color="auto"/>
        <w:right w:val="none" w:sz="0" w:space="0" w:color="auto"/>
      </w:divBdr>
      <w:divsChild>
        <w:div w:id="800420223">
          <w:marLeft w:val="0"/>
          <w:marRight w:val="0"/>
          <w:marTop w:val="0"/>
          <w:marBottom w:val="0"/>
          <w:divBdr>
            <w:top w:val="none" w:sz="0" w:space="0" w:color="auto"/>
            <w:left w:val="none" w:sz="0" w:space="0" w:color="auto"/>
            <w:bottom w:val="none" w:sz="0" w:space="0" w:color="auto"/>
            <w:right w:val="none" w:sz="0" w:space="0" w:color="auto"/>
          </w:divBdr>
          <w:divsChild>
            <w:div w:id="1575508516">
              <w:marLeft w:val="0"/>
              <w:marRight w:val="0"/>
              <w:marTop w:val="0"/>
              <w:marBottom w:val="0"/>
              <w:divBdr>
                <w:top w:val="none" w:sz="0" w:space="0" w:color="auto"/>
                <w:left w:val="none" w:sz="0" w:space="0" w:color="auto"/>
                <w:bottom w:val="none" w:sz="0" w:space="0" w:color="auto"/>
                <w:right w:val="none" w:sz="0" w:space="0" w:color="auto"/>
              </w:divBdr>
              <w:divsChild>
                <w:div w:id="43255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998104">
      <w:bodyDiv w:val="1"/>
      <w:marLeft w:val="0"/>
      <w:marRight w:val="0"/>
      <w:marTop w:val="0"/>
      <w:marBottom w:val="0"/>
      <w:divBdr>
        <w:top w:val="none" w:sz="0" w:space="0" w:color="auto"/>
        <w:left w:val="none" w:sz="0" w:space="0" w:color="auto"/>
        <w:bottom w:val="none" w:sz="0" w:space="0" w:color="auto"/>
        <w:right w:val="none" w:sz="0" w:space="0" w:color="auto"/>
      </w:divBdr>
      <w:divsChild>
        <w:div w:id="642350364">
          <w:marLeft w:val="0"/>
          <w:marRight w:val="0"/>
          <w:marTop w:val="0"/>
          <w:marBottom w:val="0"/>
          <w:divBdr>
            <w:top w:val="none" w:sz="0" w:space="0" w:color="auto"/>
            <w:left w:val="none" w:sz="0" w:space="0" w:color="auto"/>
            <w:bottom w:val="none" w:sz="0" w:space="0" w:color="auto"/>
            <w:right w:val="none" w:sz="0" w:space="0" w:color="auto"/>
          </w:divBdr>
          <w:divsChild>
            <w:div w:id="1107698354">
              <w:marLeft w:val="0"/>
              <w:marRight w:val="0"/>
              <w:marTop w:val="0"/>
              <w:marBottom w:val="0"/>
              <w:divBdr>
                <w:top w:val="none" w:sz="0" w:space="0" w:color="auto"/>
                <w:left w:val="none" w:sz="0" w:space="0" w:color="auto"/>
                <w:bottom w:val="none" w:sz="0" w:space="0" w:color="auto"/>
                <w:right w:val="none" w:sz="0" w:space="0" w:color="auto"/>
              </w:divBdr>
              <w:divsChild>
                <w:div w:id="114045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858285">
      <w:bodyDiv w:val="1"/>
      <w:marLeft w:val="0"/>
      <w:marRight w:val="0"/>
      <w:marTop w:val="0"/>
      <w:marBottom w:val="0"/>
      <w:divBdr>
        <w:top w:val="none" w:sz="0" w:space="0" w:color="auto"/>
        <w:left w:val="none" w:sz="0" w:space="0" w:color="auto"/>
        <w:bottom w:val="none" w:sz="0" w:space="0" w:color="auto"/>
        <w:right w:val="none" w:sz="0" w:space="0" w:color="auto"/>
      </w:divBdr>
      <w:divsChild>
        <w:div w:id="987169320">
          <w:marLeft w:val="0"/>
          <w:marRight w:val="0"/>
          <w:marTop w:val="0"/>
          <w:marBottom w:val="0"/>
          <w:divBdr>
            <w:top w:val="none" w:sz="0" w:space="0" w:color="auto"/>
            <w:left w:val="none" w:sz="0" w:space="0" w:color="auto"/>
            <w:bottom w:val="none" w:sz="0" w:space="0" w:color="auto"/>
            <w:right w:val="none" w:sz="0" w:space="0" w:color="auto"/>
          </w:divBdr>
          <w:divsChild>
            <w:div w:id="1912156055">
              <w:marLeft w:val="0"/>
              <w:marRight w:val="0"/>
              <w:marTop w:val="0"/>
              <w:marBottom w:val="0"/>
              <w:divBdr>
                <w:top w:val="none" w:sz="0" w:space="0" w:color="auto"/>
                <w:left w:val="none" w:sz="0" w:space="0" w:color="auto"/>
                <w:bottom w:val="none" w:sz="0" w:space="0" w:color="auto"/>
                <w:right w:val="none" w:sz="0" w:space="0" w:color="auto"/>
              </w:divBdr>
              <w:divsChild>
                <w:div w:id="7347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996006">
      <w:bodyDiv w:val="1"/>
      <w:marLeft w:val="0"/>
      <w:marRight w:val="0"/>
      <w:marTop w:val="0"/>
      <w:marBottom w:val="0"/>
      <w:divBdr>
        <w:top w:val="none" w:sz="0" w:space="0" w:color="auto"/>
        <w:left w:val="none" w:sz="0" w:space="0" w:color="auto"/>
        <w:bottom w:val="none" w:sz="0" w:space="0" w:color="auto"/>
        <w:right w:val="none" w:sz="0" w:space="0" w:color="auto"/>
      </w:divBdr>
      <w:divsChild>
        <w:div w:id="827667932">
          <w:marLeft w:val="0"/>
          <w:marRight w:val="0"/>
          <w:marTop w:val="0"/>
          <w:marBottom w:val="0"/>
          <w:divBdr>
            <w:top w:val="none" w:sz="0" w:space="0" w:color="auto"/>
            <w:left w:val="none" w:sz="0" w:space="0" w:color="auto"/>
            <w:bottom w:val="none" w:sz="0" w:space="0" w:color="auto"/>
            <w:right w:val="none" w:sz="0" w:space="0" w:color="auto"/>
          </w:divBdr>
          <w:divsChild>
            <w:div w:id="296684473">
              <w:marLeft w:val="0"/>
              <w:marRight w:val="0"/>
              <w:marTop w:val="0"/>
              <w:marBottom w:val="0"/>
              <w:divBdr>
                <w:top w:val="none" w:sz="0" w:space="0" w:color="auto"/>
                <w:left w:val="none" w:sz="0" w:space="0" w:color="auto"/>
                <w:bottom w:val="none" w:sz="0" w:space="0" w:color="auto"/>
                <w:right w:val="none" w:sz="0" w:space="0" w:color="auto"/>
              </w:divBdr>
              <w:divsChild>
                <w:div w:id="31912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586761">
      <w:bodyDiv w:val="1"/>
      <w:marLeft w:val="0"/>
      <w:marRight w:val="0"/>
      <w:marTop w:val="0"/>
      <w:marBottom w:val="0"/>
      <w:divBdr>
        <w:top w:val="none" w:sz="0" w:space="0" w:color="auto"/>
        <w:left w:val="none" w:sz="0" w:space="0" w:color="auto"/>
        <w:bottom w:val="none" w:sz="0" w:space="0" w:color="auto"/>
        <w:right w:val="none" w:sz="0" w:space="0" w:color="auto"/>
      </w:divBdr>
      <w:divsChild>
        <w:div w:id="1998801543">
          <w:marLeft w:val="0"/>
          <w:marRight w:val="0"/>
          <w:marTop w:val="0"/>
          <w:marBottom w:val="0"/>
          <w:divBdr>
            <w:top w:val="none" w:sz="0" w:space="0" w:color="auto"/>
            <w:left w:val="none" w:sz="0" w:space="0" w:color="auto"/>
            <w:bottom w:val="none" w:sz="0" w:space="0" w:color="auto"/>
            <w:right w:val="none" w:sz="0" w:space="0" w:color="auto"/>
          </w:divBdr>
          <w:divsChild>
            <w:div w:id="1932741847">
              <w:marLeft w:val="0"/>
              <w:marRight w:val="0"/>
              <w:marTop w:val="0"/>
              <w:marBottom w:val="0"/>
              <w:divBdr>
                <w:top w:val="none" w:sz="0" w:space="0" w:color="auto"/>
                <w:left w:val="none" w:sz="0" w:space="0" w:color="auto"/>
                <w:bottom w:val="none" w:sz="0" w:space="0" w:color="auto"/>
                <w:right w:val="none" w:sz="0" w:space="0" w:color="auto"/>
              </w:divBdr>
              <w:divsChild>
                <w:div w:id="1770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472370">
      <w:bodyDiv w:val="1"/>
      <w:marLeft w:val="0"/>
      <w:marRight w:val="0"/>
      <w:marTop w:val="0"/>
      <w:marBottom w:val="0"/>
      <w:divBdr>
        <w:top w:val="none" w:sz="0" w:space="0" w:color="auto"/>
        <w:left w:val="none" w:sz="0" w:space="0" w:color="auto"/>
        <w:bottom w:val="none" w:sz="0" w:space="0" w:color="auto"/>
        <w:right w:val="none" w:sz="0" w:space="0" w:color="auto"/>
      </w:divBdr>
      <w:divsChild>
        <w:div w:id="804006373">
          <w:marLeft w:val="0"/>
          <w:marRight w:val="0"/>
          <w:marTop w:val="0"/>
          <w:marBottom w:val="0"/>
          <w:divBdr>
            <w:top w:val="none" w:sz="0" w:space="0" w:color="auto"/>
            <w:left w:val="none" w:sz="0" w:space="0" w:color="auto"/>
            <w:bottom w:val="none" w:sz="0" w:space="0" w:color="auto"/>
            <w:right w:val="none" w:sz="0" w:space="0" w:color="auto"/>
          </w:divBdr>
          <w:divsChild>
            <w:div w:id="818768498">
              <w:marLeft w:val="0"/>
              <w:marRight w:val="0"/>
              <w:marTop w:val="0"/>
              <w:marBottom w:val="0"/>
              <w:divBdr>
                <w:top w:val="none" w:sz="0" w:space="0" w:color="auto"/>
                <w:left w:val="none" w:sz="0" w:space="0" w:color="auto"/>
                <w:bottom w:val="none" w:sz="0" w:space="0" w:color="auto"/>
                <w:right w:val="none" w:sz="0" w:space="0" w:color="auto"/>
              </w:divBdr>
              <w:divsChild>
                <w:div w:id="102243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381095">
      <w:bodyDiv w:val="1"/>
      <w:marLeft w:val="0"/>
      <w:marRight w:val="0"/>
      <w:marTop w:val="0"/>
      <w:marBottom w:val="0"/>
      <w:divBdr>
        <w:top w:val="none" w:sz="0" w:space="0" w:color="auto"/>
        <w:left w:val="none" w:sz="0" w:space="0" w:color="auto"/>
        <w:bottom w:val="none" w:sz="0" w:space="0" w:color="auto"/>
        <w:right w:val="none" w:sz="0" w:space="0" w:color="auto"/>
      </w:divBdr>
      <w:divsChild>
        <w:div w:id="1890409374">
          <w:marLeft w:val="0"/>
          <w:marRight w:val="0"/>
          <w:marTop w:val="0"/>
          <w:marBottom w:val="0"/>
          <w:divBdr>
            <w:top w:val="none" w:sz="0" w:space="0" w:color="auto"/>
            <w:left w:val="none" w:sz="0" w:space="0" w:color="auto"/>
            <w:bottom w:val="none" w:sz="0" w:space="0" w:color="auto"/>
            <w:right w:val="none" w:sz="0" w:space="0" w:color="auto"/>
          </w:divBdr>
          <w:divsChild>
            <w:div w:id="1400788938">
              <w:marLeft w:val="0"/>
              <w:marRight w:val="0"/>
              <w:marTop w:val="0"/>
              <w:marBottom w:val="0"/>
              <w:divBdr>
                <w:top w:val="none" w:sz="0" w:space="0" w:color="auto"/>
                <w:left w:val="none" w:sz="0" w:space="0" w:color="auto"/>
                <w:bottom w:val="none" w:sz="0" w:space="0" w:color="auto"/>
                <w:right w:val="none" w:sz="0" w:space="0" w:color="auto"/>
              </w:divBdr>
              <w:divsChild>
                <w:div w:id="76017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277090">
      <w:bodyDiv w:val="1"/>
      <w:marLeft w:val="0"/>
      <w:marRight w:val="0"/>
      <w:marTop w:val="0"/>
      <w:marBottom w:val="0"/>
      <w:divBdr>
        <w:top w:val="none" w:sz="0" w:space="0" w:color="auto"/>
        <w:left w:val="none" w:sz="0" w:space="0" w:color="auto"/>
        <w:bottom w:val="none" w:sz="0" w:space="0" w:color="auto"/>
        <w:right w:val="none" w:sz="0" w:space="0" w:color="auto"/>
      </w:divBdr>
      <w:divsChild>
        <w:div w:id="1900704508">
          <w:marLeft w:val="0"/>
          <w:marRight w:val="0"/>
          <w:marTop w:val="0"/>
          <w:marBottom w:val="0"/>
          <w:divBdr>
            <w:top w:val="none" w:sz="0" w:space="0" w:color="auto"/>
            <w:left w:val="none" w:sz="0" w:space="0" w:color="auto"/>
            <w:bottom w:val="none" w:sz="0" w:space="0" w:color="auto"/>
            <w:right w:val="none" w:sz="0" w:space="0" w:color="auto"/>
          </w:divBdr>
          <w:divsChild>
            <w:div w:id="2119712612">
              <w:marLeft w:val="0"/>
              <w:marRight w:val="0"/>
              <w:marTop w:val="0"/>
              <w:marBottom w:val="0"/>
              <w:divBdr>
                <w:top w:val="none" w:sz="0" w:space="0" w:color="auto"/>
                <w:left w:val="none" w:sz="0" w:space="0" w:color="auto"/>
                <w:bottom w:val="none" w:sz="0" w:space="0" w:color="auto"/>
                <w:right w:val="none" w:sz="0" w:space="0" w:color="auto"/>
              </w:divBdr>
              <w:divsChild>
                <w:div w:id="171403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00837">
      <w:bodyDiv w:val="1"/>
      <w:marLeft w:val="0"/>
      <w:marRight w:val="0"/>
      <w:marTop w:val="0"/>
      <w:marBottom w:val="0"/>
      <w:divBdr>
        <w:top w:val="none" w:sz="0" w:space="0" w:color="auto"/>
        <w:left w:val="none" w:sz="0" w:space="0" w:color="auto"/>
        <w:bottom w:val="none" w:sz="0" w:space="0" w:color="auto"/>
        <w:right w:val="none" w:sz="0" w:space="0" w:color="auto"/>
      </w:divBdr>
    </w:div>
    <w:div w:id="1330864883">
      <w:bodyDiv w:val="1"/>
      <w:marLeft w:val="0"/>
      <w:marRight w:val="0"/>
      <w:marTop w:val="0"/>
      <w:marBottom w:val="0"/>
      <w:divBdr>
        <w:top w:val="none" w:sz="0" w:space="0" w:color="auto"/>
        <w:left w:val="none" w:sz="0" w:space="0" w:color="auto"/>
        <w:bottom w:val="none" w:sz="0" w:space="0" w:color="auto"/>
        <w:right w:val="none" w:sz="0" w:space="0" w:color="auto"/>
      </w:divBdr>
    </w:div>
    <w:div w:id="1333097121">
      <w:bodyDiv w:val="1"/>
      <w:marLeft w:val="0"/>
      <w:marRight w:val="0"/>
      <w:marTop w:val="0"/>
      <w:marBottom w:val="0"/>
      <w:divBdr>
        <w:top w:val="none" w:sz="0" w:space="0" w:color="auto"/>
        <w:left w:val="none" w:sz="0" w:space="0" w:color="auto"/>
        <w:bottom w:val="none" w:sz="0" w:space="0" w:color="auto"/>
        <w:right w:val="none" w:sz="0" w:space="0" w:color="auto"/>
      </w:divBdr>
    </w:div>
    <w:div w:id="1335566800">
      <w:bodyDiv w:val="1"/>
      <w:marLeft w:val="0"/>
      <w:marRight w:val="0"/>
      <w:marTop w:val="0"/>
      <w:marBottom w:val="0"/>
      <w:divBdr>
        <w:top w:val="none" w:sz="0" w:space="0" w:color="auto"/>
        <w:left w:val="none" w:sz="0" w:space="0" w:color="auto"/>
        <w:bottom w:val="none" w:sz="0" w:space="0" w:color="auto"/>
        <w:right w:val="none" w:sz="0" w:space="0" w:color="auto"/>
      </w:divBdr>
      <w:divsChild>
        <w:div w:id="833956519">
          <w:marLeft w:val="0"/>
          <w:marRight w:val="0"/>
          <w:marTop w:val="0"/>
          <w:marBottom w:val="0"/>
          <w:divBdr>
            <w:top w:val="none" w:sz="0" w:space="0" w:color="auto"/>
            <w:left w:val="none" w:sz="0" w:space="0" w:color="auto"/>
            <w:bottom w:val="none" w:sz="0" w:space="0" w:color="auto"/>
            <w:right w:val="none" w:sz="0" w:space="0" w:color="auto"/>
          </w:divBdr>
          <w:divsChild>
            <w:div w:id="1073116440">
              <w:marLeft w:val="0"/>
              <w:marRight w:val="0"/>
              <w:marTop w:val="0"/>
              <w:marBottom w:val="0"/>
              <w:divBdr>
                <w:top w:val="none" w:sz="0" w:space="0" w:color="auto"/>
                <w:left w:val="none" w:sz="0" w:space="0" w:color="auto"/>
                <w:bottom w:val="none" w:sz="0" w:space="0" w:color="auto"/>
                <w:right w:val="none" w:sz="0" w:space="0" w:color="auto"/>
              </w:divBdr>
              <w:divsChild>
                <w:div w:id="1828086532">
                  <w:marLeft w:val="0"/>
                  <w:marRight w:val="0"/>
                  <w:marTop w:val="0"/>
                  <w:marBottom w:val="0"/>
                  <w:divBdr>
                    <w:top w:val="none" w:sz="0" w:space="0" w:color="auto"/>
                    <w:left w:val="none" w:sz="0" w:space="0" w:color="auto"/>
                    <w:bottom w:val="none" w:sz="0" w:space="0" w:color="auto"/>
                    <w:right w:val="none" w:sz="0" w:space="0" w:color="auto"/>
                  </w:divBdr>
                  <w:divsChild>
                    <w:div w:id="683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963333">
      <w:bodyDiv w:val="1"/>
      <w:marLeft w:val="0"/>
      <w:marRight w:val="0"/>
      <w:marTop w:val="0"/>
      <w:marBottom w:val="0"/>
      <w:divBdr>
        <w:top w:val="none" w:sz="0" w:space="0" w:color="auto"/>
        <w:left w:val="none" w:sz="0" w:space="0" w:color="auto"/>
        <w:bottom w:val="none" w:sz="0" w:space="0" w:color="auto"/>
        <w:right w:val="none" w:sz="0" w:space="0" w:color="auto"/>
      </w:divBdr>
      <w:divsChild>
        <w:div w:id="1006638147">
          <w:marLeft w:val="0"/>
          <w:marRight w:val="0"/>
          <w:marTop w:val="0"/>
          <w:marBottom w:val="0"/>
          <w:divBdr>
            <w:top w:val="none" w:sz="0" w:space="0" w:color="auto"/>
            <w:left w:val="none" w:sz="0" w:space="0" w:color="auto"/>
            <w:bottom w:val="none" w:sz="0" w:space="0" w:color="auto"/>
            <w:right w:val="none" w:sz="0" w:space="0" w:color="auto"/>
          </w:divBdr>
          <w:divsChild>
            <w:div w:id="332269894">
              <w:marLeft w:val="0"/>
              <w:marRight w:val="0"/>
              <w:marTop w:val="0"/>
              <w:marBottom w:val="0"/>
              <w:divBdr>
                <w:top w:val="none" w:sz="0" w:space="0" w:color="auto"/>
                <w:left w:val="none" w:sz="0" w:space="0" w:color="auto"/>
                <w:bottom w:val="none" w:sz="0" w:space="0" w:color="auto"/>
                <w:right w:val="none" w:sz="0" w:space="0" w:color="auto"/>
              </w:divBdr>
              <w:divsChild>
                <w:div w:id="1449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604032">
      <w:bodyDiv w:val="1"/>
      <w:marLeft w:val="0"/>
      <w:marRight w:val="0"/>
      <w:marTop w:val="0"/>
      <w:marBottom w:val="0"/>
      <w:divBdr>
        <w:top w:val="none" w:sz="0" w:space="0" w:color="auto"/>
        <w:left w:val="none" w:sz="0" w:space="0" w:color="auto"/>
        <w:bottom w:val="none" w:sz="0" w:space="0" w:color="auto"/>
        <w:right w:val="none" w:sz="0" w:space="0" w:color="auto"/>
      </w:divBdr>
      <w:divsChild>
        <w:div w:id="1671981829">
          <w:marLeft w:val="0"/>
          <w:marRight w:val="0"/>
          <w:marTop w:val="0"/>
          <w:marBottom w:val="0"/>
          <w:divBdr>
            <w:top w:val="none" w:sz="0" w:space="0" w:color="auto"/>
            <w:left w:val="none" w:sz="0" w:space="0" w:color="auto"/>
            <w:bottom w:val="none" w:sz="0" w:space="0" w:color="auto"/>
            <w:right w:val="none" w:sz="0" w:space="0" w:color="auto"/>
          </w:divBdr>
          <w:divsChild>
            <w:div w:id="66726961">
              <w:marLeft w:val="0"/>
              <w:marRight w:val="0"/>
              <w:marTop w:val="0"/>
              <w:marBottom w:val="0"/>
              <w:divBdr>
                <w:top w:val="none" w:sz="0" w:space="0" w:color="auto"/>
                <w:left w:val="none" w:sz="0" w:space="0" w:color="auto"/>
                <w:bottom w:val="none" w:sz="0" w:space="0" w:color="auto"/>
                <w:right w:val="none" w:sz="0" w:space="0" w:color="auto"/>
              </w:divBdr>
              <w:divsChild>
                <w:div w:id="189958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318439">
      <w:bodyDiv w:val="1"/>
      <w:marLeft w:val="0"/>
      <w:marRight w:val="0"/>
      <w:marTop w:val="0"/>
      <w:marBottom w:val="0"/>
      <w:divBdr>
        <w:top w:val="none" w:sz="0" w:space="0" w:color="auto"/>
        <w:left w:val="none" w:sz="0" w:space="0" w:color="auto"/>
        <w:bottom w:val="none" w:sz="0" w:space="0" w:color="auto"/>
        <w:right w:val="none" w:sz="0" w:space="0" w:color="auto"/>
      </w:divBdr>
      <w:divsChild>
        <w:div w:id="1919364217">
          <w:marLeft w:val="0"/>
          <w:marRight w:val="0"/>
          <w:marTop w:val="0"/>
          <w:marBottom w:val="0"/>
          <w:divBdr>
            <w:top w:val="none" w:sz="0" w:space="0" w:color="auto"/>
            <w:left w:val="none" w:sz="0" w:space="0" w:color="auto"/>
            <w:bottom w:val="none" w:sz="0" w:space="0" w:color="auto"/>
            <w:right w:val="none" w:sz="0" w:space="0" w:color="auto"/>
          </w:divBdr>
          <w:divsChild>
            <w:div w:id="87895861">
              <w:marLeft w:val="0"/>
              <w:marRight w:val="0"/>
              <w:marTop w:val="0"/>
              <w:marBottom w:val="0"/>
              <w:divBdr>
                <w:top w:val="none" w:sz="0" w:space="0" w:color="auto"/>
                <w:left w:val="none" w:sz="0" w:space="0" w:color="auto"/>
                <w:bottom w:val="none" w:sz="0" w:space="0" w:color="auto"/>
                <w:right w:val="none" w:sz="0" w:space="0" w:color="auto"/>
              </w:divBdr>
            </w:div>
            <w:div w:id="331686721">
              <w:marLeft w:val="0"/>
              <w:marRight w:val="0"/>
              <w:marTop w:val="0"/>
              <w:marBottom w:val="0"/>
              <w:divBdr>
                <w:top w:val="none" w:sz="0" w:space="0" w:color="auto"/>
                <w:left w:val="none" w:sz="0" w:space="0" w:color="auto"/>
                <w:bottom w:val="none" w:sz="0" w:space="0" w:color="auto"/>
                <w:right w:val="none" w:sz="0" w:space="0" w:color="auto"/>
              </w:divBdr>
            </w:div>
            <w:div w:id="439836891">
              <w:marLeft w:val="0"/>
              <w:marRight w:val="0"/>
              <w:marTop w:val="0"/>
              <w:marBottom w:val="0"/>
              <w:divBdr>
                <w:top w:val="none" w:sz="0" w:space="0" w:color="auto"/>
                <w:left w:val="none" w:sz="0" w:space="0" w:color="auto"/>
                <w:bottom w:val="none" w:sz="0" w:space="0" w:color="auto"/>
                <w:right w:val="none" w:sz="0" w:space="0" w:color="auto"/>
              </w:divBdr>
            </w:div>
            <w:div w:id="795682425">
              <w:marLeft w:val="0"/>
              <w:marRight w:val="0"/>
              <w:marTop w:val="0"/>
              <w:marBottom w:val="0"/>
              <w:divBdr>
                <w:top w:val="none" w:sz="0" w:space="0" w:color="auto"/>
                <w:left w:val="none" w:sz="0" w:space="0" w:color="auto"/>
                <w:bottom w:val="none" w:sz="0" w:space="0" w:color="auto"/>
                <w:right w:val="none" w:sz="0" w:space="0" w:color="auto"/>
              </w:divBdr>
            </w:div>
            <w:div w:id="928199076">
              <w:marLeft w:val="0"/>
              <w:marRight w:val="0"/>
              <w:marTop w:val="0"/>
              <w:marBottom w:val="0"/>
              <w:divBdr>
                <w:top w:val="none" w:sz="0" w:space="0" w:color="auto"/>
                <w:left w:val="none" w:sz="0" w:space="0" w:color="auto"/>
                <w:bottom w:val="none" w:sz="0" w:space="0" w:color="auto"/>
                <w:right w:val="none" w:sz="0" w:space="0" w:color="auto"/>
              </w:divBdr>
            </w:div>
            <w:div w:id="1753624617">
              <w:marLeft w:val="0"/>
              <w:marRight w:val="0"/>
              <w:marTop w:val="0"/>
              <w:marBottom w:val="0"/>
              <w:divBdr>
                <w:top w:val="none" w:sz="0" w:space="0" w:color="auto"/>
                <w:left w:val="none" w:sz="0" w:space="0" w:color="auto"/>
                <w:bottom w:val="none" w:sz="0" w:space="0" w:color="auto"/>
                <w:right w:val="none" w:sz="0" w:space="0" w:color="auto"/>
              </w:divBdr>
            </w:div>
            <w:div w:id="198354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946081">
      <w:bodyDiv w:val="1"/>
      <w:marLeft w:val="0"/>
      <w:marRight w:val="0"/>
      <w:marTop w:val="0"/>
      <w:marBottom w:val="0"/>
      <w:divBdr>
        <w:top w:val="none" w:sz="0" w:space="0" w:color="auto"/>
        <w:left w:val="none" w:sz="0" w:space="0" w:color="auto"/>
        <w:bottom w:val="none" w:sz="0" w:space="0" w:color="auto"/>
        <w:right w:val="none" w:sz="0" w:space="0" w:color="auto"/>
      </w:divBdr>
      <w:divsChild>
        <w:div w:id="1586648215">
          <w:marLeft w:val="0"/>
          <w:marRight w:val="0"/>
          <w:marTop w:val="0"/>
          <w:marBottom w:val="0"/>
          <w:divBdr>
            <w:top w:val="none" w:sz="0" w:space="0" w:color="auto"/>
            <w:left w:val="none" w:sz="0" w:space="0" w:color="auto"/>
            <w:bottom w:val="none" w:sz="0" w:space="0" w:color="auto"/>
            <w:right w:val="none" w:sz="0" w:space="0" w:color="auto"/>
          </w:divBdr>
          <w:divsChild>
            <w:div w:id="1819221046">
              <w:marLeft w:val="0"/>
              <w:marRight w:val="0"/>
              <w:marTop w:val="0"/>
              <w:marBottom w:val="0"/>
              <w:divBdr>
                <w:top w:val="none" w:sz="0" w:space="0" w:color="auto"/>
                <w:left w:val="none" w:sz="0" w:space="0" w:color="auto"/>
                <w:bottom w:val="none" w:sz="0" w:space="0" w:color="auto"/>
                <w:right w:val="none" w:sz="0" w:space="0" w:color="auto"/>
              </w:divBdr>
              <w:divsChild>
                <w:div w:id="183942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763883">
      <w:bodyDiv w:val="1"/>
      <w:marLeft w:val="0"/>
      <w:marRight w:val="0"/>
      <w:marTop w:val="0"/>
      <w:marBottom w:val="0"/>
      <w:divBdr>
        <w:top w:val="none" w:sz="0" w:space="0" w:color="auto"/>
        <w:left w:val="none" w:sz="0" w:space="0" w:color="auto"/>
        <w:bottom w:val="none" w:sz="0" w:space="0" w:color="auto"/>
        <w:right w:val="none" w:sz="0" w:space="0" w:color="auto"/>
      </w:divBdr>
      <w:divsChild>
        <w:div w:id="113716019">
          <w:marLeft w:val="0"/>
          <w:marRight w:val="0"/>
          <w:marTop w:val="0"/>
          <w:marBottom w:val="0"/>
          <w:divBdr>
            <w:top w:val="none" w:sz="0" w:space="0" w:color="auto"/>
            <w:left w:val="none" w:sz="0" w:space="0" w:color="auto"/>
            <w:bottom w:val="none" w:sz="0" w:space="0" w:color="auto"/>
            <w:right w:val="none" w:sz="0" w:space="0" w:color="auto"/>
          </w:divBdr>
          <w:divsChild>
            <w:div w:id="1251232877">
              <w:marLeft w:val="0"/>
              <w:marRight w:val="0"/>
              <w:marTop w:val="0"/>
              <w:marBottom w:val="0"/>
              <w:divBdr>
                <w:top w:val="none" w:sz="0" w:space="0" w:color="auto"/>
                <w:left w:val="none" w:sz="0" w:space="0" w:color="auto"/>
                <w:bottom w:val="none" w:sz="0" w:space="0" w:color="auto"/>
                <w:right w:val="none" w:sz="0" w:space="0" w:color="auto"/>
              </w:divBdr>
              <w:divsChild>
                <w:div w:id="196433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528028">
      <w:bodyDiv w:val="1"/>
      <w:marLeft w:val="0"/>
      <w:marRight w:val="0"/>
      <w:marTop w:val="0"/>
      <w:marBottom w:val="0"/>
      <w:divBdr>
        <w:top w:val="none" w:sz="0" w:space="0" w:color="auto"/>
        <w:left w:val="none" w:sz="0" w:space="0" w:color="auto"/>
        <w:bottom w:val="none" w:sz="0" w:space="0" w:color="auto"/>
        <w:right w:val="none" w:sz="0" w:space="0" w:color="auto"/>
      </w:divBdr>
      <w:divsChild>
        <w:div w:id="1543977880">
          <w:marLeft w:val="0"/>
          <w:marRight w:val="0"/>
          <w:marTop w:val="0"/>
          <w:marBottom w:val="0"/>
          <w:divBdr>
            <w:top w:val="none" w:sz="0" w:space="0" w:color="auto"/>
            <w:left w:val="none" w:sz="0" w:space="0" w:color="auto"/>
            <w:bottom w:val="none" w:sz="0" w:space="0" w:color="auto"/>
            <w:right w:val="none" w:sz="0" w:space="0" w:color="auto"/>
          </w:divBdr>
          <w:divsChild>
            <w:div w:id="684477634">
              <w:marLeft w:val="0"/>
              <w:marRight w:val="0"/>
              <w:marTop w:val="0"/>
              <w:marBottom w:val="0"/>
              <w:divBdr>
                <w:top w:val="none" w:sz="0" w:space="0" w:color="auto"/>
                <w:left w:val="none" w:sz="0" w:space="0" w:color="auto"/>
                <w:bottom w:val="none" w:sz="0" w:space="0" w:color="auto"/>
                <w:right w:val="none" w:sz="0" w:space="0" w:color="auto"/>
              </w:divBdr>
              <w:divsChild>
                <w:div w:id="82786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549636">
      <w:bodyDiv w:val="1"/>
      <w:marLeft w:val="0"/>
      <w:marRight w:val="0"/>
      <w:marTop w:val="0"/>
      <w:marBottom w:val="0"/>
      <w:divBdr>
        <w:top w:val="none" w:sz="0" w:space="0" w:color="auto"/>
        <w:left w:val="none" w:sz="0" w:space="0" w:color="auto"/>
        <w:bottom w:val="none" w:sz="0" w:space="0" w:color="auto"/>
        <w:right w:val="none" w:sz="0" w:space="0" w:color="auto"/>
      </w:divBdr>
    </w:div>
    <w:div w:id="1483741696">
      <w:bodyDiv w:val="1"/>
      <w:marLeft w:val="0"/>
      <w:marRight w:val="0"/>
      <w:marTop w:val="0"/>
      <w:marBottom w:val="0"/>
      <w:divBdr>
        <w:top w:val="none" w:sz="0" w:space="0" w:color="auto"/>
        <w:left w:val="none" w:sz="0" w:space="0" w:color="auto"/>
        <w:bottom w:val="none" w:sz="0" w:space="0" w:color="auto"/>
        <w:right w:val="none" w:sz="0" w:space="0" w:color="auto"/>
      </w:divBdr>
      <w:divsChild>
        <w:div w:id="1140734532">
          <w:marLeft w:val="0"/>
          <w:marRight w:val="0"/>
          <w:marTop w:val="0"/>
          <w:marBottom w:val="0"/>
          <w:divBdr>
            <w:top w:val="none" w:sz="0" w:space="0" w:color="auto"/>
            <w:left w:val="none" w:sz="0" w:space="0" w:color="auto"/>
            <w:bottom w:val="none" w:sz="0" w:space="0" w:color="auto"/>
            <w:right w:val="none" w:sz="0" w:space="0" w:color="auto"/>
          </w:divBdr>
          <w:divsChild>
            <w:div w:id="1075667439">
              <w:marLeft w:val="0"/>
              <w:marRight w:val="0"/>
              <w:marTop w:val="0"/>
              <w:marBottom w:val="0"/>
              <w:divBdr>
                <w:top w:val="none" w:sz="0" w:space="0" w:color="auto"/>
                <w:left w:val="none" w:sz="0" w:space="0" w:color="auto"/>
                <w:bottom w:val="none" w:sz="0" w:space="0" w:color="auto"/>
                <w:right w:val="none" w:sz="0" w:space="0" w:color="auto"/>
              </w:divBdr>
              <w:divsChild>
                <w:div w:id="56449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719642">
      <w:bodyDiv w:val="1"/>
      <w:marLeft w:val="0"/>
      <w:marRight w:val="0"/>
      <w:marTop w:val="0"/>
      <w:marBottom w:val="0"/>
      <w:divBdr>
        <w:top w:val="none" w:sz="0" w:space="0" w:color="auto"/>
        <w:left w:val="none" w:sz="0" w:space="0" w:color="auto"/>
        <w:bottom w:val="none" w:sz="0" w:space="0" w:color="auto"/>
        <w:right w:val="none" w:sz="0" w:space="0" w:color="auto"/>
      </w:divBdr>
      <w:divsChild>
        <w:div w:id="1549756976">
          <w:marLeft w:val="0"/>
          <w:marRight w:val="0"/>
          <w:marTop w:val="0"/>
          <w:marBottom w:val="0"/>
          <w:divBdr>
            <w:top w:val="none" w:sz="0" w:space="0" w:color="auto"/>
            <w:left w:val="none" w:sz="0" w:space="0" w:color="auto"/>
            <w:bottom w:val="none" w:sz="0" w:space="0" w:color="auto"/>
            <w:right w:val="none" w:sz="0" w:space="0" w:color="auto"/>
          </w:divBdr>
          <w:divsChild>
            <w:div w:id="42101042">
              <w:marLeft w:val="0"/>
              <w:marRight w:val="0"/>
              <w:marTop w:val="0"/>
              <w:marBottom w:val="0"/>
              <w:divBdr>
                <w:top w:val="none" w:sz="0" w:space="0" w:color="auto"/>
                <w:left w:val="none" w:sz="0" w:space="0" w:color="auto"/>
                <w:bottom w:val="none" w:sz="0" w:space="0" w:color="auto"/>
                <w:right w:val="none" w:sz="0" w:space="0" w:color="auto"/>
              </w:divBdr>
              <w:divsChild>
                <w:div w:id="636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152863">
      <w:bodyDiv w:val="1"/>
      <w:marLeft w:val="0"/>
      <w:marRight w:val="0"/>
      <w:marTop w:val="0"/>
      <w:marBottom w:val="0"/>
      <w:divBdr>
        <w:top w:val="none" w:sz="0" w:space="0" w:color="auto"/>
        <w:left w:val="none" w:sz="0" w:space="0" w:color="auto"/>
        <w:bottom w:val="none" w:sz="0" w:space="0" w:color="auto"/>
        <w:right w:val="none" w:sz="0" w:space="0" w:color="auto"/>
      </w:divBdr>
    </w:div>
    <w:div w:id="1504010610">
      <w:bodyDiv w:val="1"/>
      <w:marLeft w:val="0"/>
      <w:marRight w:val="0"/>
      <w:marTop w:val="0"/>
      <w:marBottom w:val="0"/>
      <w:divBdr>
        <w:top w:val="none" w:sz="0" w:space="0" w:color="auto"/>
        <w:left w:val="none" w:sz="0" w:space="0" w:color="auto"/>
        <w:bottom w:val="none" w:sz="0" w:space="0" w:color="auto"/>
        <w:right w:val="none" w:sz="0" w:space="0" w:color="auto"/>
      </w:divBdr>
      <w:divsChild>
        <w:div w:id="177735993">
          <w:marLeft w:val="0"/>
          <w:marRight w:val="0"/>
          <w:marTop w:val="0"/>
          <w:marBottom w:val="0"/>
          <w:divBdr>
            <w:top w:val="none" w:sz="0" w:space="0" w:color="auto"/>
            <w:left w:val="none" w:sz="0" w:space="0" w:color="auto"/>
            <w:bottom w:val="none" w:sz="0" w:space="0" w:color="auto"/>
            <w:right w:val="none" w:sz="0" w:space="0" w:color="auto"/>
          </w:divBdr>
          <w:divsChild>
            <w:div w:id="452138116">
              <w:marLeft w:val="0"/>
              <w:marRight w:val="0"/>
              <w:marTop w:val="0"/>
              <w:marBottom w:val="0"/>
              <w:divBdr>
                <w:top w:val="none" w:sz="0" w:space="0" w:color="auto"/>
                <w:left w:val="none" w:sz="0" w:space="0" w:color="auto"/>
                <w:bottom w:val="none" w:sz="0" w:space="0" w:color="auto"/>
                <w:right w:val="none" w:sz="0" w:space="0" w:color="auto"/>
              </w:divBdr>
              <w:divsChild>
                <w:div w:id="97945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236870">
      <w:bodyDiv w:val="1"/>
      <w:marLeft w:val="0"/>
      <w:marRight w:val="0"/>
      <w:marTop w:val="0"/>
      <w:marBottom w:val="0"/>
      <w:divBdr>
        <w:top w:val="none" w:sz="0" w:space="0" w:color="auto"/>
        <w:left w:val="none" w:sz="0" w:space="0" w:color="auto"/>
        <w:bottom w:val="none" w:sz="0" w:space="0" w:color="auto"/>
        <w:right w:val="none" w:sz="0" w:space="0" w:color="auto"/>
      </w:divBdr>
      <w:divsChild>
        <w:div w:id="549538980">
          <w:marLeft w:val="0"/>
          <w:marRight w:val="0"/>
          <w:marTop w:val="0"/>
          <w:marBottom w:val="0"/>
          <w:divBdr>
            <w:top w:val="none" w:sz="0" w:space="0" w:color="auto"/>
            <w:left w:val="none" w:sz="0" w:space="0" w:color="auto"/>
            <w:bottom w:val="none" w:sz="0" w:space="0" w:color="auto"/>
            <w:right w:val="none" w:sz="0" w:space="0" w:color="auto"/>
          </w:divBdr>
          <w:divsChild>
            <w:div w:id="2142384622">
              <w:marLeft w:val="0"/>
              <w:marRight w:val="0"/>
              <w:marTop w:val="0"/>
              <w:marBottom w:val="0"/>
              <w:divBdr>
                <w:top w:val="none" w:sz="0" w:space="0" w:color="auto"/>
                <w:left w:val="none" w:sz="0" w:space="0" w:color="auto"/>
                <w:bottom w:val="none" w:sz="0" w:space="0" w:color="auto"/>
                <w:right w:val="none" w:sz="0" w:space="0" w:color="auto"/>
              </w:divBdr>
              <w:divsChild>
                <w:div w:id="212723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984470">
      <w:bodyDiv w:val="1"/>
      <w:marLeft w:val="0"/>
      <w:marRight w:val="0"/>
      <w:marTop w:val="0"/>
      <w:marBottom w:val="0"/>
      <w:divBdr>
        <w:top w:val="none" w:sz="0" w:space="0" w:color="auto"/>
        <w:left w:val="none" w:sz="0" w:space="0" w:color="auto"/>
        <w:bottom w:val="none" w:sz="0" w:space="0" w:color="auto"/>
        <w:right w:val="none" w:sz="0" w:space="0" w:color="auto"/>
      </w:divBdr>
      <w:divsChild>
        <w:div w:id="737633096">
          <w:marLeft w:val="0"/>
          <w:marRight w:val="0"/>
          <w:marTop w:val="0"/>
          <w:marBottom w:val="0"/>
          <w:divBdr>
            <w:top w:val="none" w:sz="0" w:space="0" w:color="auto"/>
            <w:left w:val="none" w:sz="0" w:space="0" w:color="auto"/>
            <w:bottom w:val="none" w:sz="0" w:space="0" w:color="auto"/>
            <w:right w:val="none" w:sz="0" w:space="0" w:color="auto"/>
          </w:divBdr>
          <w:divsChild>
            <w:div w:id="2019769476">
              <w:marLeft w:val="0"/>
              <w:marRight w:val="0"/>
              <w:marTop w:val="0"/>
              <w:marBottom w:val="0"/>
              <w:divBdr>
                <w:top w:val="none" w:sz="0" w:space="0" w:color="auto"/>
                <w:left w:val="none" w:sz="0" w:space="0" w:color="auto"/>
                <w:bottom w:val="none" w:sz="0" w:space="0" w:color="auto"/>
                <w:right w:val="none" w:sz="0" w:space="0" w:color="auto"/>
              </w:divBdr>
              <w:divsChild>
                <w:div w:id="27744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87142">
      <w:bodyDiv w:val="1"/>
      <w:marLeft w:val="0"/>
      <w:marRight w:val="0"/>
      <w:marTop w:val="0"/>
      <w:marBottom w:val="0"/>
      <w:divBdr>
        <w:top w:val="none" w:sz="0" w:space="0" w:color="auto"/>
        <w:left w:val="none" w:sz="0" w:space="0" w:color="auto"/>
        <w:bottom w:val="none" w:sz="0" w:space="0" w:color="auto"/>
        <w:right w:val="none" w:sz="0" w:space="0" w:color="auto"/>
      </w:divBdr>
    </w:div>
    <w:div w:id="1556501757">
      <w:bodyDiv w:val="1"/>
      <w:marLeft w:val="0"/>
      <w:marRight w:val="0"/>
      <w:marTop w:val="0"/>
      <w:marBottom w:val="0"/>
      <w:divBdr>
        <w:top w:val="none" w:sz="0" w:space="0" w:color="auto"/>
        <w:left w:val="none" w:sz="0" w:space="0" w:color="auto"/>
        <w:bottom w:val="none" w:sz="0" w:space="0" w:color="auto"/>
        <w:right w:val="none" w:sz="0" w:space="0" w:color="auto"/>
      </w:divBdr>
    </w:div>
    <w:div w:id="1560243621">
      <w:bodyDiv w:val="1"/>
      <w:marLeft w:val="0"/>
      <w:marRight w:val="0"/>
      <w:marTop w:val="0"/>
      <w:marBottom w:val="0"/>
      <w:divBdr>
        <w:top w:val="none" w:sz="0" w:space="0" w:color="auto"/>
        <w:left w:val="none" w:sz="0" w:space="0" w:color="auto"/>
        <w:bottom w:val="none" w:sz="0" w:space="0" w:color="auto"/>
        <w:right w:val="none" w:sz="0" w:space="0" w:color="auto"/>
      </w:divBdr>
    </w:div>
    <w:div w:id="1569029064">
      <w:bodyDiv w:val="1"/>
      <w:marLeft w:val="0"/>
      <w:marRight w:val="0"/>
      <w:marTop w:val="0"/>
      <w:marBottom w:val="0"/>
      <w:divBdr>
        <w:top w:val="none" w:sz="0" w:space="0" w:color="auto"/>
        <w:left w:val="none" w:sz="0" w:space="0" w:color="auto"/>
        <w:bottom w:val="none" w:sz="0" w:space="0" w:color="auto"/>
        <w:right w:val="none" w:sz="0" w:space="0" w:color="auto"/>
      </w:divBdr>
    </w:div>
    <w:div w:id="1570843989">
      <w:bodyDiv w:val="1"/>
      <w:marLeft w:val="0"/>
      <w:marRight w:val="0"/>
      <w:marTop w:val="0"/>
      <w:marBottom w:val="0"/>
      <w:divBdr>
        <w:top w:val="none" w:sz="0" w:space="0" w:color="auto"/>
        <w:left w:val="none" w:sz="0" w:space="0" w:color="auto"/>
        <w:bottom w:val="none" w:sz="0" w:space="0" w:color="auto"/>
        <w:right w:val="none" w:sz="0" w:space="0" w:color="auto"/>
      </w:divBdr>
      <w:divsChild>
        <w:div w:id="588349431">
          <w:marLeft w:val="0"/>
          <w:marRight w:val="0"/>
          <w:marTop w:val="0"/>
          <w:marBottom w:val="0"/>
          <w:divBdr>
            <w:top w:val="none" w:sz="0" w:space="0" w:color="auto"/>
            <w:left w:val="none" w:sz="0" w:space="0" w:color="auto"/>
            <w:bottom w:val="none" w:sz="0" w:space="0" w:color="auto"/>
            <w:right w:val="none" w:sz="0" w:space="0" w:color="auto"/>
          </w:divBdr>
          <w:divsChild>
            <w:div w:id="1985155831">
              <w:marLeft w:val="0"/>
              <w:marRight w:val="0"/>
              <w:marTop w:val="0"/>
              <w:marBottom w:val="0"/>
              <w:divBdr>
                <w:top w:val="none" w:sz="0" w:space="0" w:color="auto"/>
                <w:left w:val="none" w:sz="0" w:space="0" w:color="auto"/>
                <w:bottom w:val="none" w:sz="0" w:space="0" w:color="auto"/>
                <w:right w:val="none" w:sz="0" w:space="0" w:color="auto"/>
              </w:divBdr>
              <w:divsChild>
                <w:div w:id="5813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000757">
      <w:bodyDiv w:val="1"/>
      <w:marLeft w:val="0"/>
      <w:marRight w:val="0"/>
      <w:marTop w:val="0"/>
      <w:marBottom w:val="0"/>
      <w:divBdr>
        <w:top w:val="none" w:sz="0" w:space="0" w:color="auto"/>
        <w:left w:val="none" w:sz="0" w:space="0" w:color="auto"/>
        <w:bottom w:val="none" w:sz="0" w:space="0" w:color="auto"/>
        <w:right w:val="none" w:sz="0" w:space="0" w:color="auto"/>
      </w:divBdr>
    </w:div>
    <w:div w:id="1580165396">
      <w:bodyDiv w:val="1"/>
      <w:marLeft w:val="0"/>
      <w:marRight w:val="0"/>
      <w:marTop w:val="0"/>
      <w:marBottom w:val="0"/>
      <w:divBdr>
        <w:top w:val="none" w:sz="0" w:space="0" w:color="auto"/>
        <w:left w:val="none" w:sz="0" w:space="0" w:color="auto"/>
        <w:bottom w:val="none" w:sz="0" w:space="0" w:color="auto"/>
        <w:right w:val="none" w:sz="0" w:space="0" w:color="auto"/>
      </w:divBdr>
    </w:div>
    <w:div w:id="1586301043">
      <w:bodyDiv w:val="1"/>
      <w:marLeft w:val="0"/>
      <w:marRight w:val="0"/>
      <w:marTop w:val="0"/>
      <w:marBottom w:val="0"/>
      <w:divBdr>
        <w:top w:val="none" w:sz="0" w:space="0" w:color="auto"/>
        <w:left w:val="none" w:sz="0" w:space="0" w:color="auto"/>
        <w:bottom w:val="none" w:sz="0" w:space="0" w:color="auto"/>
        <w:right w:val="none" w:sz="0" w:space="0" w:color="auto"/>
      </w:divBdr>
      <w:divsChild>
        <w:div w:id="239558308">
          <w:marLeft w:val="547"/>
          <w:marRight w:val="0"/>
          <w:marTop w:val="0"/>
          <w:marBottom w:val="0"/>
          <w:divBdr>
            <w:top w:val="none" w:sz="0" w:space="0" w:color="auto"/>
            <w:left w:val="none" w:sz="0" w:space="0" w:color="auto"/>
            <w:bottom w:val="none" w:sz="0" w:space="0" w:color="auto"/>
            <w:right w:val="none" w:sz="0" w:space="0" w:color="auto"/>
          </w:divBdr>
        </w:div>
        <w:div w:id="461928460">
          <w:marLeft w:val="547"/>
          <w:marRight w:val="0"/>
          <w:marTop w:val="0"/>
          <w:marBottom w:val="0"/>
          <w:divBdr>
            <w:top w:val="none" w:sz="0" w:space="0" w:color="auto"/>
            <w:left w:val="none" w:sz="0" w:space="0" w:color="auto"/>
            <w:bottom w:val="none" w:sz="0" w:space="0" w:color="auto"/>
            <w:right w:val="none" w:sz="0" w:space="0" w:color="auto"/>
          </w:divBdr>
        </w:div>
        <w:div w:id="667710790">
          <w:marLeft w:val="547"/>
          <w:marRight w:val="0"/>
          <w:marTop w:val="0"/>
          <w:marBottom w:val="0"/>
          <w:divBdr>
            <w:top w:val="none" w:sz="0" w:space="0" w:color="auto"/>
            <w:left w:val="none" w:sz="0" w:space="0" w:color="auto"/>
            <w:bottom w:val="none" w:sz="0" w:space="0" w:color="auto"/>
            <w:right w:val="none" w:sz="0" w:space="0" w:color="auto"/>
          </w:divBdr>
        </w:div>
        <w:div w:id="907687011">
          <w:marLeft w:val="547"/>
          <w:marRight w:val="0"/>
          <w:marTop w:val="0"/>
          <w:marBottom w:val="0"/>
          <w:divBdr>
            <w:top w:val="none" w:sz="0" w:space="0" w:color="auto"/>
            <w:left w:val="none" w:sz="0" w:space="0" w:color="auto"/>
            <w:bottom w:val="none" w:sz="0" w:space="0" w:color="auto"/>
            <w:right w:val="none" w:sz="0" w:space="0" w:color="auto"/>
          </w:divBdr>
        </w:div>
        <w:div w:id="1203665914">
          <w:marLeft w:val="547"/>
          <w:marRight w:val="0"/>
          <w:marTop w:val="0"/>
          <w:marBottom w:val="0"/>
          <w:divBdr>
            <w:top w:val="none" w:sz="0" w:space="0" w:color="auto"/>
            <w:left w:val="none" w:sz="0" w:space="0" w:color="auto"/>
            <w:bottom w:val="none" w:sz="0" w:space="0" w:color="auto"/>
            <w:right w:val="none" w:sz="0" w:space="0" w:color="auto"/>
          </w:divBdr>
        </w:div>
      </w:divsChild>
    </w:div>
    <w:div w:id="1590500894">
      <w:bodyDiv w:val="1"/>
      <w:marLeft w:val="0"/>
      <w:marRight w:val="0"/>
      <w:marTop w:val="0"/>
      <w:marBottom w:val="0"/>
      <w:divBdr>
        <w:top w:val="none" w:sz="0" w:space="0" w:color="auto"/>
        <w:left w:val="none" w:sz="0" w:space="0" w:color="auto"/>
        <w:bottom w:val="none" w:sz="0" w:space="0" w:color="auto"/>
        <w:right w:val="none" w:sz="0" w:space="0" w:color="auto"/>
      </w:divBdr>
      <w:divsChild>
        <w:div w:id="199906309">
          <w:marLeft w:val="0"/>
          <w:marRight w:val="0"/>
          <w:marTop w:val="0"/>
          <w:marBottom w:val="0"/>
          <w:divBdr>
            <w:top w:val="none" w:sz="0" w:space="0" w:color="auto"/>
            <w:left w:val="none" w:sz="0" w:space="0" w:color="auto"/>
            <w:bottom w:val="none" w:sz="0" w:space="0" w:color="auto"/>
            <w:right w:val="none" w:sz="0" w:space="0" w:color="auto"/>
          </w:divBdr>
          <w:divsChild>
            <w:div w:id="2037658388">
              <w:marLeft w:val="0"/>
              <w:marRight w:val="0"/>
              <w:marTop w:val="0"/>
              <w:marBottom w:val="0"/>
              <w:divBdr>
                <w:top w:val="none" w:sz="0" w:space="0" w:color="auto"/>
                <w:left w:val="none" w:sz="0" w:space="0" w:color="auto"/>
                <w:bottom w:val="none" w:sz="0" w:space="0" w:color="auto"/>
                <w:right w:val="none" w:sz="0" w:space="0" w:color="auto"/>
              </w:divBdr>
              <w:divsChild>
                <w:div w:id="34521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927108">
      <w:bodyDiv w:val="1"/>
      <w:marLeft w:val="0"/>
      <w:marRight w:val="0"/>
      <w:marTop w:val="0"/>
      <w:marBottom w:val="0"/>
      <w:divBdr>
        <w:top w:val="none" w:sz="0" w:space="0" w:color="auto"/>
        <w:left w:val="none" w:sz="0" w:space="0" w:color="auto"/>
        <w:bottom w:val="none" w:sz="0" w:space="0" w:color="auto"/>
        <w:right w:val="none" w:sz="0" w:space="0" w:color="auto"/>
      </w:divBdr>
    </w:div>
    <w:div w:id="1664894731">
      <w:bodyDiv w:val="1"/>
      <w:marLeft w:val="0"/>
      <w:marRight w:val="0"/>
      <w:marTop w:val="0"/>
      <w:marBottom w:val="0"/>
      <w:divBdr>
        <w:top w:val="none" w:sz="0" w:space="0" w:color="auto"/>
        <w:left w:val="none" w:sz="0" w:space="0" w:color="auto"/>
        <w:bottom w:val="none" w:sz="0" w:space="0" w:color="auto"/>
        <w:right w:val="none" w:sz="0" w:space="0" w:color="auto"/>
      </w:divBdr>
      <w:divsChild>
        <w:div w:id="998919249">
          <w:marLeft w:val="0"/>
          <w:marRight w:val="0"/>
          <w:marTop w:val="0"/>
          <w:marBottom w:val="0"/>
          <w:divBdr>
            <w:top w:val="none" w:sz="0" w:space="0" w:color="auto"/>
            <w:left w:val="none" w:sz="0" w:space="0" w:color="auto"/>
            <w:bottom w:val="none" w:sz="0" w:space="0" w:color="auto"/>
            <w:right w:val="none" w:sz="0" w:space="0" w:color="auto"/>
          </w:divBdr>
          <w:divsChild>
            <w:div w:id="1571228968">
              <w:marLeft w:val="0"/>
              <w:marRight w:val="0"/>
              <w:marTop w:val="0"/>
              <w:marBottom w:val="0"/>
              <w:divBdr>
                <w:top w:val="none" w:sz="0" w:space="0" w:color="auto"/>
                <w:left w:val="none" w:sz="0" w:space="0" w:color="auto"/>
                <w:bottom w:val="none" w:sz="0" w:space="0" w:color="auto"/>
                <w:right w:val="none" w:sz="0" w:space="0" w:color="auto"/>
              </w:divBdr>
              <w:divsChild>
                <w:div w:id="102729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84020">
      <w:bodyDiv w:val="1"/>
      <w:marLeft w:val="0"/>
      <w:marRight w:val="0"/>
      <w:marTop w:val="0"/>
      <w:marBottom w:val="0"/>
      <w:divBdr>
        <w:top w:val="none" w:sz="0" w:space="0" w:color="auto"/>
        <w:left w:val="none" w:sz="0" w:space="0" w:color="auto"/>
        <w:bottom w:val="none" w:sz="0" w:space="0" w:color="auto"/>
        <w:right w:val="none" w:sz="0" w:space="0" w:color="auto"/>
      </w:divBdr>
      <w:divsChild>
        <w:div w:id="299579275">
          <w:marLeft w:val="0"/>
          <w:marRight w:val="0"/>
          <w:marTop w:val="0"/>
          <w:marBottom w:val="0"/>
          <w:divBdr>
            <w:top w:val="none" w:sz="0" w:space="0" w:color="auto"/>
            <w:left w:val="none" w:sz="0" w:space="0" w:color="auto"/>
            <w:bottom w:val="none" w:sz="0" w:space="0" w:color="auto"/>
            <w:right w:val="none" w:sz="0" w:space="0" w:color="auto"/>
          </w:divBdr>
        </w:div>
        <w:div w:id="1464078120">
          <w:marLeft w:val="0"/>
          <w:marRight w:val="0"/>
          <w:marTop w:val="0"/>
          <w:marBottom w:val="0"/>
          <w:divBdr>
            <w:top w:val="none" w:sz="0" w:space="0" w:color="auto"/>
            <w:left w:val="none" w:sz="0" w:space="0" w:color="auto"/>
            <w:bottom w:val="none" w:sz="0" w:space="0" w:color="auto"/>
            <w:right w:val="none" w:sz="0" w:space="0" w:color="auto"/>
          </w:divBdr>
        </w:div>
        <w:div w:id="1578245152">
          <w:marLeft w:val="0"/>
          <w:marRight w:val="0"/>
          <w:marTop w:val="0"/>
          <w:marBottom w:val="0"/>
          <w:divBdr>
            <w:top w:val="none" w:sz="0" w:space="0" w:color="auto"/>
            <w:left w:val="none" w:sz="0" w:space="0" w:color="auto"/>
            <w:bottom w:val="none" w:sz="0" w:space="0" w:color="auto"/>
            <w:right w:val="none" w:sz="0" w:space="0" w:color="auto"/>
          </w:divBdr>
        </w:div>
        <w:div w:id="1620606194">
          <w:marLeft w:val="0"/>
          <w:marRight w:val="0"/>
          <w:marTop w:val="0"/>
          <w:marBottom w:val="0"/>
          <w:divBdr>
            <w:top w:val="none" w:sz="0" w:space="0" w:color="auto"/>
            <w:left w:val="none" w:sz="0" w:space="0" w:color="auto"/>
            <w:bottom w:val="none" w:sz="0" w:space="0" w:color="auto"/>
            <w:right w:val="none" w:sz="0" w:space="0" w:color="auto"/>
          </w:divBdr>
        </w:div>
        <w:div w:id="1896965534">
          <w:marLeft w:val="0"/>
          <w:marRight w:val="0"/>
          <w:marTop w:val="0"/>
          <w:marBottom w:val="0"/>
          <w:divBdr>
            <w:top w:val="none" w:sz="0" w:space="0" w:color="auto"/>
            <w:left w:val="none" w:sz="0" w:space="0" w:color="auto"/>
            <w:bottom w:val="none" w:sz="0" w:space="0" w:color="auto"/>
            <w:right w:val="none" w:sz="0" w:space="0" w:color="auto"/>
          </w:divBdr>
        </w:div>
        <w:div w:id="1913198189">
          <w:marLeft w:val="0"/>
          <w:marRight w:val="0"/>
          <w:marTop w:val="0"/>
          <w:marBottom w:val="0"/>
          <w:divBdr>
            <w:top w:val="none" w:sz="0" w:space="0" w:color="auto"/>
            <w:left w:val="none" w:sz="0" w:space="0" w:color="auto"/>
            <w:bottom w:val="none" w:sz="0" w:space="0" w:color="auto"/>
            <w:right w:val="none" w:sz="0" w:space="0" w:color="auto"/>
          </w:divBdr>
        </w:div>
        <w:div w:id="2132165189">
          <w:marLeft w:val="0"/>
          <w:marRight w:val="0"/>
          <w:marTop w:val="0"/>
          <w:marBottom w:val="0"/>
          <w:divBdr>
            <w:top w:val="none" w:sz="0" w:space="0" w:color="auto"/>
            <w:left w:val="none" w:sz="0" w:space="0" w:color="auto"/>
            <w:bottom w:val="none" w:sz="0" w:space="0" w:color="auto"/>
            <w:right w:val="none" w:sz="0" w:space="0" w:color="auto"/>
          </w:divBdr>
        </w:div>
      </w:divsChild>
    </w:div>
    <w:div w:id="1691881905">
      <w:bodyDiv w:val="1"/>
      <w:marLeft w:val="0"/>
      <w:marRight w:val="0"/>
      <w:marTop w:val="0"/>
      <w:marBottom w:val="0"/>
      <w:divBdr>
        <w:top w:val="none" w:sz="0" w:space="0" w:color="auto"/>
        <w:left w:val="none" w:sz="0" w:space="0" w:color="auto"/>
        <w:bottom w:val="none" w:sz="0" w:space="0" w:color="auto"/>
        <w:right w:val="none" w:sz="0" w:space="0" w:color="auto"/>
      </w:divBdr>
    </w:div>
    <w:div w:id="1703019089">
      <w:bodyDiv w:val="1"/>
      <w:marLeft w:val="0"/>
      <w:marRight w:val="0"/>
      <w:marTop w:val="0"/>
      <w:marBottom w:val="0"/>
      <w:divBdr>
        <w:top w:val="none" w:sz="0" w:space="0" w:color="auto"/>
        <w:left w:val="none" w:sz="0" w:space="0" w:color="auto"/>
        <w:bottom w:val="none" w:sz="0" w:space="0" w:color="auto"/>
        <w:right w:val="none" w:sz="0" w:space="0" w:color="auto"/>
      </w:divBdr>
      <w:divsChild>
        <w:div w:id="163669929">
          <w:marLeft w:val="0"/>
          <w:marRight w:val="0"/>
          <w:marTop w:val="0"/>
          <w:marBottom w:val="0"/>
          <w:divBdr>
            <w:top w:val="none" w:sz="0" w:space="0" w:color="auto"/>
            <w:left w:val="none" w:sz="0" w:space="0" w:color="auto"/>
            <w:bottom w:val="none" w:sz="0" w:space="0" w:color="auto"/>
            <w:right w:val="none" w:sz="0" w:space="0" w:color="auto"/>
          </w:divBdr>
        </w:div>
        <w:div w:id="255986372">
          <w:marLeft w:val="0"/>
          <w:marRight w:val="0"/>
          <w:marTop w:val="0"/>
          <w:marBottom w:val="0"/>
          <w:divBdr>
            <w:top w:val="none" w:sz="0" w:space="0" w:color="auto"/>
            <w:left w:val="none" w:sz="0" w:space="0" w:color="auto"/>
            <w:bottom w:val="none" w:sz="0" w:space="0" w:color="auto"/>
            <w:right w:val="none" w:sz="0" w:space="0" w:color="auto"/>
          </w:divBdr>
        </w:div>
        <w:div w:id="478114484">
          <w:marLeft w:val="0"/>
          <w:marRight w:val="0"/>
          <w:marTop w:val="0"/>
          <w:marBottom w:val="0"/>
          <w:divBdr>
            <w:top w:val="none" w:sz="0" w:space="0" w:color="auto"/>
            <w:left w:val="none" w:sz="0" w:space="0" w:color="auto"/>
            <w:bottom w:val="none" w:sz="0" w:space="0" w:color="auto"/>
            <w:right w:val="none" w:sz="0" w:space="0" w:color="auto"/>
          </w:divBdr>
        </w:div>
        <w:div w:id="538785418">
          <w:marLeft w:val="0"/>
          <w:marRight w:val="0"/>
          <w:marTop w:val="0"/>
          <w:marBottom w:val="0"/>
          <w:divBdr>
            <w:top w:val="none" w:sz="0" w:space="0" w:color="auto"/>
            <w:left w:val="none" w:sz="0" w:space="0" w:color="auto"/>
            <w:bottom w:val="none" w:sz="0" w:space="0" w:color="auto"/>
            <w:right w:val="none" w:sz="0" w:space="0" w:color="auto"/>
          </w:divBdr>
        </w:div>
        <w:div w:id="868221195">
          <w:marLeft w:val="0"/>
          <w:marRight w:val="0"/>
          <w:marTop w:val="0"/>
          <w:marBottom w:val="0"/>
          <w:divBdr>
            <w:top w:val="none" w:sz="0" w:space="0" w:color="auto"/>
            <w:left w:val="none" w:sz="0" w:space="0" w:color="auto"/>
            <w:bottom w:val="none" w:sz="0" w:space="0" w:color="auto"/>
            <w:right w:val="none" w:sz="0" w:space="0" w:color="auto"/>
          </w:divBdr>
        </w:div>
        <w:div w:id="1611010143">
          <w:marLeft w:val="0"/>
          <w:marRight w:val="0"/>
          <w:marTop w:val="0"/>
          <w:marBottom w:val="0"/>
          <w:divBdr>
            <w:top w:val="none" w:sz="0" w:space="0" w:color="auto"/>
            <w:left w:val="none" w:sz="0" w:space="0" w:color="auto"/>
            <w:bottom w:val="none" w:sz="0" w:space="0" w:color="auto"/>
            <w:right w:val="none" w:sz="0" w:space="0" w:color="auto"/>
          </w:divBdr>
        </w:div>
        <w:div w:id="2111732458">
          <w:marLeft w:val="0"/>
          <w:marRight w:val="0"/>
          <w:marTop w:val="0"/>
          <w:marBottom w:val="0"/>
          <w:divBdr>
            <w:top w:val="none" w:sz="0" w:space="0" w:color="auto"/>
            <w:left w:val="none" w:sz="0" w:space="0" w:color="auto"/>
            <w:bottom w:val="none" w:sz="0" w:space="0" w:color="auto"/>
            <w:right w:val="none" w:sz="0" w:space="0" w:color="auto"/>
          </w:divBdr>
        </w:div>
      </w:divsChild>
    </w:div>
    <w:div w:id="1731689247">
      <w:bodyDiv w:val="1"/>
      <w:marLeft w:val="0"/>
      <w:marRight w:val="0"/>
      <w:marTop w:val="0"/>
      <w:marBottom w:val="0"/>
      <w:divBdr>
        <w:top w:val="none" w:sz="0" w:space="0" w:color="auto"/>
        <w:left w:val="none" w:sz="0" w:space="0" w:color="auto"/>
        <w:bottom w:val="none" w:sz="0" w:space="0" w:color="auto"/>
        <w:right w:val="none" w:sz="0" w:space="0" w:color="auto"/>
      </w:divBdr>
      <w:divsChild>
        <w:div w:id="1433353583">
          <w:marLeft w:val="0"/>
          <w:marRight w:val="0"/>
          <w:marTop w:val="0"/>
          <w:marBottom w:val="0"/>
          <w:divBdr>
            <w:top w:val="none" w:sz="0" w:space="0" w:color="auto"/>
            <w:left w:val="none" w:sz="0" w:space="0" w:color="auto"/>
            <w:bottom w:val="none" w:sz="0" w:space="0" w:color="auto"/>
            <w:right w:val="none" w:sz="0" w:space="0" w:color="auto"/>
          </w:divBdr>
          <w:divsChild>
            <w:div w:id="501897988">
              <w:marLeft w:val="0"/>
              <w:marRight w:val="0"/>
              <w:marTop w:val="0"/>
              <w:marBottom w:val="0"/>
              <w:divBdr>
                <w:top w:val="none" w:sz="0" w:space="0" w:color="auto"/>
                <w:left w:val="none" w:sz="0" w:space="0" w:color="auto"/>
                <w:bottom w:val="none" w:sz="0" w:space="0" w:color="auto"/>
                <w:right w:val="none" w:sz="0" w:space="0" w:color="auto"/>
              </w:divBdr>
              <w:divsChild>
                <w:div w:id="7219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843155">
      <w:bodyDiv w:val="1"/>
      <w:marLeft w:val="0"/>
      <w:marRight w:val="0"/>
      <w:marTop w:val="0"/>
      <w:marBottom w:val="0"/>
      <w:divBdr>
        <w:top w:val="none" w:sz="0" w:space="0" w:color="auto"/>
        <w:left w:val="none" w:sz="0" w:space="0" w:color="auto"/>
        <w:bottom w:val="none" w:sz="0" w:space="0" w:color="auto"/>
        <w:right w:val="none" w:sz="0" w:space="0" w:color="auto"/>
      </w:divBdr>
    </w:div>
    <w:div w:id="1734350803">
      <w:bodyDiv w:val="1"/>
      <w:marLeft w:val="0"/>
      <w:marRight w:val="0"/>
      <w:marTop w:val="0"/>
      <w:marBottom w:val="0"/>
      <w:divBdr>
        <w:top w:val="none" w:sz="0" w:space="0" w:color="auto"/>
        <w:left w:val="none" w:sz="0" w:space="0" w:color="auto"/>
        <w:bottom w:val="none" w:sz="0" w:space="0" w:color="auto"/>
        <w:right w:val="none" w:sz="0" w:space="0" w:color="auto"/>
      </w:divBdr>
      <w:divsChild>
        <w:div w:id="1912277719">
          <w:marLeft w:val="0"/>
          <w:marRight w:val="0"/>
          <w:marTop w:val="0"/>
          <w:marBottom w:val="0"/>
          <w:divBdr>
            <w:top w:val="none" w:sz="0" w:space="0" w:color="auto"/>
            <w:left w:val="none" w:sz="0" w:space="0" w:color="auto"/>
            <w:bottom w:val="none" w:sz="0" w:space="0" w:color="auto"/>
            <w:right w:val="none" w:sz="0" w:space="0" w:color="auto"/>
          </w:divBdr>
          <w:divsChild>
            <w:div w:id="2104523961">
              <w:marLeft w:val="0"/>
              <w:marRight w:val="0"/>
              <w:marTop w:val="0"/>
              <w:marBottom w:val="0"/>
              <w:divBdr>
                <w:top w:val="none" w:sz="0" w:space="0" w:color="auto"/>
                <w:left w:val="none" w:sz="0" w:space="0" w:color="auto"/>
                <w:bottom w:val="none" w:sz="0" w:space="0" w:color="auto"/>
                <w:right w:val="none" w:sz="0" w:space="0" w:color="auto"/>
              </w:divBdr>
              <w:divsChild>
                <w:div w:id="28149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497177">
      <w:bodyDiv w:val="1"/>
      <w:marLeft w:val="0"/>
      <w:marRight w:val="0"/>
      <w:marTop w:val="0"/>
      <w:marBottom w:val="0"/>
      <w:divBdr>
        <w:top w:val="none" w:sz="0" w:space="0" w:color="auto"/>
        <w:left w:val="none" w:sz="0" w:space="0" w:color="auto"/>
        <w:bottom w:val="none" w:sz="0" w:space="0" w:color="auto"/>
        <w:right w:val="none" w:sz="0" w:space="0" w:color="auto"/>
      </w:divBdr>
    </w:div>
    <w:div w:id="1752657299">
      <w:bodyDiv w:val="1"/>
      <w:marLeft w:val="0"/>
      <w:marRight w:val="0"/>
      <w:marTop w:val="0"/>
      <w:marBottom w:val="0"/>
      <w:divBdr>
        <w:top w:val="none" w:sz="0" w:space="0" w:color="auto"/>
        <w:left w:val="none" w:sz="0" w:space="0" w:color="auto"/>
        <w:bottom w:val="none" w:sz="0" w:space="0" w:color="auto"/>
        <w:right w:val="none" w:sz="0" w:space="0" w:color="auto"/>
      </w:divBdr>
    </w:div>
    <w:div w:id="1759910783">
      <w:bodyDiv w:val="1"/>
      <w:marLeft w:val="0"/>
      <w:marRight w:val="0"/>
      <w:marTop w:val="0"/>
      <w:marBottom w:val="0"/>
      <w:divBdr>
        <w:top w:val="none" w:sz="0" w:space="0" w:color="auto"/>
        <w:left w:val="none" w:sz="0" w:space="0" w:color="auto"/>
        <w:bottom w:val="none" w:sz="0" w:space="0" w:color="auto"/>
        <w:right w:val="none" w:sz="0" w:space="0" w:color="auto"/>
      </w:divBdr>
      <w:divsChild>
        <w:div w:id="2100591751">
          <w:marLeft w:val="0"/>
          <w:marRight w:val="0"/>
          <w:marTop w:val="0"/>
          <w:marBottom w:val="0"/>
          <w:divBdr>
            <w:top w:val="none" w:sz="0" w:space="0" w:color="auto"/>
            <w:left w:val="none" w:sz="0" w:space="0" w:color="auto"/>
            <w:bottom w:val="none" w:sz="0" w:space="0" w:color="auto"/>
            <w:right w:val="none" w:sz="0" w:space="0" w:color="auto"/>
          </w:divBdr>
          <w:divsChild>
            <w:div w:id="838695848">
              <w:marLeft w:val="0"/>
              <w:marRight w:val="0"/>
              <w:marTop w:val="0"/>
              <w:marBottom w:val="0"/>
              <w:divBdr>
                <w:top w:val="none" w:sz="0" w:space="0" w:color="auto"/>
                <w:left w:val="none" w:sz="0" w:space="0" w:color="auto"/>
                <w:bottom w:val="none" w:sz="0" w:space="0" w:color="auto"/>
                <w:right w:val="none" w:sz="0" w:space="0" w:color="auto"/>
              </w:divBdr>
              <w:divsChild>
                <w:div w:id="184412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722675">
      <w:bodyDiv w:val="1"/>
      <w:marLeft w:val="0"/>
      <w:marRight w:val="0"/>
      <w:marTop w:val="0"/>
      <w:marBottom w:val="0"/>
      <w:divBdr>
        <w:top w:val="none" w:sz="0" w:space="0" w:color="auto"/>
        <w:left w:val="none" w:sz="0" w:space="0" w:color="auto"/>
        <w:bottom w:val="none" w:sz="0" w:space="0" w:color="auto"/>
        <w:right w:val="none" w:sz="0" w:space="0" w:color="auto"/>
      </w:divBdr>
      <w:divsChild>
        <w:div w:id="1699426594">
          <w:marLeft w:val="0"/>
          <w:marRight w:val="0"/>
          <w:marTop w:val="0"/>
          <w:marBottom w:val="0"/>
          <w:divBdr>
            <w:top w:val="none" w:sz="0" w:space="0" w:color="auto"/>
            <w:left w:val="none" w:sz="0" w:space="0" w:color="auto"/>
            <w:bottom w:val="none" w:sz="0" w:space="0" w:color="auto"/>
            <w:right w:val="none" w:sz="0" w:space="0" w:color="auto"/>
          </w:divBdr>
          <w:divsChild>
            <w:div w:id="606157714">
              <w:marLeft w:val="0"/>
              <w:marRight w:val="0"/>
              <w:marTop w:val="0"/>
              <w:marBottom w:val="0"/>
              <w:divBdr>
                <w:top w:val="none" w:sz="0" w:space="0" w:color="auto"/>
                <w:left w:val="none" w:sz="0" w:space="0" w:color="auto"/>
                <w:bottom w:val="none" w:sz="0" w:space="0" w:color="auto"/>
                <w:right w:val="none" w:sz="0" w:space="0" w:color="auto"/>
              </w:divBdr>
              <w:divsChild>
                <w:div w:id="171770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963645">
      <w:bodyDiv w:val="1"/>
      <w:marLeft w:val="0"/>
      <w:marRight w:val="0"/>
      <w:marTop w:val="0"/>
      <w:marBottom w:val="0"/>
      <w:divBdr>
        <w:top w:val="none" w:sz="0" w:space="0" w:color="auto"/>
        <w:left w:val="none" w:sz="0" w:space="0" w:color="auto"/>
        <w:bottom w:val="none" w:sz="0" w:space="0" w:color="auto"/>
        <w:right w:val="none" w:sz="0" w:space="0" w:color="auto"/>
      </w:divBdr>
      <w:divsChild>
        <w:div w:id="1821340649">
          <w:marLeft w:val="0"/>
          <w:marRight w:val="0"/>
          <w:marTop w:val="0"/>
          <w:marBottom w:val="0"/>
          <w:divBdr>
            <w:top w:val="none" w:sz="0" w:space="0" w:color="auto"/>
            <w:left w:val="none" w:sz="0" w:space="0" w:color="auto"/>
            <w:bottom w:val="none" w:sz="0" w:space="0" w:color="auto"/>
            <w:right w:val="none" w:sz="0" w:space="0" w:color="auto"/>
          </w:divBdr>
          <w:divsChild>
            <w:div w:id="1623344859">
              <w:marLeft w:val="0"/>
              <w:marRight w:val="0"/>
              <w:marTop w:val="0"/>
              <w:marBottom w:val="0"/>
              <w:divBdr>
                <w:top w:val="none" w:sz="0" w:space="0" w:color="auto"/>
                <w:left w:val="none" w:sz="0" w:space="0" w:color="auto"/>
                <w:bottom w:val="none" w:sz="0" w:space="0" w:color="auto"/>
                <w:right w:val="none" w:sz="0" w:space="0" w:color="auto"/>
              </w:divBdr>
              <w:divsChild>
                <w:div w:id="1977755493">
                  <w:marLeft w:val="0"/>
                  <w:marRight w:val="0"/>
                  <w:marTop w:val="0"/>
                  <w:marBottom w:val="0"/>
                  <w:divBdr>
                    <w:top w:val="none" w:sz="0" w:space="0" w:color="auto"/>
                    <w:left w:val="none" w:sz="0" w:space="0" w:color="auto"/>
                    <w:bottom w:val="none" w:sz="0" w:space="0" w:color="auto"/>
                    <w:right w:val="none" w:sz="0" w:space="0" w:color="auto"/>
                  </w:divBdr>
                  <w:divsChild>
                    <w:div w:id="33947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421167">
      <w:bodyDiv w:val="1"/>
      <w:marLeft w:val="0"/>
      <w:marRight w:val="0"/>
      <w:marTop w:val="0"/>
      <w:marBottom w:val="0"/>
      <w:divBdr>
        <w:top w:val="none" w:sz="0" w:space="0" w:color="auto"/>
        <w:left w:val="none" w:sz="0" w:space="0" w:color="auto"/>
        <w:bottom w:val="none" w:sz="0" w:space="0" w:color="auto"/>
        <w:right w:val="none" w:sz="0" w:space="0" w:color="auto"/>
      </w:divBdr>
    </w:div>
    <w:div w:id="1845705976">
      <w:bodyDiv w:val="1"/>
      <w:marLeft w:val="0"/>
      <w:marRight w:val="0"/>
      <w:marTop w:val="0"/>
      <w:marBottom w:val="0"/>
      <w:divBdr>
        <w:top w:val="none" w:sz="0" w:space="0" w:color="auto"/>
        <w:left w:val="none" w:sz="0" w:space="0" w:color="auto"/>
        <w:bottom w:val="none" w:sz="0" w:space="0" w:color="auto"/>
        <w:right w:val="none" w:sz="0" w:space="0" w:color="auto"/>
      </w:divBdr>
      <w:divsChild>
        <w:div w:id="293409639">
          <w:marLeft w:val="0"/>
          <w:marRight w:val="0"/>
          <w:marTop w:val="0"/>
          <w:marBottom w:val="0"/>
          <w:divBdr>
            <w:top w:val="none" w:sz="0" w:space="0" w:color="auto"/>
            <w:left w:val="none" w:sz="0" w:space="0" w:color="auto"/>
            <w:bottom w:val="none" w:sz="0" w:space="0" w:color="auto"/>
            <w:right w:val="none" w:sz="0" w:space="0" w:color="auto"/>
          </w:divBdr>
          <w:divsChild>
            <w:div w:id="1275554604">
              <w:marLeft w:val="0"/>
              <w:marRight w:val="0"/>
              <w:marTop w:val="0"/>
              <w:marBottom w:val="0"/>
              <w:divBdr>
                <w:top w:val="none" w:sz="0" w:space="0" w:color="auto"/>
                <w:left w:val="none" w:sz="0" w:space="0" w:color="auto"/>
                <w:bottom w:val="none" w:sz="0" w:space="0" w:color="auto"/>
                <w:right w:val="none" w:sz="0" w:space="0" w:color="auto"/>
              </w:divBdr>
              <w:divsChild>
                <w:div w:id="53130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911203">
      <w:bodyDiv w:val="1"/>
      <w:marLeft w:val="0"/>
      <w:marRight w:val="0"/>
      <w:marTop w:val="0"/>
      <w:marBottom w:val="0"/>
      <w:divBdr>
        <w:top w:val="none" w:sz="0" w:space="0" w:color="auto"/>
        <w:left w:val="none" w:sz="0" w:space="0" w:color="auto"/>
        <w:bottom w:val="none" w:sz="0" w:space="0" w:color="auto"/>
        <w:right w:val="none" w:sz="0" w:space="0" w:color="auto"/>
      </w:divBdr>
    </w:div>
    <w:div w:id="1939675632">
      <w:bodyDiv w:val="1"/>
      <w:marLeft w:val="0"/>
      <w:marRight w:val="0"/>
      <w:marTop w:val="0"/>
      <w:marBottom w:val="0"/>
      <w:divBdr>
        <w:top w:val="none" w:sz="0" w:space="0" w:color="auto"/>
        <w:left w:val="none" w:sz="0" w:space="0" w:color="auto"/>
        <w:bottom w:val="none" w:sz="0" w:space="0" w:color="auto"/>
        <w:right w:val="none" w:sz="0" w:space="0" w:color="auto"/>
      </w:divBdr>
      <w:divsChild>
        <w:div w:id="873351229">
          <w:marLeft w:val="0"/>
          <w:marRight w:val="0"/>
          <w:marTop w:val="0"/>
          <w:marBottom w:val="0"/>
          <w:divBdr>
            <w:top w:val="none" w:sz="0" w:space="0" w:color="auto"/>
            <w:left w:val="none" w:sz="0" w:space="0" w:color="auto"/>
            <w:bottom w:val="none" w:sz="0" w:space="0" w:color="auto"/>
            <w:right w:val="none" w:sz="0" w:space="0" w:color="auto"/>
          </w:divBdr>
          <w:divsChild>
            <w:div w:id="1145397106">
              <w:marLeft w:val="0"/>
              <w:marRight w:val="0"/>
              <w:marTop w:val="0"/>
              <w:marBottom w:val="0"/>
              <w:divBdr>
                <w:top w:val="none" w:sz="0" w:space="0" w:color="auto"/>
                <w:left w:val="none" w:sz="0" w:space="0" w:color="auto"/>
                <w:bottom w:val="none" w:sz="0" w:space="0" w:color="auto"/>
                <w:right w:val="none" w:sz="0" w:space="0" w:color="auto"/>
              </w:divBdr>
              <w:divsChild>
                <w:div w:id="48254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591508">
      <w:bodyDiv w:val="1"/>
      <w:marLeft w:val="0"/>
      <w:marRight w:val="0"/>
      <w:marTop w:val="0"/>
      <w:marBottom w:val="0"/>
      <w:divBdr>
        <w:top w:val="none" w:sz="0" w:space="0" w:color="auto"/>
        <w:left w:val="none" w:sz="0" w:space="0" w:color="auto"/>
        <w:bottom w:val="none" w:sz="0" w:space="0" w:color="auto"/>
        <w:right w:val="none" w:sz="0" w:space="0" w:color="auto"/>
      </w:divBdr>
    </w:div>
    <w:div w:id="2042051711">
      <w:bodyDiv w:val="1"/>
      <w:marLeft w:val="0"/>
      <w:marRight w:val="0"/>
      <w:marTop w:val="0"/>
      <w:marBottom w:val="0"/>
      <w:divBdr>
        <w:top w:val="none" w:sz="0" w:space="0" w:color="auto"/>
        <w:left w:val="none" w:sz="0" w:space="0" w:color="auto"/>
        <w:bottom w:val="none" w:sz="0" w:space="0" w:color="auto"/>
        <w:right w:val="none" w:sz="0" w:space="0" w:color="auto"/>
      </w:divBdr>
      <w:divsChild>
        <w:div w:id="1544059272">
          <w:marLeft w:val="0"/>
          <w:marRight w:val="0"/>
          <w:marTop w:val="0"/>
          <w:marBottom w:val="0"/>
          <w:divBdr>
            <w:top w:val="none" w:sz="0" w:space="0" w:color="auto"/>
            <w:left w:val="none" w:sz="0" w:space="0" w:color="auto"/>
            <w:bottom w:val="none" w:sz="0" w:space="0" w:color="auto"/>
            <w:right w:val="none" w:sz="0" w:space="0" w:color="auto"/>
          </w:divBdr>
          <w:divsChild>
            <w:div w:id="975601178">
              <w:marLeft w:val="0"/>
              <w:marRight w:val="0"/>
              <w:marTop w:val="0"/>
              <w:marBottom w:val="0"/>
              <w:divBdr>
                <w:top w:val="none" w:sz="0" w:space="0" w:color="auto"/>
                <w:left w:val="none" w:sz="0" w:space="0" w:color="auto"/>
                <w:bottom w:val="none" w:sz="0" w:space="0" w:color="auto"/>
                <w:right w:val="none" w:sz="0" w:space="0" w:color="auto"/>
              </w:divBdr>
              <w:divsChild>
                <w:div w:id="147339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046899">
      <w:bodyDiv w:val="1"/>
      <w:marLeft w:val="0"/>
      <w:marRight w:val="0"/>
      <w:marTop w:val="0"/>
      <w:marBottom w:val="0"/>
      <w:divBdr>
        <w:top w:val="none" w:sz="0" w:space="0" w:color="auto"/>
        <w:left w:val="none" w:sz="0" w:space="0" w:color="auto"/>
        <w:bottom w:val="none" w:sz="0" w:space="0" w:color="auto"/>
        <w:right w:val="none" w:sz="0" w:space="0" w:color="auto"/>
      </w:divBdr>
      <w:divsChild>
        <w:div w:id="2037926910">
          <w:marLeft w:val="0"/>
          <w:marRight w:val="0"/>
          <w:marTop w:val="0"/>
          <w:marBottom w:val="0"/>
          <w:divBdr>
            <w:top w:val="none" w:sz="0" w:space="0" w:color="auto"/>
            <w:left w:val="none" w:sz="0" w:space="0" w:color="auto"/>
            <w:bottom w:val="none" w:sz="0" w:space="0" w:color="auto"/>
            <w:right w:val="none" w:sz="0" w:space="0" w:color="auto"/>
          </w:divBdr>
          <w:divsChild>
            <w:div w:id="1115759585">
              <w:marLeft w:val="0"/>
              <w:marRight w:val="0"/>
              <w:marTop w:val="0"/>
              <w:marBottom w:val="0"/>
              <w:divBdr>
                <w:top w:val="none" w:sz="0" w:space="0" w:color="auto"/>
                <w:left w:val="none" w:sz="0" w:space="0" w:color="auto"/>
                <w:bottom w:val="none" w:sz="0" w:space="0" w:color="auto"/>
                <w:right w:val="none" w:sz="0" w:space="0" w:color="auto"/>
              </w:divBdr>
              <w:divsChild>
                <w:div w:id="9340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042147">
      <w:bodyDiv w:val="1"/>
      <w:marLeft w:val="0"/>
      <w:marRight w:val="0"/>
      <w:marTop w:val="0"/>
      <w:marBottom w:val="0"/>
      <w:divBdr>
        <w:top w:val="none" w:sz="0" w:space="0" w:color="auto"/>
        <w:left w:val="none" w:sz="0" w:space="0" w:color="auto"/>
        <w:bottom w:val="none" w:sz="0" w:space="0" w:color="auto"/>
        <w:right w:val="none" w:sz="0" w:space="0" w:color="auto"/>
      </w:divBdr>
    </w:div>
    <w:div w:id="2059891932">
      <w:bodyDiv w:val="1"/>
      <w:marLeft w:val="0"/>
      <w:marRight w:val="0"/>
      <w:marTop w:val="0"/>
      <w:marBottom w:val="0"/>
      <w:divBdr>
        <w:top w:val="none" w:sz="0" w:space="0" w:color="auto"/>
        <w:left w:val="none" w:sz="0" w:space="0" w:color="auto"/>
        <w:bottom w:val="none" w:sz="0" w:space="0" w:color="auto"/>
        <w:right w:val="none" w:sz="0" w:space="0" w:color="auto"/>
      </w:divBdr>
      <w:divsChild>
        <w:div w:id="99885678">
          <w:marLeft w:val="0"/>
          <w:marRight w:val="0"/>
          <w:marTop w:val="0"/>
          <w:marBottom w:val="0"/>
          <w:divBdr>
            <w:top w:val="none" w:sz="0" w:space="0" w:color="auto"/>
            <w:left w:val="none" w:sz="0" w:space="0" w:color="auto"/>
            <w:bottom w:val="none" w:sz="0" w:space="0" w:color="auto"/>
            <w:right w:val="none" w:sz="0" w:space="0" w:color="auto"/>
          </w:divBdr>
          <w:divsChild>
            <w:div w:id="800197489">
              <w:marLeft w:val="0"/>
              <w:marRight w:val="0"/>
              <w:marTop w:val="0"/>
              <w:marBottom w:val="0"/>
              <w:divBdr>
                <w:top w:val="none" w:sz="0" w:space="0" w:color="auto"/>
                <w:left w:val="none" w:sz="0" w:space="0" w:color="auto"/>
                <w:bottom w:val="none" w:sz="0" w:space="0" w:color="auto"/>
                <w:right w:val="none" w:sz="0" w:space="0" w:color="auto"/>
              </w:divBdr>
              <w:divsChild>
                <w:div w:id="148131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555808">
      <w:bodyDiv w:val="1"/>
      <w:marLeft w:val="0"/>
      <w:marRight w:val="0"/>
      <w:marTop w:val="0"/>
      <w:marBottom w:val="0"/>
      <w:divBdr>
        <w:top w:val="none" w:sz="0" w:space="0" w:color="auto"/>
        <w:left w:val="none" w:sz="0" w:space="0" w:color="auto"/>
        <w:bottom w:val="none" w:sz="0" w:space="0" w:color="auto"/>
        <w:right w:val="none" w:sz="0" w:space="0" w:color="auto"/>
      </w:divBdr>
    </w:div>
    <w:div w:id="2085451817">
      <w:bodyDiv w:val="1"/>
      <w:marLeft w:val="0"/>
      <w:marRight w:val="0"/>
      <w:marTop w:val="0"/>
      <w:marBottom w:val="0"/>
      <w:divBdr>
        <w:top w:val="none" w:sz="0" w:space="0" w:color="auto"/>
        <w:left w:val="none" w:sz="0" w:space="0" w:color="auto"/>
        <w:bottom w:val="none" w:sz="0" w:space="0" w:color="auto"/>
        <w:right w:val="none" w:sz="0" w:space="0" w:color="auto"/>
      </w:divBdr>
    </w:div>
    <w:div w:id="2089379067">
      <w:bodyDiv w:val="1"/>
      <w:marLeft w:val="0"/>
      <w:marRight w:val="0"/>
      <w:marTop w:val="0"/>
      <w:marBottom w:val="0"/>
      <w:divBdr>
        <w:top w:val="none" w:sz="0" w:space="0" w:color="auto"/>
        <w:left w:val="none" w:sz="0" w:space="0" w:color="auto"/>
        <w:bottom w:val="none" w:sz="0" w:space="0" w:color="auto"/>
        <w:right w:val="none" w:sz="0" w:space="0" w:color="auto"/>
      </w:divBdr>
      <w:divsChild>
        <w:div w:id="2008707583">
          <w:marLeft w:val="0"/>
          <w:marRight w:val="0"/>
          <w:marTop w:val="0"/>
          <w:marBottom w:val="0"/>
          <w:divBdr>
            <w:top w:val="none" w:sz="0" w:space="0" w:color="auto"/>
            <w:left w:val="none" w:sz="0" w:space="0" w:color="auto"/>
            <w:bottom w:val="none" w:sz="0" w:space="0" w:color="auto"/>
            <w:right w:val="none" w:sz="0" w:space="0" w:color="auto"/>
          </w:divBdr>
          <w:divsChild>
            <w:div w:id="2131701189">
              <w:marLeft w:val="0"/>
              <w:marRight w:val="0"/>
              <w:marTop w:val="0"/>
              <w:marBottom w:val="0"/>
              <w:divBdr>
                <w:top w:val="none" w:sz="0" w:space="0" w:color="auto"/>
                <w:left w:val="none" w:sz="0" w:space="0" w:color="auto"/>
                <w:bottom w:val="none" w:sz="0" w:space="0" w:color="auto"/>
                <w:right w:val="none" w:sz="0" w:space="0" w:color="auto"/>
              </w:divBdr>
              <w:divsChild>
                <w:div w:id="943264806">
                  <w:marLeft w:val="0"/>
                  <w:marRight w:val="0"/>
                  <w:marTop w:val="0"/>
                  <w:marBottom w:val="0"/>
                  <w:divBdr>
                    <w:top w:val="none" w:sz="0" w:space="0" w:color="auto"/>
                    <w:left w:val="none" w:sz="0" w:space="0" w:color="auto"/>
                    <w:bottom w:val="none" w:sz="0" w:space="0" w:color="auto"/>
                    <w:right w:val="none" w:sz="0" w:space="0" w:color="auto"/>
                  </w:divBdr>
                  <w:divsChild>
                    <w:div w:id="69785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778958">
      <w:bodyDiv w:val="1"/>
      <w:marLeft w:val="0"/>
      <w:marRight w:val="0"/>
      <w:marTop w:val="0"/>
      <w:marBottom w:val="0"/>
      <w:divBdr>
        <w:top w:val="none" w:sz="0" w:space="0" w:color="auto"/>
        <w:left w:val="none" w:sz="0" w:space="0" w:color="auto"/>
        <w:bottom w:val="none" w:sz="0" w:space="0" w:color="auto"/>
        <w:right w:val="none" w:sz="0" w:space="0" w:color="auto"/>
      </w:divBdr>
      <w:divsChild>
        <w:div w:id="1590386227">
          <w:marLeft w:val="0"/>
          <w:marRight w:val="0"/>
          <w:marTop w:val="0"/>
          <w:marBottom w:val="0"/>
          <w:divBdr>
            <w:top w:val="none" w:sz="0" w:space="0" w:color="auto"/>
            <w:left w:val="none" w:sz="0" w:space="0" w:color="auto"/>
            <w:bottom w:val="none" w:sz="0" w:space="0" w:color="auto"/>
            <w:right w:val="none" w:sz="0" w:space="0" w:color="auto"/>
          </w:divBdr>
          <w:divsChild>
            <w:div w:id="302083345">
              <w:marLeft w:val="0"/>
              <w:marRight w:val="0"/>
              <w:marTop w:val="0"/>
              <w:marBottom w:val="0"/>
              <w:divBdr>
                <w:top w:val="none" w:sz="0" w:space="0" w:color="auto"/>
                <w:left w:val="none" w:sz="0" w:space="0" w:color="auto"/>
                <w:bottom w:val="none" w:sz="0" w:space="0" w:color="auto"/>
                <w:right w:val="none" w:sz="0" w:space="0" w:color="auto"/>
              </w:divBdr>
              <w:divsChild>
                <w:div w:id="207784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392776">
      <w:bodyDiv w:val="1"/>
      <w:marLeft w:val="0"/>
      <w:marRight w:val="0"/>
      <w:marTop w:val="0"/>
      <w:marBottom w:val="0"/>
      <w:divBdr>
        <w:top w:val="none" w:sz="0" w:space="0" w:color="auto"/>
        <w:left w:val="none" w:sz="0" w:space="0" w:color="auto"/>
        <w:bottom w:val="none" w:sz="0" w:space="0" w:color="auto"/>
        <w:right w:val="none" w:sz="0" w:space="0" w:color="auto"/>
      </w:divBdr>
    </w:div>
    <w:div w:id="2105881440">
      <w:bodyDiv w:val="1"/>
      <w:marLeft w:val="0"/>
      <w:marRight w:val="0"/>
      <w:marTop w:val="0"/>
      <w:marBottom w:val="0"/>
      <w:divBdr>
        <w:top w:val="none" w:sz="0" w:space="0" w:color="auto"/>
        <w:left w:val="none" w:sz="0" w:space="0" w:color="auto"/>
        <w:bottom w:val="none" w:sz="0" w:space="0" w:color="auto"/>
        <w:right w:val="none" w:sz="0" w:space="0" w:color="auto"/>
      </w:divBdr>
    </w:div>
    <w:div w:id="2121295137">
      <w:bodyDiv w:val="1"/>
      <w:marLeft w:val="0"/>
      <w:marRight w:val="0"/>
      <w:marTop w:val="0"/>
      <w:marBottom w:val="0"/>
      <w:divBdr>
        <w:top w:val="none" w:sz="0" w:space="0" w:color="auto"/>
        <w:left w:val="none" w:sz="0" w:space="0" w:color="auto"/>
        <w:bottom w:val="none" w:sz="0" w:space="0" w:color="auto"/>
        <w:right w:val="none" w:sz="0" w:space="0" w:color="auto"/>
      </w:divBdr>
      <w:divsChild>
        <w:div w:id="1315137500">
          <w:marLeft w:val="0"/>
          <w:marRight w:val="0"/>
          <w:marTop w:val="0"/>
          <w:marBottom w:val="0"/>
          <w:divBdr>
            <w:top w:val="none" w:sz="0" w:space="0" w:color="auto"/>
            <w:left w:val="none" w:sz="0" w:space="0" w:color="auto"/>
            <w:bottom w:val="none" w:sz="0" w:space="0" w:color="auto"/>
            <w:right w:val="none" w:sz="0" w:space="0" w:color="auto"/>
          </w:divBdr>
          <w:divsChild>
            <w:div w:id="1475752976">
              <w:marLeft w:val="0"/>
              <w:marRight w:val="0"/>
              <w:marTop w:val="0"/>
              <w:marBottom w:val="0"/>
              <w:divBdr>
                <w:top w:val="none" w:sz="0" w:space="0" w:color="auto"/>
                <w:left w:val="none" w:sz="0" w:space="0" w:color="auto"/>
                <w:bottom w:val="none" w:sz="0" w:space="0" w:color="auto"/>
                <w:right w:val="none" w:sz="0" w:space="0" w:color="auto"/>
              </w:divBdr>
              <w:divsChild>
                <w:div w:id="173246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ipcc-nggip.iges.or.jp/public/2006gl/index.html" TargetMode="External"/><Relationship Id="rId2" Type="http://schemas.openxmlformats.org/officeDocument/2006/relationships/hyperlink" Target="https://www.ipcc-nggip.iges.or.jp/public/2006gl/index.html" TargetMode="External"/><Relationship Id="rId1" Type="http://schemas.openxmlformats.org/officeDocument/2006/relationships/hyperlink" Target="https://www.ipcc-nggip.iges.or.jp/public/2006gl/index.html" TargetMode="External"/><Relationship Id="rId5" Type="http://schemas.openxmlformats.org/officeDocument/2006/relationships/hyperlink" Target="https://cdm.unfccc.int/methodologies/PAmethodologies/tools/am-tool-12-v1.1.0.pdf" TargetMode="External"/><Relationship Id="rId4" Type="http://schemas.openxmlformats.org/officeDocument/2006/relationships/hyperlink" Target="https://www.ipcc-nggip.iges.or.jp/public/2006g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ndall\Google%20Drive\Documents\1.%20RSF%20Docs\Carbon%20Limits\Admin\templates\CL%20report%20template.dotx" TargetMode="External"/></Relationships>
</file>

<file path=word/theme/theme1.xml><?xml version="1.0" encoding="utf-8"?>
<a:theme xmlns:a="http://schemas.openxmlformats.org/drawingml/2006/main" name="Office Theme">
  <a:themeElements>
    <a:clrScheme name="Carbon Limits">
      <a:dk1>
        <a:sysClr val="windowText" lastClr="000000"/>
      </a:dk1>
      <a:lt1>
        <a:sysClr val="window" lastClr="FFFFFF"/>
      </a:lt1>
      <a:dk2>
        <a:srgbClr val="2BB673"/>
      </a:dk2>
      <a:lt2>
        <a:srgbClr val="EEECE1"/>
      </a:lt2>
      <a:accent1>
        <a:srgbClr val="2BB673"/>
      </a:accent1>
      <a:accent2>
        <a:srgbClr val="414042"/>
      </a:accent2>
      <a:accent3>
        <a:srgbClr val="005D5D"/>
      </a:accent3>
      <a:accent4>
        <a:srgbClr val="E2A380"/>
      </a:accent4>
      <a:accent5>
        <a:srgbClr val="92D6E3"/>
      </a:accent5>
      <a:accent6>
        <a:srgbClr val="155B39"/>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12700">
          <a:solidFill>
            <a:srgbClr val="2BB673"/>
          </a:solidFill>
        </a:ln>
        <a:effectLst/>
      </a:spPr>
      <a:bodyPr wrap="square" lIns="162000" tIns="162000" rIns="162000" bIns="16200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ct:contentTypeSchema xmlns:ct="http://schemas.microsoft.com/office/2006/metadata/contentType" xmlns:ma="http://schemas.microsoft.com/office/2006/metadata/properties/metaAttributes" ct:_="" ma:_="" ma:contentTypeName="Document" ma:contentTypeID="0x01010043FCFB2E44780F4E88577B2A764CC057" ma:contentTypeVersion="16" ma:contentTypeDescription="Create a new document." ma:contentTypeScope="" ma:versionID="5be9e2183aaf5ca2842f3249ad2a4493">
  <xsd:schema xmlns:xsd="http://www.w3.org/2001/XMLSchema" xmlns:xs="http://www.w3.org/2001/XMLSchema" xmlns:p="http://schemas.microsoft.com/office/2006/metadata/properties" xmlns:ns2="1a294fe5-b90d-497b-b464-f6d796c70d6f" xmlns:ns3="2503059f-c640-4e4a-bd9c-70e42b0517c2" targetNamespace="http://schemas.microsoft.com/office/2006/metadata/properties" ma:root="true" ma:fieldsID="3c1af8720c3acbc8d2b28ca5ae708d73" ns2:_="" ns3:_="">
    <xsd:import namespace="1a294fe5-b90d-497b-b464-f6d796c70d6f"/>
    <xsd:import namespace="2503059f-c640-4e4a-bd9c-70e42b0517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294fe5-b90d-497b-b464-f6d796c70d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82bddb7-365d-4913-bded-a02629123fb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03059f-c640-4e4a-bd9c-70e42b0517c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243b60b-7863-4aee-9dec-df5f9cc78153}" ma:internalName="TaxCatchAll" ma:showField="CatchAllData" ma:web="2503059f-c640-4e4a-bd9c-70e42b0517c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root>
  <title>Standardized Crediting Framework for Energy Access: Rwanda Pilot 
Draft Program Protocol </title>
  <subtitle>Final Report
Contract: 7177969
 Randall Spalding-Fecher, Francois Sammut, Sandra Greiner, Adriaan Korthuis, Leo Mongendre</subtitle>
</root>
</file>

<file path=customXml/item4.xml><?xml version="1.0" encoding="utf-8"?>
<p:properties xmlns:p="http://schemas.microsoft.com/office/2006/metadata/properties" xmlns:xsi="http://www.w3.org/2001/XMLSchema-instance" xmlns:pc="http://schemas.microsoft.com/office/infopath/2007/PartnerControls">
  <documentManagement>
    <TaxCatchAll xmlns="2503059f-c640-4e4a-bd9c-70e42b0517c2" xsi:nil="true"/>
    <lcf76f155ced4ddcb4097134ff3c332f xmlns="1a294fe5-b90d-497b-b464-f6d796c70d6f">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3A858F-47FB-4FA5-935F-2DED19E1D9FF}">
  <ds:schemaRefs>
    <ds:schemaRef ds:uri="http://schemas.openxmlformats.org/officeDocument/2006/bibliography"/>
  </ds:schemaRefs>
</ds:datastoreItem>
</file>

<file path=customXml/itemProps2.xml><?xml version="1.0" encoding="utf-8"?>
<ds:datastoreItem xmlns:ds="http://schemas.openxmlformats.org/officeDocument/2006/customXml" ds:itemID="{745CF0D3-2DE8-490E-9353-8C28A1B9FF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294fe5-b90d-497b-b464-f6d796c70d6f"/>
    <ds:schemaRef ds:uri="2503059f-c640-4e4a-bd9c-70e42b0517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794F77-6155-4743-A5D0-93F902BDDDB0}">
  <ds:schemaRefs/>
</ds:datastoreItem>
</file>

<file path=customXml/itemProps4.xml><?xml version="1.0" encoding="utf-8"?>
<ds:datastoreItem xmlns:ds="http://schemas.openxmlformats.org/officeDocument/2006/customXml" ds:itemID="{C890402E-5344-4972-817D-5BF33EC48B1C}">
  <ds:schemaRefs>
    <ds:schemaRef ds:uri="http://schemas.microsoft.com/office/2006/metadata/properties"/>
    <ds:schemaRef ds:uri="http://schemas.microsoft.com/office/infopath/2007/PartnerControls"/>
    <ds:schemaRef ds:uri="2503059f-c640-4e4a-bd9c-70e42b0517c2"/>
    <ds:schemaRef ds:uri="1a294fe5-b90d-497b-b464-f6d796c70d6f"/>
  </ds:schemaRefs>
</ds:datastoreItem>
</file>

<file path=customXml/itemProps5.xml><?xml version="1.0" encoding="utf-8"?>
<ds:datastoreItem xmlns:ds="http://schemas.openxmlformats.org/officeDocument/2006/customXml" ds:itemID="{7935CD42-7964-423E-A443-053221CD47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C:\Users\Randall\Google Drive\Documents\1. RSF Docs\Carbon Limits\Admin\templates\CL report template.dotx</Template>
  <TotalTime>1688</TotalTime>
  <Pages>14</Pages>
  <Words>3459</Words>
  <Characters>19721</Characters>
  <Application>Microsoft Office Word</Application>
  <DocSecurity>0</DocSecurity>
  <PresentationFormat/>
  <Lines>164</Lines>
  <Paragraphs>46</Paragraphs>
  <ScaleCrop>false</ScaleCrop>
  <HeadingPairs>
    <vt:vector size="2" baseType="variant">
      <vt:variant>
        <vt:lpstr>Title</vt:lpstr>
      </vt:variant>
      <vt:variant>
        <vt:i4>1</vt:i4>
      </vt:variant>
    </vt:vector>
  </HeadingPairs>
  <TitlesOfParts>
    <vt:vector size="1" baseType="lpstr">
      <vt:lpstr/>
    </vt:vector>
  </TitlesOfParts>
  <Company>Carbon Limits</Company>
  <LinksUpToDate>false</LinksUpToDate>
  <CharactersWithSpaces>23134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Randall</dc:creator>
  <cp:keywords/>
  <cp:lastModifiedBy>Mauriz Schuck</cp:lastModifiedBy>
  <cp:revision>110</cp:revision>
  <cp:lastPrinted>2018-11-16T04:13:00Z</cp:lastPrinted>
  <dcterms:created xsi:type="dcterms:W3CDTF">2025-02-27T19:26:00Z</dcterms:created>
  <dcterms:modified xsi:type="dcterms:W3CDTF">2025-04-28T07:06:00Z</dcterms:modified>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by">
    <vt:lpwstr>addpoint.no</vt:lpwstr>
  </property>
  <property fmtid="{D5CDD505-2E9C-101B-9397-08002B2CF9AE}" pid="3" name="ZOTERO_PREF_1">
    <vt:lpwstr>&lt;data data-version="3" zotero-version="4.0.29.15"&gt;&lt;session id="3mUPB4Lz"/&gt;&lt;style id="http://www.zotero.org/styles/energy-policy" hasBibliography="1" bibliographyStyleHasBeenSet="1"/&gt;&lt;prefs&gt;&lt;pref name="fieldType" value="Field"/&gt;&lt;pref name="storeReferences"</vt:lpwstr>
  </property>
  <property fmtid="{D5CDD505-2E9C-101B-9397-08002B2CF9AE}" pid="4" name="ZOTERO_PREF_2">
    <vt:lpwstr> value="true"/&gt;&lt;pref name="automaticJournalAbbreviations" value=""/&gt;&lt;pref name="noteType" value=""/&gt;&lt;/prefs&gt;&lt;/data&gt;</vt:lpwstr>
  </property>
  <property fmtid="{D5CDD505-2E9C-101B-9397-08002B2CF9AE}" pid="5" name="MediaServiceImageTags">
    <vt:lpwstr/>
  </property>
  <property fmtid="{D5CDD505-2E9C-101B-9397-08002B2CF9AE}" pid="6" name="ContentTypeId">
    <vt:lpwstr>0x01010043FCFB2E44780F4E88577B2A764CC057</vt:lpwstr>
  </property>
</Properties>
</file>